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FEC" w:rsidRPr="00A43FEC" w:rsidRDefault="00A43FEC" w:rsidP="00A43FEC">
      <w:pPr>
        <w:widowControl w:val="0"/>
        <w:suppressAutoHyphens/>
        <w:spacing w:after="0"/>
        <w:jc w:val="center"/>
        <w:rPr>
          <w:rFonts w:ascii="Times New Roman" w:hAnsi="Times New Roman" w:cs="Times New Roman"/>
          <w:b/>
          <w:caps/>
          <w:color w:val="000000"/>
          <w:spacing w:val="-12"/>
          <w:sz w:val="24"/>
          <w:szCs w:val="24"/>
        </w:rPr>
      </w:pPr>
      <w:r w:rsidRPr="00A43FEC">
        <w:rPr>
          <w:rFonts w:ascii="Times New Roman" w:hAnsi="Times New Roman" w:cs="Times New Roman"/>
          <w:b/>
          <w:caps/>
          <w:color w:val="000000"/>
          <w:spacing w:val="-12"/>
          <w:sz w:val="24"/>
          <w:szCs w:val="24"/>
        </w:rPr>
        <w:t>Государственное бюджетное ПРОФЕССИОНАЛЬНОЕ образовательное учреждение</w:t>
      </w:r>
    </w:p>
    <w:p w:rsidR="00A43FEC" w:rsidRPr="00A43FEC" w:rsidRDefault="00A43FEC" w:rsidP="00A43FEC">
      <w:pPr>
        <w:widowControl w:val="0"/>
        <w:suppressAutoHyphens/>
        <w:spacing w:after="0"/>
        <w:jc w:val="center"/>
        <w:rPr>
          <w:rFonts w:ascii="Times New Roman" w:hAnsi="Times New Roman" w:cs="Times New Roman"/>
          <w:b/>
          <w:caps/>
          <w:color w:val="000000"/>
          <w:spacing w:val="-12"/>
          <w:sz w:val="24"/>
          <w:szCs w:val="24"/>
        </w:rPr>
      </w:pPr>
      <w:r w:rsidRPr="00A43FEC">
        <w:rPr>
          <w:rFonts w:ascii="Times New Roman" w:hAnsi="Times New Roman" w:cs="Times New Roman"/>
          <w:b/>
          <w:caps/>
          <w:color w:val="000000"/>
          <w:spacing w:val="-12"/>
          <w:sz w:val="24"/>
          <w:szCs w:val="24"/>
        </w:rPr>
        <w:t>Московской области</w:t>
      </w:r>
    </w:p>
    <w:p w:rsidR="00A43FEC" w:rsidRPr="00A43FEC" w:rsidRDefault="00A43FEC" w:rsidP="00A43FEC">
      <w:pPr>
        <w:widowControl w:val="0"/>
        <w:suppressAutoHyphens/>
        <w:spacing w:after="0"/>
        <w:jc w:val="center"/>
        <w:rPr>
          <w:rFonts w:ascii="Times New Roman" w:hAnsi="Times New Roman" w:cs="Times New Roman"/>
          <w:caps/>
          <w:color w:val="000000"/>
          <w:sz w:val="24"/>
          <w:szCs w:val="24"/>
        </w:rPr>
      </w:pPr>
      <w:r w:rsidRPr="00A43FEC">
        <w:rPr>
          <w:rFonts w:ascii="Times New Roman" w:hAnsi="Times New Roman" w:cs="Times New Roman"/>
          <w:b/>
          <w:caps/>
          <w:color w:val="000000"/>
          <w:spacing w:val="-12"/>
          <w:sz w:val="24"/>
          <w:szCs w:val="24"/>
        </w:rPr>
        <w:t>«Электростальский колледж»</w:t>
      </w:r>
    </w:p>
    <w:p w:rsidR="00A43FEC" w:rsidRPr="00A43FEC" w:rsidRDefault="00A43FEC" w:rsidP="00A43FEC">
      <w:pPr>
        <w:widowControl w:val="0"/>
        <w:suppressAutoHyphens/>
        <w:spacing w:after="0"/>
        <w:jc w:val="center"/>
        <w:rPr>
          <w:rFonts w:ascii="Times New Roman" w:hAnsi="Times New Roman" w:cs="Times New Roman"/>
          <w:caps/>
          <w:color w:val="000000"/>
          <w:sz w:val="24"/>
          <w:szCs w:val="24"/>
        </w:rPr>
      </w:pPr>
    </w:p>
    <w:p w:rsidR="00A43FEC" w:rsidRDefault="00A43FEC" w:rsidP="005B038D">
      <w:pPr>
        <w:widowControl w:val="0"/>
        <w:suppressAutoHyphens/>
        <w:spacing w:after="0"/>
        <w:jc w:val="center"/>
        <w:rPr>
          <w:rFonts w:ascii="Times New Roman" w:hAnsi="Times New Roman" w:cs="Times New Roman"/>
          <w:color w:val="000000"/>
          <w:sz w:val="24"/>
          <w:szCs w:val="24"/>
        </w:rPr>
      </w:pPr>
    </w:p>
    <w:p w:rsidR="005B038D" w:rsidRDefault="005B038D" w:rsidP="005B038D">
      <w:pPr>
        <w:widowControl w:val="0"/>
        <w:suppressAutoHyphens/>
        <w:spacing w:after="0"/>
        <w:jc w:val="center"/>
        <w:rPr>
          <w:rFonts w:ascii="Times New Roman" w:hAnsi="Times New Roman" w:cs="Times New Roman"/>
          <w:color w:val="000000"/>
          <w:sz w:val="24"/>
          <w:szCs w:val="24"/>
        </w:rPr>
      </w:pPr>
    </w:p>
    <w:p w:rsidR="005B038D" w:rsidRDefault="005B038D" w:rsidP="005B038D">
      <w:pPr>
        <w:widowControl w:val="0"/>
        <w:suppressAutoHyphens/>
        <w:spacing w:after="0"/>
        <w:jc w:val="center"/>
        <w:rPr>
          <w:rFonts w:ascii="Times New Roman" w:hAnsi="Times New Roman" w:cs="Times New Roman"/>
          <w:color w:val="000000"/>
          <w:sz w:val="24"/>
          <w:szCs w:val="24"/>
        </w:rPr>
      </w:pPr>
    </w:p>
    <w:p w:rsidR="005B038D" w:rsidRPr="005B038D" w:rsidRDefault="005B038D" w:rsidP="005B038D">
      <w:pPr>
        <w:spacing w:after="0"/>
        <w:jc w:val="center"/>
        <w:rPr>
          <w:rFonts w:ascii="Times New Roman" w:eastAsia="Times New Roman" w:hAnsi="Times New Roman" w:cs="Times New Roman"/>
          <w:sz w:val="28"/>
        </w:rPr>
      </w:pPr>
      <w:r>
        <w:rPr>
          <w:rFonts w:ascii="Times New Roman" w:hAnsi="Times New Roman" w:cs="Times New Roman"/>
          <w:sz w:val="28"/>
        </w:rPr>
        <w:t xml:space="preserve">                       </w:t>
      </w:r>
      <w:r w:rsidR="00D72884">
        <w:rPr>
          <w:rFonts w:ascii="Times New Roman" w:hAnsi="Times New Roman" w:cs="Times New Roman"/>
          <w:sz w:val="28"/>
        </w:rPr>
        <w:t xml:space="preserve">                               </w:t>
      </w:r>
      <w:r w:rsidRPr="005B038D">
        <w:rPr>
          <w:rFonts w:ascii="Times New Roman" w:eastAsia="Times New Roman" w:hAnsi="Times New Roman" w:cs="Times New Roman"/>
          <w:sz w:val="28"/>
        </w:rPr>
        <w:t>УТВЕРЖДАЮ</w:t>
      </w:r>
    </w:p>
    <w:p w:rsidR="005B038D" w:rsidRPr="005B038D" w:rsidRDefault="005B038D" w:rsidP="005B038D">
      <w:pPr>
        <w:spacing w:after="0"/>
        <w:jc w:val="center"/>
        <w:rPr>
          <w:rFonts w:ascii="Times New Roman" w:eastAsia="Times New Roman" w:hAnsi="Times New Roman" w:cs="Times New Roman"/>
          <w:sz w:val="28"/>
        </w:rPr>
      </w:pPr>
      <w:r>
        <w:rPr>
          <w:rFonts w:ascii="Times New Roman" w:hAnsi="Times New Roman" w:cs="Times New Roman"/>
          <w:sz w:val="28"/>
        </w:rPr>
        <w:t xml:space="preserve">                                  </w:t>
      </w:r>
      <w:r w:rsidR="00D72884">
        <w:rPr>
          <w:rFonts w:ascii="Times New Roman" w:hAnsi="Times New Roman" w:cs="Times New Roman"/>
          <w:sz w:val="28"/>
        </w:rPr>
        <w:t xml:space="preserve">                               </w:t>
      </w:r>
      <w:r w:rsidRPr="005B038D">
        <w:rPr>
          <w:rFonts w:ascii="Times New Roman" w:eastAsia="Times New Roman" w:hAnsi="Times New Roman" w:cs="Times New Roman"/>
          <w:sz w:val="28"/>
        </w:rPr>
        <w:t>Директор ГБПОУ МО</w:t>
      </w:r>
    </w:p>
    <w:p w:rsidR="005B038D" w:rsidRPr="005B038D" w:rsidRDefault="005B038D" w:rsidP="005B038D">
      <w:pPr>
        <w:spacing w:after="0"/>
        <w:jc w:val="center"/>
        <w:rPr>
          <w:rFonts w:ascii="Times New Roman" w:eastAsia="Times New Roman" w:hAnsi="Times New Roman" w:cs="Times New Roman"/>
          <w:sz w:val="28"/>
        </w:rPr>
      </w:pPr>
      <w:r>
        <w:rPr>
          <w:rFonts w:ascii="Times New Roman" w:hAnsi="Times New Roman" w:cs="Times New Roman"/>
          <w:sz w:val="28"/>
        </w:rPr>
        <w:t xml:space="preserve">                                                                                 </w:t>
      </w:r>
      <w:r w:rsidRPr="005B038D">
        <w:rPr>
          <w:rFonts w:ascii="Times New Roman" w:eastAsia="Times New Roman" w:hAnsi="Times New Roman" w:cs="Times New Roman"/>
          <w:sz w:val="28"/>
        </w:rPr>
        <w:t>«Электростальский колледж»</w:t>
      </w:r>
    </w:p>
    <w:p w:rsidR="005B038D" w:rsidRPr="005B038D" w:rsidRDefault="005B038D" w:rsidP="005B038D">
      <w:pPr>
        <w:spacing w:after="0"/>
        <w:jc w:val="center"/>
        <w:rPr>
          <w:rFonts w:ascii="Times New Roman" w:eastAsia="Times New Roman" w:hAnsi="Times New Roman" w:cs="Times New Roman"/>
          <w:sz w:val="28"/>
        </w:rPr>
      </w:pPr>
      <w:r>
        <w:rPr>
          <w:rFonts w:ascii="Times New Roman" w:hAnsi="Times New Roman" w:cs="Times New Roman"/>
          <w:sz w:val="28"/>
        </w:rPr>
        <w:t xml:space="preserve">                                                                               </w:t>
      </w:r>
      <w:r w:rsidR="009A40CC">
        <w:rPr>
          <w:rFonts w:ascii="Times New Roman" w:eastAsia="Times New Roman" w:hAnsi="Times New Roman" w:cs="Times New Roman"/>
          <w:sz w:val="28"/>
        </w:rPr>
        <w:t>__________ Л.А.Виноградова</w:t>
      </w:r>
    </w:p>
    <w:p w:rsidR="005B038D" w:rsidRPr="005B038D" w:rsidRDefault="005B038D" w:rsidP="005B038D">
      <w:pPr>
        <w:widowControl w:val="0"/>
        <w:suppressAutoHyphens/>
        <w:spacing w:after="0"/>
        <w:jc w:val="center"/>
        <w:rPr>
          <w:rFonts w:ascii="Times New Roman" w:hAnsi="Times New Roman" w:cs="Times New Roman"/>
          <w:color w:val="000000"/>
          <w:sz w:val="24"/>
          <w:szCs w:val="24"/>
        </w:rPr>
      </w:pPr>
      <w:r>
        <w:rPr>
          <w:rFonts w:ascii="Times New Roman" w:hAnsi="Times New Roman" w:cs="Times New Roman"/>
          <w:sz w:val="28"/>
        </w:rPr>
        <w:t xml:space="preserve">                                                                    </w:t>
      </w:r>
      <w:r w:rsidRPr="005B038D">
        <w:rPr>
          <w:rFonts w:ascii="Times New Roman" w:eastAsia="Times New Roman" w:hAnsi="Times New Roman" w:cs="Times New Roman"/>
          <w:sz w:val="28"/>
        </w:rPr>
        <w:t>« ___ » ________</w:t>
      </w:r>
      <w:r w:rsidR="009A40CC">
        <w:rPr>
          <w:rFonts w:ascii="Times New Roman" w:hAnsi="Times New Roman" w:cs="Times New Roman"/>
          <w:sz w:val="28"/>
        </w:rPr>
        <w:t>2019</w:t>
      </w:r>
      <w:r>
        <w:rPr>
          <w:rFonts w:ascii="Times New Roman" w:hAnsi="Times New Roman" w:cs="Times New Roman"/>
          <w:sz w:val="28"/>
        </w:rPr>
        <w:t xml:space="preserve"> г.</w:t>
      </w:r>
    </w:p>
    <w:p w:rsidR="00A43FEC" w:rsidRPr="00A43FEC" w:rsidRDefault="00A43FEC" w:rsidP="005B038D">
      <w:pPr>
        <w:widowControl w:val="0"/>
        <w:suppressAutoHyphens/>
        <w:spacing w:after="0"/>
        <w:jc w:val="right"/>
        <w:rPr>
          <w:rFonts w:ascii="Times New Roman" w:hAnsi="Times New Roman" w:cs="Times New Roman"/>
          <w:color w:val="000000"/>
          <w:sz w:val="24"/>
          <w:szCs w:val="24"/>
        </w:rPr>
      </w:pPr>
      <w:r w:rsidRPr="00A43FEC">
        <w:rPr>
          <w:rFonts w:ascii="Times New Roman" w:hAnsi="Times New Roman" w:cs="Times New Roman"/>
          <w:color w:val="000000"/>
          <w:sz w:val="24"/>
          <w:szCs w:val="24"/>
        </w:rPr>
        <w:t xml:space="preserve">                                                         </w:t>
      </w:r>
      <w:r w:rsidR="005B038D">
        <w:rPr>
          <w:rFonts w:ascii="Times New Roman" w:hAnsi="Times New Roman" w:cs="Times New Roman"/>
          <w:color w:val="000000"/>
          <w:sz w:val="24"/>
          <w:szCs w:val="24"/>
        </w:rPr>
        <w:t xml:space="preserve"> </w:t>
      </w:r>
    </w:p>
    <w:p w:rsidR="00A43FEC" w:rsidRPr="00A43FEC" w:rsidRDefault="00A43FEC" w:rsidP="00A43FEC">
      <w:pPr>
        <w:widowControl w:val="0"/>
        <w:suppressAutoHyphens/>
        <w:spacing w:after="0"/>
        <w:jc w:val="both"/>
        <w:rPr>
          <w:rFonts w:ascii="Times New Roman" w:hAnsi="Times New Roman" w:cs="Times New Roman"/>
          <w:color w:val="000000"/>
          <w:sz w:val="24"/>
          <w:szCs w:val="24"/>
        </w:rPr>
      </w:pPr>
    </w:p>
    <w:p w:rsidR="00A43FEC" w:rsidRPr="00A43FEC" w:rsidRDefault="00A43FEC" w:rsidP="00A43FEC">
      <w:pPr>
        <w:widowControl w:val="0"/>
        <w:suppressAutoHyphens/>
        <w:spacing w:after="0"/>
        <w:jc w:val="both"/>
        <w:rPr>
          <w:rFonts w:ascii="Times New Roman" w:hAnsi="Times New Roman" w:cs="Times New Roman"/>
          <w:b/>
          <w:color w:val="000000"/>
          <w:sz w:val="24"/>
          <w:szCs w:val="24"/>
        </w:rPr>
      </w:pPr>
    </w:p>
    <w:p w:rsidR="00A43FEC" w:rsidRPr="00A43FEC" w:rsidRDefault="00A43FEC" w:rsidP="00A43FEC">
      <w:pPr>
        <w:widowControl w:val="0"/>
        <w:suppressAutoHyphens/>
        <w:spacing w:after="0"/>
        <w:jc w:val="center"/>
        <w:rPr>
          <w:rFonts w:ascii="Times New Roman" w:hAnsi="Times New Roman" w:cs="Times New Roman"/>
          <w:b/>
          <w:color w:val="000000"/>
          <w:sz w:val="24"/>
          <w:szCs w:val="24"/>
        </w:rPr>
      </w:pPr>
      <w:r w:rsidRPr="00A43FEC">
        <w:rPr>
          <w:rFonts w:ascii="Times New Roman" w:hAnsi="Times New Roman" w:cs="Times New Roman"/>
          <w:b/>
          <w:color w:val="000000"/>
          <w:sz w:val="24"/>
          <w:szCs w:val="24"/>
        </w:rPr>
        <w:t>УЧЕБНО-МЕТОДИЧЕСКИЙ КОМПЛЕКС</w:t>
      </w:r>
    </w:p>
    <w:p w:rsidR="00A43FEC" w:rsidRPr="00A43FEC" w:rsidRDefault="00A43FEC" w:rsidP="00A43FEC">
      <w:pPr>
        <w:widowControl w:val="0"/>
        <w:suppressAutoHyphens/>
        <w:spacing w:after="0"/>
        <w:jc w:val="center"/>
        <w:rPr>
          <w:rFonts w:ascii="Times New Roman" w:hAnsi="Times New Roman" w:cs="Times New Roman"/>
          <w:b/>
          <w:color w:val="000000"/>
          <w:sz w:val="24"/>
          <w:szCs w:val="24"/>
        </w:rPr>
      </w:pPr>
    </w:p>
    <w:p w:rsidR="00A43FEC" w:rsidRPr="00A43FEC" w:rsidRDefault="00A43FEC" w:rsidP="00A43FEC">
      <w:pPr>
        <w:widowControl w:val="0"/>
        <w:suppressAutoHyphens/>
        <w:spacing w:after="0"/>
        <w:jc w:val="center"/>
        <w:rPr>
          <w:rFonts w:ascii="Times New Roman" w:hAnsi="Times New Roman" w:cs="Times New Roman"/>
          <w:b/>
          <w:color w:val="000000"/>
          <w:sz w:val="24"/>
          <w:szCs w:val="24"/>
        </w:rPr>
      </w:pPr>
      <w:r w:rsidRPr="00A43FEC">
        <w:rPr>
          <w:rFonts w:ascii="Times New Roman" w:hAnsi="Times New Roman" w:cs="Times New Roman"/>
          <w:b/>
          <w:color w:val="000000"/>
          <w:sz w:val="24"/>
          <w:szCs w:val="24"/>
        </w:rPr>
        <w:t>ПО  УЧЕБНОЙ ДИСЦИПЛИНЕ</w:t>
      </w:r>
    </w:p>
    <w:p w:rsidR="00A43FEC" w:rsidRPr="00A43FEC" w:rsidRDefault="00A43FEC" w:rsidP="00A43FEC">
      <w:pPr>
        <w:widowControl w:val="0"/>
        <w:suppressAutoHyphens/>
        <w:spacing w:before="120" w:after="0"/>
        <w:jc w:val="center"/>
        <w:rPr>
          <w:rFonts w:ascii="Times New Roman" w:hAnsi="Times New Roman" w:cs="Times New Roman"/>
          <w:b/>
          <w:color w:val="000000"/>
          <w:sz w:val="24"/>
          <w:szCs w:val="24"/>
        </w:rPr>
      </w:pPr>
    </w:p>
    <w:p w:rsidR="00A43FEC" w:rsidRPr="00A43FEC" w:rsidRDefault="00A43FEC" w:rsidP="00A43FEC">
      <w:pPr>
        <w:widowControl w:val="0"/>
        <w:suppressAutoHyphens/>
        <w:spacing w:before="120" w:after="0"/>
        <w:jc w:val="center"/>
        <w:rPr>
          <w:rFonts w:ascii="Times New Roman" w:hAnsi="Times New Roman" w:cs="Times New Roman"/>
          <w:b/>
          <w:color w:val="000000"/>
          <w:sz w:val="24"/>
          <w:szCs w:val="24"/>
        </w:rPr>
      </w:pPr>
      <w:r w:rsidRPr="00A43FEC">
        <w:rPr>
          <w:rFonts w:ascii="Times New Roman" w:hAnsi="Times New Roman" w:cs="Times New Roman"/>
          <w:b/>
          <w:color w:val="000000"/>
          <w:sz w:val="24"/>
          <w:szCs w:val="24"/>
        </w:rPr>
        <w:t xml:space="preserve">Физическая культура </w:t>
      </w:r>
    </w:p>
    <w:p w:rsidR="00A43FEC" w:rsidRPr="00A43FEC" w:rsidRDefault="00A43FEC" w:rsidP="00A43FEC">
      <w:pPr>
        <w:widowControl w:val="0"/>
        <w:suppressAutoHyphens/>
        <w:spacing w:before="120" w:after="0"/>
        <w:jc w:val="center"/>
        <w:rPr>
          <w:rFonts w:ascii="Times New Roman" w:hAnsi="Times New Roman" w:cs="Times New Roman"/>
          <w:b/>
          <w:color w:val="000000"/>
          <w:sz w:val="24"/>
          <w:szCs w:val="24"/>
        </w:rPr>
      </w:pPr>
    </w:p>
    <w:p w:rsidR="00AD6B9E" w:rsidRPr="00AD6B9E" w:rsidRDefault="00602A84" w:rsidP="00AD6B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8"/>
          <w:szCs w:val="28"/>
        </w:rPr>
      </w:pPr>
      <w:r w:rsidRPr="00AD6B9E">
        <w:rPr>
          <w:rFonts w:ascii="Times New Roman" w:hAnsi="Times New Roman" w:cs="Times New Roman"/>
          <w:sz w:val="28"/>
          <w:szCs w:val="28"/>
        </w:rPr>
        <w:t xml:space="preserve">по </w:t>
      </w:r>
      <w:r w:rsidR="00AD6B9E" w:rsidRPr="00AD6B9E">
        <w:rPr>
          <w:rFonts w:ascii="Times New Roman" w:hAnsi="Times New Roman" w:cs="Times New Roman"/>
          <w:sz w:val="28"/>
          <w:szCs w:val="28"/>
        </w:rPr>
        <w:t xml:space="preserve">  специальности:</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rPr>
      </w:pPr>
      <w:r w:rsidRPr="009A40CC">
        <w:rPr>
          <w:rFonts w:ascii="Times New Roman" w:hAnsi="Times New Roman" w:cs="Times New Roman"/>
          <w:sz w:val="28"/>
        </w:rPr>
        <w:t>07.02.01 Архитектура (по отраслям);</w:t>
      </w:r>
    </w:p>
    <w:p w:rsidR="00A43FEC" w:rsidRPr="009A40CC" w:rsidRDefault="00A43FEC" w:rsidP="00AD6B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b/>
          <w:i/>
          <w:color w:val="000000"/>
          <w:sz w:val="24"/>
          <w:szCs w:val="24"/>
        </w:rPr>
      </w:pPr>
    </w:p>
    <w:p w:rsidR="00A43FEC" w:rsidRPr="009A40CC" w:rsidRDefault="00A43FEC" w:rsidP="00A43FEC">
      <w:pPr>
        <w:spacing w:after="0"/>
        <w:jc w:val="center"/>
        <w:rPr>
          <w:rFonts w:ascii="Times New Roman" w:hAnsi="Times New Roman" w:cs="Times New Roman"/>
          <w:color w:val="000000"/>
          <w:sz w:val="24"/>
          <w:szCs w:val="24"/>
        </w:rPr>
      </w:pPr>
    </w:p>
    <w:p w:rsidR="00A43FEC" w:rsidRPr="00A43FEC" w:rsidRDefault="00A43FEC" w:rsidP="00A43FEC">
      <w:pPr>
        <w:spacing w:after="0"/>
        <w:jc w:val="center"/>
        <w:rPr>
          <w:rFonts w:ascii="Times New Roman" w:hAnsi="Times New Roman" w:cs="Times New Roman"/>
          <w:color w:val="000000"/>
          <w:sz w:val="24"/>
          <w:szCs w:val="24"/>
        </w:rPr>
      </w:pPr>
      <w:r w:rsidRPr="00A43FEC">
        <w:rPr>
          <w:rFonts w:ascii="Times New Roman" w:hAnsi="Times New Roman" w:cs="Times New Roman"/>
          <w:color w:val="000000"/>
          <w:sz w:val="24"/>
          <w:szCs w:val="24"/>
        </w:rPr>
        <w:t>очное отделение</w:t>
      </w:r>
    </w:p>
    <w:p w:rsidR="00A43FEC" w:rsidRPr="00A43FEC" w:rsidRDefault="00A43FEC" w:rsidP="00A43FEC">
      <w:pPr>
        <w:spacing w:after="0"/>
        <w:jc w:val="center"/>
        <w:rPr>
          <w:rFonts w:ascii="Times New Roman" w:hAnsi="Times New Roman" w:cs="Times New Roman"/>
          <w:color w:val="000000"/>
          <w:sz w:val="24"/>
          <w:szCs w:val="24"/>
        </w:rPr>
      </w:pPr>
    </w:p>
    <w:p w:rsidR="00A43FEC" w:rsidRPr="00A43FEC" w:rsidRDefault="00A43FEC" w:rsidP="00A43FEC">
      <w:pPr>
        <w:spacing w:after="0"/>
        <w:jc w:val="center"/>
        <w:rPr>
          <w:rFonts w:ascii="Times New Roman" w:hAnsi="Times New Roman" w:cs="Times New Roman"/>
          <w:color w:val="000000"/>
          <w:sz w:val="24"/>
          <w:szCs w:val="24"/>
        </w:rPr>
      </w:pPr>
    </w:p>
    <w:p w:rsidR="00A43FEC" w:rsidRPr="00A43FEC" w:rsidRDefault="00A43FEC" w:rsidP="00A43FEC">
      <w:pPr>
        <w:spacing w:after="0"/>
        <w:rPr>
          <w:rFonts w:ascii="Times New Roman" w:hAnsi="Times New Roman" w:cs="Times New Roman"/>
          <w:color w:val="000000"/>
          <w:sz w:val="24"/>
          <w:szCs w:val="24"/>
        </w:rPr>
      </w:pPr>
    </w:p>
    <w:p w:rsidR="00A43FEC" w:rsidRPr="00A43FEC" w:rsidRDefault="00A43FEC" w:rsidP="00A43FEC">
      <w:pPr>
        <w:spacing w:after="0"/>
        <w:rPr>
          <w:rFonts w:ascii="Times New Roman" w:hAnsi="Times New Roman" w:cs="Times New Roman"/>
          <w:color w:val="000000"/>
          <w:sz w:val="24"/>
          <w:szCs w:val="24"/>
        </w:rPr>
      </w:pPr>
    </w:p>
    <w:p w:rsidR="00A43FEC" w:rsidRPr="00A43FEC" w:rsidRDefault="00A43FEC" w:rsidP="00A43FEC">
      <w:pPr>
        <w:widowControl w:val="0"/>
        <w:suppressAutoHyphens/>
        <w:spacing w:after="0"/>
        <w:rPr>
          <w:rFonts w:ascii="Times New Roman" w:hAnsi="Times New Roman" w:cs="Times New Roman"/>
          <w:color w:val="000000"/>
          <w:sz w:val="24"/>
          <w:szCs w:val="24"/>
        </w:rPr>
      </w:pPr>
    </w:p>
    <w:p w:rsidR="00A43FEC" w:rsidRPr="00A43FEC" w:rsidRDefault="00A43FEC" w:rsidP="00A43FEC">
      <w:pPr>
        <w:widowControl w:val="0"/>
        <w:suppressAutoHyphens/>
        <w:spacing w:after="0"/>
        <w:rPr>
          <w:rFonts w:ascii="Times New Roman" w:hAnsi="Times New Roman" w:cs="Times New Roman"/>
          <w:color w:val="000000"/>
          <w:sz w:val="24"/>
          <w:szCs w:val="24"/>
        </w:rPr>
      </w:pPr>
    </w:p>
    <w:p w:rsidR="00A43FEC" w:rsidRPr="00A43FEC" w:rsidRDefault="00A43FEC" w:rsidP="00A43FEC">
      <w:pPr>
        <w:widowControl w:val="0"/>
        <w:suppressAutoHyphens/>
        <w:spacing w:after="0"/>
        <w:jc w:val="right"/>
        <w:rPr>
          <w:rFonts w:ascii="Times New Roman" w:hAnsi="Times New Roman" w:cs="Times New Roman"/>
          <w:b/>
          <w:color w:val="000000"/>
          <w:sz w:val="24"/>
          <w:szCs w:val="24"/>
        </w:rPr>
      </w:pPr>
      <w:r w:rsidRPr="00A43FEC">
        <w:rPr>
          <w:rFonts w:ascii="Times New Roman" w:hAnsi="Times New Roman" w:cs="Times New Roman"/>
          <w:color w:val="000000"/>
          <w:sz w:val="24"/>
          <w:szCs w:val="24"/>
        </w:rPr>
        <w:t>Автор: Шуварова О.А.</w:t>
      </w:r>
    </w:p>
    <w:p w:rsidR="005B038D" w:rsidRDefault="005B038D" w:rsidP="00A43FEC">
      <w:pPr>
        <w:widowControl w:val="0"/>
        <w:suppressAutoHyphens/>
        <w:spacing w:after="0"/>
        <w:jc w:val="center"/>
        <w:rPr>
          <w:rFonts w:ascii="Times New Roman" w:hAnsi="Times New Roman" w:cs="Times New Roman"/>
          <w:b/>
          <w:color w:val="000000"/>
          <w:sz w:val="24"/>
          <w:szCs w:val="24"/>
        </w:rPr>
      </w:pPr>
    </w:p>
    <w:p w:rsidR="005B038D" w:rsidRDefault="005B038D" w:rsidP="00A43FEC">
      <w:pPr>
        <w:widowControl w:val="0"/>
        <w:suppressAutoHyphens/>
        <w:spacing w:after="0"/>
        <w:jc w:val="center"/>
        <w:rPr>
          <w:rFonts w:ascii="Times New Roman" w:hAnsi="Times New Roman" w:cs="Times New Roman"/>
          <w:b/>
          <w:color w:val="000000"/>
          <w:sz w:val="24"/>
          <w:szCs w:val="24"/>
        </w:rPr>
      </w:pPr>
    </w:p>
    <w:p w:rsidR="005B038D" w:rsidRDefault="005B038D" w:rsidP="00A43FEC">
      <w:pPr>
        <w:widowControl w:val="0"/>
        <w:suppressAutoHyphens/>
        <w:spacing w:after="0"/>
        <w:jc w:val="center"/>
        <w:rPr>
          <w:rFonts w:ascii="Times New Roman" w:hAnsi="Times New Roman" w:cs="Times New Roman"/>
          <w:b/>
          <w:color w:val="000000"/>
          <w:sz w:val="24"/>
          <w:szCs w:val="24"/>
        </w:rPr>
      </w:pPr>
    </w:p>
    <w:p w:rsidR="00A43FEC" w:rsidRPr="00A43FEC" w:rsidRDefault="00AD6B9E" w:rsidP="00AD6B9E">
      <w:pPr>
        <w:widowControl w:val="0"/>
        <w:suppressAutoHyphens/>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A43FEC" w:rsidRPr="00A43FEC">
        <w:rPr>
          <w:rFonts w:ascii="Times New Roman" w:hAnsi="Times New Roman" w:cs="Times New Roman"/>
          <w:b/>
          <w:color w:val="000000"/>
          <w:sz w:val="24"/>
          <w:szCs w:val="24"/>
        </w:rPr>
        <w:t>г. о. Электросталь</w:t>
      </w:r>
    </w:p>
    <w:p w:rsidR="00A43FEC" w:rsidRPr="00A43FEC" w:rsidRDefault="009A40CC" w:rsidP="00A43FEC">
      <w:pPr>
        <w:widowControl w:val="0"/>
        <w:suppressAutoHyphens/>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2019</w:t>
      </w:r>
      <w:r w:rsidR="00A43FEC" w:rsidRPr="00A43FEC">
        <w:rPr>
          <w:rFonts w:ascii="Times New Roman" w:hAnsi="Times New Roman" w:cs="Times New Roman"/>
          <w:b/>
          <w:color w:val="000000"/>
          <w:sz w:val="24"/>
          <w:szCs w:val="24"/>
        </w:rPr>
        <w:t xml:space="preserve"> год</w:t>
      </w:r>
    </w:p>
    <w:p w:rsidR="00C5591E" w:rsidRPr="00A43FEC" w:rsidRDefault="00C5591E" w:rsidP="00A43FEC">
      <w:pPr>
        <w:spacing w:after="0"/>
        <w:rPr>
          <w:rFonts w:ascii="Times New Roman" w:hAnsi="Times New Roman" w:cs="Times New Roman"/>
          <w:sz w:val="24"/>
          <w:szCs w:val="24"/>
        </w:rPr>
      </w:pPr>
    </w:p>
    <w:p w:rsidR="00A43FEC" w:rsidRPr="00A43FEC" w:rsidRDefault="00A43FEC" w:rsidP="00A43FEC">
      <w:pPr>
        <w:spacing w:after="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352"/>
      </w:tblGrid>
      <w:tr w:rsidR="00A43FEC" w:rsidRPr="00A43FEC" w:rsidTr="005B038D">
        <w:tc>
          <w:tcPr>
            <w:tcW w:w="4219" w:type="dxa"/>
            <w:tcBorders>
              <w:top w:val="nil"/>
              <w:left w:val="nil"/>
              <w:bottom w:val="nil"/>
              <w:right w:val="nil"/>
            </w:tcBorders>
          </w:tcPr>
          <w:p w:rsidR="009A40CC" w:rsidRDefault="009A40C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color w:val="000000"/>
                <w:sz w:val="24"/>
                <w:szCs w:val="24"/>
              </w:rPr>
            </w:pPr>
          </w:p>
          <w:p w:rsidR="009A40CC" w:rsidRDefault="009A40C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color w:val="000000"/>
                <w:sz w:val="24"/>
                <w:szCs w:val="24"/>
              </w:rPr>
            </w:pPr>
          </w:p>
          <w:p w:rsidR="00A43FEC" w:rsidRPr="00A43FEC" w:rsidRDefault="00A43FE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color w:val="000000"/>
                <w:sz w:val="24"/>
                <w:szCs w:val="24"/>
              </w:rPr>
            </w:pPr>
            <w:r w:rsidRPr="00A43FEC">
              <w:rPr>
                <w:rFonts w:ascii="Times New Roman" w:hAnsi="Times New Roman" w:cs="Times New Roman"/>
                <w:b/>
                <w:color w:val="000000"/>
                <w:sz w:val="24"/>
                <w:szCs w:val="24"/>
              </w:rPr>
              <w:lastRenderedPageBreak/>
              <w:t>Рассмотрен и одобрен</w:t>
            </w:r>
            <w:r w:rsidRPr="00A43FEC">
              <w:rPr>
                <w:rFonts w:ascii="Times New Roman" w:hAnsi="Times New Roman" w:cs="Times New Roman"/>
                <w:color w:val="000000"/>
                <w:sz w:val="24"/>
                <w:szCs w:val="24"/>
              </w:rPr>
              <w:t xml:space="preserve">:  </w:t>
            </w:r>
          </w:p>
          <w:p w:rsidR="00A43FEC" w:rsidRPr="00A43FEC" w:rsidRDefault="005B038D"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Предметно – цикловой комиссией общеобразовательных</w:t>
            </w:r>
            <w:r w:rsidR="00A43FEC" w:rsidRPr="00A43FEC">
              <w:rPr>
                <w:rFonts w:ascii="Times New Roman" w:hAnsi="Times New Roman" w:cs="Times New Roman"/>
                <w:color w:val="000000"/>
                <w:sz w:val="24"/>
                <w:szCs w:val="24"/>
              </w:rPr>
              <w:t xml:space="preserve">  дисциплин </w:t>
            </w:r>
          </w:p>
          <w:p w:rsidR="00A43FEC" w:rsidRPr="00A43FEC" w:rsidRDefault="00A43FE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color w:val="000000"/>
                <w:sz w:val="24"/>
                <w:szCs w:val="24"/>
              </w:rPr>
            </w:pPr>
            <w:r w:rsidRPr="00A43FEC">
              <w:rPr>
                <w:rFonts w:ascii="Times New Roman" w:hAnsi="Times New Roman" w:cs="Times New Roman"/>
                <w:color w:val="000000"/>
                <w:sz w:val="24"/>
                <w:szCs w:val="24"/>
              </w:rPr>
              <w:t>прот</w:t>
            </w:r>
            <w:r w:rsidR="009A40CC">
              <w:rPr>
                <w:rFonts w:ascii="Times New Roman" w:hAnsi="Times New Roman" w:cs="Times New Roman"/>
                <w:color w:val="000000"/>
                <w:sz w:val="24"/>
                <w:szCs w:val="24"/>
              </w:rPr>
              <w:t>окол №_______ от «___»_____ 2019</w:t>
            </w:r>
            <w:r w:rsidRPr="00A43FEC">
              <w:rPr>
                <w:rFonts w:ascii="Times New Roman" w:hAnsi="Times New Roman" w:cs="Times New Roman"/>
                <w:color w:val="000000"/>
                <w:sz w:val="24"/>
                <w:szCs w:val="24"/>
              </w:rPr>
              <w:t xml:space="preserve"> г.</w:t>
            </w:r>
          </w:p>
          <w:p w:rsidR="00A43FEC" w:rsidRPr="00A43FEC" w:rsidRDefault="00A43FE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color w:val="000000"/>
                <w:sz w:val="24"/>
                <w:szCs w:val="24"/>
              </w:rPr>
            </w:pPr>
            <w:r w:rsidRPr="00A43FEC">
              <w:rPr>
                <w:rFonts w:ascii="Times New Roman" w:hAnsi="Times New Roman" w:cs="Times New Roman"/>
                <w:color w:val="000000"/>
                <w:sz w:val="24"/>
                <w:szCs w:val="24"/>
              </w:rPr>
              <w:t xml:space="preserve">Председатель предметно-цикловой комиссии </w:t>
            </w:r>
          </w:p>
          <w:p w:rsidR="00A43FEC" w:rsidRPr="00A43FEC" w:rsidRDefault="00A43FE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color w:val="000000"/>
                <w:sz w:val="24"/>
                <w:szCs w:val="24"/>
              </w:rPr>
            </w:pPr>
            <w:r w:rsidRPr="00A43FEC">
              <w:rPr>
                <w:rFonts w:ascii="Times New Roman" w:hAnsi="Times New Roman" w:cs="Times New Roman"/>
                <w:color w:val="000000"/>
                <w:sz w:val="24"/>
                <w:szCs w:val="24"/>
              </w:rPr>
              <w:t>_____________ Е.В.Тихонова</w:t>
            </w:r>
          </w:p>
          <w:p w:rsidR="00A43FEC" w:rsidRPr="00A43FEC" w:rsidRDefault="00A43FE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color w:val="000000"/>
                <w:sz w:val="24"/>
                <w:szCs w:val="24"/>
              </w:rPr>
            </w:pPr>
          </w:p>
          <w:p w:rsidR="00A43FEC" w:rsidRPr="00A43FEC" w:rsidRDefault="00A43FE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color w:val="000000"/>
                <w:sz w:val="24"/>
                <w:szCs w:val="24"/>
              </w:rPr>
            </w:pPr>
          </w:p>
          <w:p w:rsidR="00A43FEC" w:rsidRPr="00A43FEC" w:rsidRDefault="00A43FE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color w:val="000000"/>
                <w:sz w:val="24"/>
                <w:szCs w:val="24"/>
              </w:rPr>
            </w:pPr>
          </w:p>
          <w:p w:rsidR="00A43FEC" w:rsidRPr="00A43FEC" w:rsidRDefault="00A43FEC" w:rsidP="005B0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color w:val="000000"/>
                <w:sz w:val="24"/>
                <w:szCs w:val="24"/>
              </w:rPr>
            </w:pPr>
          </w:p>
        </w:tc>
        <w:tc>
          <w:tcPr>
            <w:tcW w:w="5352" w:type="dxa"/>
            <w:tcBorders>
              <w:top w:val="nil"/>
              <w:left w:val="nil"/>
              <w:bottom w:val="nil"/>
              <w:right w:val="nil"/>
            </w:tcBorders>
          </w:tcPr>
          <w:p w:rsidR="009A40CC" w:rsidRDefault="005B038D" w:rsidP="005B038D">
            <w:pPr>
              <w:tabs>
                <w:tab w:val="left" w:pos="4551"/>
                <w:tab w:val="left" w:pos="6712"/>
              </w:tabs>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                </w:t>
            </w:r>
          </w:p>
          <w:p w:rsidR="009A40CC" w:rsidRDefault="009A40CC" w:rsidP="005B038D">
            <w:pPr>
              <w:tabs>
                <w:tab w:val="left" w:pos="4551"/>
                <w:tab w:val="left" w:pos="6712"/>
              </w:tabs>
              <w:spacing w:after="0" w:line="240" w:lineRule="auto"/>
              <w:rPr>
                <w:rFonts w:ascii="Times New Roman" w:hAnsi="Times New Roman" w:cs="Times New Roman"/>
                <w:b/>
                <w:color w:val="000000"/>
                <w:sz w:val="24"/>
                <w:szCs w:val="24"/>
              </w:rPr>
            </w:pPr>
          </w:p>
          <w:p w:rsidR="00A43FEC" w:rsidRPr="00A43FEC" w:rsidRDefault="009A40CC" w:rsidP="005B038D">
            <w:pPr>
              <w:tabs>
                <w:tab w:val="left" w:pos="4551"/>
                <w:tab w:val="left" w:pos="6712"/>
              </w:tabs>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                            </w:t>
            </w:r>
            <w:r w:rsidR="00A43FEC" w:rsidRPr="00A43FEC">
              <w:rPr>
                <w:rFonts w:ascii="Times New Roman" w:hAnsi="Times New Roman" w:cs="Times New Roman"/>
                <w:b/>
                <w:color w:val="000000"/>
                <w:sz w:val="24"/>
                <w:szCs w:val="24"/>
              </w:rPr>
              <w:t>СОГЛАСОВАНО:</w:t>
            </w:r>
          </w:p>
          <w:p w:rsidR="00A43FEC" w:rsidRPr="00A43FEC" w:rsidRDefault="00E61F42" w:rsidP="00E61F42">
            <w:pPr>
              <w:tabs>
                <w:tab w:val="left" w:pos="4551"/>
                <w:tab w:val="left" w:pos="6712"/>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B038D">
              <w:rPr>
                <w:rFonts w:ascii="Times New Roman" w:hAnsi="Times New Roman" w:cs="Times New Roman"/>
                <w:color w:val="000000"/>
                <w:sz w:val="24"/>
                <w:szCs w:val="24"/>
              </w:rPr>
              <w:t xml:space="preserve"> </w:t>
            </w:r>
            <w:r w:rsidR="009A40CC">
              <w:rPr>
                <w:rFonts w:ascii="Times New Roman" w:hAnsi="Times New Roman" w:cs="Times New Roman"/>
                <w:color w:val="000000"/>
                <w:sz w:val="24"/>
                <w:szCs w:val="24"/>
              </w:rPr>
              <w:t>Заместитель директора по У</w:t>
            </w:r>
            <w:r w:rsidR="00A43FEC" w:rsidRPr="00A43FEC">
              <w:rPr>
                <w:rFonts w:ascii="Times New Roman" w:hAnsi="Times New Roman" w:cs="Times New Roman"/>
                <w:color w:val="000000"/>
                <w:sz w:val="24"/>
                <w:szCs w:val="24"/>
              </w:rPr>
              <w:t xml:space="preserve">Р </w:t>
            </w:r>
          </w:p>
          <w:p w:rsidR="00A43FEC" w:rsidRPr="00A43FEC" w:rsidRDefault="005B038D" w:rsidP="005B038D">
            <w:pPr>
              <w:tabs>
                <w:tab w:val="left" w:pos="4551"/>
                <w:tab w:val="left" w:pos="6712"/>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9A40CC">
              <w:rPr>
                <w:rFonts w:ascii="Times New Roman" w:hAnsi="Times New Roman" w:cs="Times New Roman"/>
                <w:color w:val="000000"/>
                <w:sz w:val="24"/>
                <w:szCs w:val="24"/>
              </w:rPr>
              <w:t>_______________ И.В.</w:t>
            </w:r>
            <w:r w:rsidR="005E5138">
              <w:rPr>
                <w:rFonts w:ascii="Times New Roman" w:hAnsi="Times New Roman" w:cs="Times New Roman"/>
                <w:color w:val="000000"/>
                <w:sz w:val="24"/>
                <w:szCs w:val="24"/>
              </w:rPr>
              <w:t xml:space="preserve"> </w:t>
            </w:r>
            <w:r w:rsidR="009A40CC">
              <w:rPr>
                <w:rFonts w:ascii="Times New Roman" w:hAnsi="Times New Roman" w:cs="Times New Roman"/>
                <w:color w:val="000000"/>
                <w:sz w:val="24"/>
                <w:szCs w:val="24"/>
              </w:rPr>
              <w:t>Краснобельмова</w:t>
            </w:r>
          </w:p>
          <w:p w:rsidR="005B038D" w:rsidRDefault="005B038D" w:rsidP="005B038D">
            <w:pPr>
              <w:tabs>
                <w:tab w:val="left" w:pos="4551"/>
                <w:tab w:val="left" w:pos="6712"/>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9A40CC">
              <w:rPr>
                <w:rFonts w:ascii="Times New Roman" w:hAnsi="Times New Roman" w:cs="Times New Roman"/>
                <w:color w:val="000000"/>
                <w:sz w:val="24"/>
                <w:szCs w:val="24"/>
              </w:rPr>
              <w:t>п</w:t>
            </w:r>
            <w:r w:rsidR="009A40CC" w:rsidRPr="00A43FEC">
              <w:rPr>
                <w:rFonts w:ascii="Times New Roman" w:hAnsi="Times New Roman" w:cs="Times New Roman"/>
                <w:color w:val="000000"/>
                <w:sz w:val="24"/>
                <w:szCs w:val="24"/>
              </w:rPr>
              <w:t>ротокол №</w:t>
            </w:r>
            <w:r w:rsidRPr="00A43FEC">
              <w:rPr>
                <w:rFonts w:ascii="Times New Roman" w:hAnsi="Times New Roman" w:cs="Times New Roman"/>
                <w:color w:val="000000"/>
                <w:sz w:val="24"/>
                <w:szCs w:val="24"/>
              </w:rPr>
              <w:t xml:space="preserve"> ___</w:t>
            </w:r>
            <w:r w:rsidR="00602A84">
              <w:rPr>
                <w:rFonts w:ascii="Times New Roman" w:hAnsi="Times New Roman" w:cs="Times New Roman"/>
                <w:color w:val="000000"/>
                <w:sz w:val="24"/>
                <w:szCs w:val="24"/>
              </w:rPr>
              <w:t xml:space="preserve"> от «__</w:t>
            </w:r>
            <w:r w:rsidR="009A40CC">
              <w:rPr>
                <w:rFonts w:ascii="Times New Roman" w:hAnsi="Times New Roman" w:cs="Times New Roman"/>
                <w:color w:val="000000"/>
                <w:sz w:val="24"/>
                <w:szCs w:val="24"/>
              </w:rPr>
              <w:t>_» _</w:t>
            </w:r>
            <w:r w:rsidR="00C276D6">
              <w:rPr>
                <w:rFonts w:ascii="Times New Roman" w:hAnsi="Times New Roman" w:cs="Times New Roman"/>
                <w:color w:val="000000"/>
                <w:sz w:val="24"/>
                <w:szCs w:val="24"/>
              </w:rPr>
              <w:t>____2019</w:t>
            </w:r>
            <w:r>
              <w:rPr>
                <w:rFonts w:ascii="Times New Roman" w:hAnsi="Times New Roman" w:cs="Times New Roman"/>
                <w:color w:val="000000"/>
                <w:sz w:val="24"/>
                <w:szCs w:val="24"/>
              </w:rPr>
              <w:t xml:space="preserve"> г.</w:t>
            </w:r>
          </w:p>
          <w:p w:rsidR="00A43FEC" w:rsidRPr="00A43FEC" w:rsidRDefault="005B038D" w:rsidP="005B038D">
            <w:pPr>
              <w:tabs>
                <w:tab w:val="left" w:pos="4551"/>
                <w:tab w:val="left" w:pos="6712"/>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bl>
    <w:p w:rsidR="009A40CC" w:rsidRPr="009A40CC" w:rsidRDefault="00A43FE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A43FEC">
        <w:rPr>
          <w:rFonts w:ascii="Times New Roman" w:hAnsi="Times New Roman" w:cs="Times New Roman"/>
          <w:color w:val="000000"/>
          <w:sz w:val="24"/>
          <w:szCs w:val="24"/>
        </w:rPr>
        <w:lastRenderedPageBreak/>
        <w:t xml:space="preserve"> Учебно-методический комплекс по дисциплине «Физическая культура»</w:t>
      </w:r>
      <w:r w:rsidRPr="00A43FEC">
        <w:rPr>
          <w:rFonts w:ascii="Times New Roman" w:hAnsi="Times New Roman" w:cs="Times New Roman"/>
          <w:i/>
          <w:color w:val="000000"/>
          <w:sz w:val="24"/>
          <w:szCs w:val="24"/>
        </w:rPr>
        <w:t xml:space="preserve"> </w:t>
      </w:r>
      <w:r w:rsidRPr="00A43FEC">
        <w:rPr>
          <w:rFonts w:ascii="Times New Roman" w:hAnsi="Times New Roman" w:cs="Times New Roman"/>
          <w:color w:val="000000"/>
          <w:sz w:val="24"/>
          <w:szCs w:val="24"/>
        </w:rPr>
        <w:t xml:space="preserve">составлен в соответствии с требованиями к минимуму результатов освоения дисциплины, </w:t>
      </w:r>
      <w:r w:rsidR="009A40CC" w:rsidRPr="00A43FEC">
        <w:rPr>
          <w:rFonts w:ascii="Times New Roman" w:hAnsi="Times New Roman" w:cs="Times New Roman"/>
          <w:color w:val="000000"/>
          <w:sz w:val="24"/>
          <w:szCs w:val="24"/>
        </w:rPr>
        <w:t>изложенными</w:t>
      </w:r>
      <w:r w:rsidR="009A40CC" w:rsidRPr="00A43FEC">
        <w:rPr>
          <w:rFonts w:ascii="Times New Roman" w:hAnsi="Times New Roman" w:cs="Times New Roman"/>
          <w:b/>
          <w:i/>
          <w:color w:val="000000"/>
          <w:sz w:val="24"/>
          <w:szCs w:val="24"/>
        </w:rPr>
        <w:t xml:space="preserve"> </w:t>
      </w:r>
      <w:r w:rsidR="009A40CC" w:rsidRPr="00A43FEC">
        <w:rPr>
          <w:rFonts w:ascii="Times New Roman" w:hAnsi="Times New Roman" w:cs="Times New Roman"/>
          <w:color w:val="000000"/>
          <w:sz w:val="24"/>
          <w:szCs w:val="24"/>
        </w:rPr>
        <w:t>в</w:t>
      </w:r>
      <w:r w:rsidRPr="00A43FEC">
        <w:rPr>
          <w:rFonts w:ascii="Times New Roman" w:hAnsi="Times New Roman" w:cs="Times New Roman"/>
          <w:color w:val="000000"/>
          <w:sz w:val="24"/>
          <w:szCs w:val="24"/>
        </w:rPr>
        <w:t xml:space="preserve"> Федеральном </w:t>
      </w:r>
      <w:r w:rsidR="009A40CC" w:rsidRPr="00A43FEC">
        <w:rPr>
          <w:rFonts w:ascii="Times New Roman" w:hAnsi="Times New Roman" w:cs="Times New Roman"/>
          <w:color w:val="000000"/>
          <w:sz w:val="24"/>
          <w:szCs w:val="24"/>
        </w:rPr>
        <w:t>государственном образовательном</w:t>
      </w:r>
      <w:r w:rsidRPr="00A43FEC">
        <w:rPr>
          <w:rFonts w:ascii="Times New Roman" w:hAnsi="Times New Roman" w:cs="Times New Roman"/>
          <w:color w:val="000000"/>
          <w:sz w:val="24"/>
          <w:szCs w:val="24"/>
        </w:rPr>
        <w:t xml:space="preserve"> стандарте среднего профессионального образования по специальности</w:t>
      </w:r>
      <w:r w:rsidR="00AD6B9E" w:rsidRPr="00AD6B9E">
        <w:rPr>
          <w:rFonts w:ascii="Times New Roman" w:hAnsi="Times New Roman" w:cs="Times New Roman"/>
          <w:sz w:val="24"/>
          <w:szCs w:val="24"/>
        </w:rPr>
        <w:t>:</w:t>
      </w:r>
      <w:r w:rsidR="00A25FCE">
        <w:rPr>
          <w:rFonts w:ascii="Times New Roman" w:hAnsi="Times New Roman" w:cs="Times New Roman"/>
          <w:sz w:val="24"/>
          <w:szCs w:val="24"/>
        </w:rPr>
        <w:t xml:space="preserve"> </w:t>
      </w:r>
      <w:r w:rsidR="009A40CC" w:rsidRPr="009A40CC">
        <w:rPr>
          <w:rFonts w:ascii="Times New Roman" w:hAnsi="Times New Roman" w:cs="Times New Roman"/>
          <w:sz w:val="24"/>
          <w:szCs w:val="24"/>
        </w:rPr>
        <w:t>07.02.01 Архитектура (по отраслям);</w:t>
      </w:r>
    </w:p>
    <w:p w:rsidR="00AD6B9E" w:rsidRDefault="00AD6B9E"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sz w:val="28"/>
        </w:rPr>
      </w:pPr>
    </w:p>
    <w:p w:rsidR="00A43FEC" w:rsidRPr="00602A84" w:rsidRDefault="00A43FEC" w:rsidP="00AD6B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
          <w:i/>
          <w:color w:val="000000"/>
          <w:sz w:val="24"/>
          <w:szCs w:val="24"/>
        </w:rPr>
      </w:pPr>
    </w:p>
    <w:p w:rsidR="009A40CC" w:rsidRPr="009A40CC" w:rsidRDefault="00A43FE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A43FEC">
        <w:rPr>
          <w:rFonts w:ascii="Times New Roman" w:hAnsi="Times New Roman" w:cs="Times New Roman"/>
          <w:color w:val="000000"/>
          <w:sz w:val="24"/>
          <w:szCs w:val="24"/>
        </w:rPr>
        <w:t xml:space="preserve">Учебно-методический комплекс по дисциплине «Физическая культура» входит </w:t>
      </w:r>
      <w:r w:rsidR="009A40CC" w:rsidRPr="00A43FEC">
        <w:rPr>
          <w:rFonts w:ascii="Times New Roman" w:hAnsi="Times New Roman" w:cs="Times New Roman"/>
          <w:color w:val="000000"/>
          <w:sz w:val="24"/>
          <w:szCs w:val="24"/>
        </w:rPr>
        <w:t>в общий</w:t>
      </w:r>
      <w:r w:rsidRPr="00A43FEC">
        <w:rPr>
          <w:rFonts w:ascii="Times New Roman" w:hAnsi="Times New Roman" w:cs="Times New Roman"/>
          <w:color w:val="000000"/>
          <w:sz w:val="24"/>
          <w:szCs w:val="24"/>
        </w:rPr>
        <w:t xml:space="preserve"> </w:t>
      </w:r>
      <w:r w:rsidR="009A40CC" w:rsidRPr="00A43FEC">
        <w:rPr>
          <w:rFonts w:ascii="Times New Roman" w:hAnsi="Times New Roman" w:cs="Times New Roman"/>
          <w:color w:val="000000"/>
          <w:sz w:val="24"/>
          <w:szCs w:val="24"/>
        </w:rPr>
        <w:t>гуманитарный цикл</w:t>
      </w:r>
      <w:r w:rsidRPr="00A43FEC">
        <w:rPr>
          <w:rFonts w:ascii="Times New Roman" w:hAnsi="Times New Roman" w:cs="Times New Roman"/>
          <w:b/>
          <w:i/>
          <w:color w:val="000000"/>
          <w:sz w:val="24"/>
          <w:szCs w:val="24"/>
        </w:rPr>
        <w:t xml:space="preserve"> </w:t>
      </w:r>
      <w:r w:rsidRPr="005E5138">
        <w:rPr>
          <w:rFonts w:ascii="Times New Roman" w:hAnsi="Times New Roman" w:cs="Times New Roman"/>
          <w:color w:val="000000"/>
          <w:sz w:val="24"/>
          <w:szCs w:val="24"/>
        </w:rPr>
        <w:t>ООГСЭ</w:t>
      </w:r>
      <w:r w:rsidR="008B45E4">
        <w:rPr>
          <w:rFonts w:ascii="Times New Roman" w:hAnsi="Times New Roman" w:cs="Times New Roman"/>
          <w:color w:val="000000"/>
          <w:sz w:val="24"/>
          <w:szCs w:val="24"/>
        </w:rPr>
        <w:t xml:space="preserve"> </w:t>
      </w:r>
      <w:r w:rsidRPr="00A43FEC">
        <w:rPr>
          <w:rFonts w:ascii="Times New Roman" w:hAnsi="Times New Roman" w:cs="Times New Roman"/>
          <w:color w:val="000000"/>
          <w:sz w:val="24"/>
          <w:szCs w:val="24"/>
        </w:rPr>
        <w:t xml:space="preserve">является частью основной профессиональной образовательной </w:t>
      </w:r>
      <w:r w:rsidR="009A40CC" w:rsidRPr="00A43FEC">
        <w:rPr>
          <w:rFonts w:ascii="Times New Roman" w:hAnsi="Times New Roman" w:cs="Times New Roman"/>
          <w:color w:val="000000"/>
          <w:sz w:val="24"/>
          <w:szCs w:val="24"/>
        </w:rPr>
        <w:t xml:space="preserve">программы </w:t>
      </w:r>
      <w:r w:rsidR="009A40CC" w:rsidRPr="005E5138">
        <w:rPr>
          <w:rFonts w:ascii="Times New Roman" w:hAnsi="Times New Roman" w:cs="Times New Roman"/>
          <w:color w:val="000000"/>
          <w:sz w:val="24"/>
          <w:szCs w:val="24"/>
        </w:rPr>
        <w:t>по</w:t>
      </w:r>
      <w:r w:rsidRPr="005E5138">
        <w:rPr>
          <w:rFonts w:ascii="Times New Roman" w:hAnsi="Times New Roman" w:cs="Times New Roman"/>
          <w:color w:val="000000"/>
          <w:sz w:val="24"/>
          <w:szCs w:val="24"/>
        </w:rPr>
        <w:t xml:space="preserve"> </w:t>
      </w:r>
      <w:r w:rsidRPr="00A43FEC">
        <w:rPr>
          <w:rFonts w:ascii="Times New Roman" w:hAnsi="Times New Roman" w:cs="Times New Roman"/>
          <w:color w:val="000000"/>
          <w:sz w:val="24"/>
          <w:szCs w:val="24"/>
        </w:rPr>
        <w:t>специальности</w:t>
      </w:r>
      <w:r w:rsidR="00AD6B9E" w:rsidRPr="009A40CC">
        <w:rPr>
          <w:rFonts w:ascii="Times New Roman" w:hAnsi="Times New Roman" w:cs="Times New Roman"/>
          <w:sz w:val="24"/>
          <w:szCs w:val="24"/>
        </w:rPr>
        <w:t xml:space="preserve">: </w:t>
      </w:r>
      <w:r w:rsidR="009A40CC" w:rsidRPr="009A40CC">
        <w:rPr>
          <w:rFonts w:ascii="Times New Roman" w:hAnsi="Times New Roman" w:cs="Times New Roman"/>
          <w:sz w:val="24"/>
          <w:szCs w:val="24"/>
        </w:rPr>
        <w:t>07.02.01 Архитектура (по отраслям);</w:t>
      </w:r>
    </w:p>
    <w:p w:rsidR="00AD6B9E" w:rsidRPr="009A40CC" w:rsidRDefault="00AD6B9E"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rPr>
      </w:pPr>
    </w:p>
    <w:p w:rsidR="00602A84" w:rsidRPr="00602A84" w:rsidRDefault="00602A84" w:rsidP="00F07C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A43FEC" w:rsidRPr="00A43FEC" w:rsidRDefault="00A43FEC" w:rsidP="00F07C6A">
      <w:pPr>
        <w:widowControl w:val="0"/>
        <w:suppressAutoHyphens/>
        <w:spacing w:after="0"/>
        <w:jc w:val="both"/>
        <w:rPr>
          <w:rFonts w:ascii="Times New Roman" w:hAnsi="Times New Roman" w:cs="Times New Roman"/>
          <w:b/>
          <w:i/>
          <w:color w:val="000000"/>
          <w:sz w:val="24"/>
          <w:szCs w:val="24"/>
        </w:rPr>
      </w:pPr>
    </w:p>
    <w:p w:rsidR="00A43FEC" w:rsidRPr="00A43FEC" w:rsidRDefault="00A43FEC" w:rsidP="00F07C6A">
      <w:pPr>
        <w:widowControl w:val="0"/>
        <w:suppressAutoHyphens/>
        <w:spacing w:after="0"/>
        <w:jc w:val="both"/>
        <w:rPr>
          <w:rFonts w:ascii="Times New Roman" w:hAnsi="Times New Roman" w:cs="Times New Roman"/>
          <w:b/>
          <w:i/>
          <w:color w:val="000000"/>
          <w:sz w:val="24"/>
          <w:szCs w:val="24"/>
        </w:rPr>
      </w:pPr>
    </w:p>
    <w:p w:rsidR="00A43FEC" w:rsidRPr="00A43FEC" w:rsidRDefault="00A43FEC" w:rsidP="00F07C6A">
      <w:pPr>
        <w:widowControl w:val="0"/>
        <w:suppressAutoHyphens/>
        <w:spacing w:after="0"/>
        <w:jc w:val="both"/>
        <w:rPr>
          <w:rFonts w:ascii="Times New Roman" w:hAnsi="Times New Roman" w:cs="Times New Roman"/>
          <w:color w:val="000000"/>
          <w:sz w:val="24"/>
          <w:szCs w:val="24"/>
        </w:rPr>
      </w:pPr>
      <w:r w:rsidRPr="00A43FEC">
        <w:rPr>
          <w:rFonts w:ascii="Times New Roman" w:hAnsi="Times New Roman" w:cs="Times New Roman"/>
          <w:color w:val="000000"/>
          <w:sz w:val="24"/>
          <w:szCs w:val="24"/>
        </w:rPr>
        <w:t xml:space="preserve">Учебно-методический комплекс по </w:t>
      </w:r>
      <w:r w:rsidR="00C276D6" w:rsidRPr="00A43FEC">
        <w:rPr>
          <w:rFonts w:ascii="Times New Roman" w:hAnsi="Times New Roman" w:cs="Times New Roman"/>
          <w:color w:val="000000"/>
          <w:sz w:val="24"/>
          <w:szCs w:val="24"/>
        </w:rPr>
        <w:t xml:space="preserve">дисциплине </w:t>
      </w:r>
      <w:r w:rsidR="00C276D6" w:rsidRPr="00A43FEC">
        <w:rPr>
          <w:rFonts w:ascii="Times New Roman" w:hAnsi="Times New Roman" w:cs="Times New Roman"/>
          <w:i/>
          <w:color w:val="000000"/>
          <w:sz w:val="24"/>
          <w:szCs w:val="24"/>
        </w:rPr>
        <w:t>«</w:t>
      </w:r>
      <w:r w:rsidRPr="00A43FEC">
        <w:rPr>
          <w:rFonts w:ascii="Times New Roman" w:hAnsi="Times New Roman" w:cs="Times New Roman"/>
          <w:i/>
          <w:color w:val="000000"/>
          <w:sz w:val="24"/>
          <w:szCs w:val="24"/>
        </w:rPr>
        <w:t>Физическая культура»</w:t>
      </w:r>
      <w:r w:rsidRPr="00A43FEC">
        <w:rPr>
          <w:rFonts w:ascii="Times New Roman" w:hAnsi="Times New Roman" w:cs="Times New Roman"/>
          <w:color w:val="000000"/>
          <w:sz w:val="24"/>
          <w:szCs w:val="24"/>
        </w:rPr>
        <w:t xml:space="preserve"> адресован преподавателям </w:t>
      </w:r>
      <w:r w:rsidR="00C276D6" w:rsidRPr="00A43FEC">
        <w:rPr>
          <w:rFonts w:ascii="Times New Roman" w:hAnsi="Times New Roman" w:cs="Times New Roman"/>
          <w:color w:val="000000"/>
          <w:sz w:val="24"/>
          <w:szCs w:val="24"/>
        </w:rPr>
        <w:t>и</w:t>
      </w:r>
      <w:r w:rsidR="00C276D6">
        <w:rPr>
          <w:rFonts w:ascii="Times New Roman" w:hAnsi="Times New Roman" w:cs="Times New Roman"/>
          <w:color w:val="000000"/>
          <w:sz w:val="24"/>
          <w:szCs w:val="24"/>
        </w:rPr>
        <w:t xml:space="preserve"> студентам</w:t>
      </w:r>
      <w:r w:rsidR="00035C49">
        <w:rPr>
          <w:rFonts w:ascii="Times New Roman" w:hAnsi="Times New Roman" w:cs="Times New Roman"/>
          <w:color w:val="000000"/>
          <w:sz w:val="24"/>
          <w:szCs w:val="24"/>
        </w:rPr>
        <w:t xml:space="preserve"> очной </w:t>
      </w:r>
      <w:r w:rsidRPr="00A43FEC">
        <w:rPr>
          <w:rFonts w:ascii="Times New Roman" w:hAnsi="Times New Roman" w:cs="Times New Roman"/>
          <w:color w:val="000000"/>
          <w:sz w:val="24"/>
          <w:szCs w:val="24"/>
        </w:rPr>
        <w:t xml:space="preserve">  форм</w:t>
      </w:r>
      <w:r w:rsidR="00035C49">
        <w:rPr>
          <w:rFonts w:ascii="Times New Roman" w:hAnsi="Times New Roman" w:cs="Times New Roman"/>
          <w:color w:val="000000"/>
          <w:sz w:val="24"/>
          <w:szCs w:val="24"/>
        </w:rPr>
        <w:t>ы</w:t>
      </w:r>
      <w:r w:rsidRPr="00A43FEC">
        <w:rPr>
          <w:rFonts w:ascii="Times New Roman" w:hAnsi="Times New Roman" w:cs="Times New Roman"/>
          <w:color w:val="000000"/>
          <w:sz w:val="24"/>
          <w:szCs w:val="24"/>
        </w:rPr>
        <w:t xml:space="preserve"> обучения. </w:t>
      </w:r>
    </w:p>
    <w:p w:rsidR="00A43FEC" w:rsidRPr="00A43FEC" w:rsidRDefault="00035C49" w:rsidP="00F07C6A">
      <w:pPr>
        <w:widowControl w:val="0"/>
        <w:shd w:val="clear" w:color="auto" w:fill="FFFFFF"/>
        <w:tabs>
          <w:tab w:val="left" w:pos="132"/>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Структура УМК</w:t>
      </w:r>
      <w:r w:rsidR="00A43FEC" w:rsidRPr="00A43FEC">
        <w:rPr>
          <w:rFonts w:ascii="Times New Roman" w:hAnsi="Times New Roman" w:cs="Times New Roman"/>
          <w:color w:val="000000"/>
          <w:sz w:val="24"/>
          <w:szCs w:val="24"/>
        </w:rPr>
        <w:t xml:space="preserve">: </w:t>
      </w:r>
      <w:r w:rsidR="00A43FEC" w:rsidRPr="00A43FEC">
        <w:rPr>
          <w:rFonts w:ascii="Times New Roman" w:hAnsi="Times New Roman" w:cs="Times New Roman"/>
          <w:color w:val="000000"/>
          <w:spacing w:val="-1"/>
          <w:sz w:val="24"/>
          <w:szCs w:val="24"/>
        </w:rPr>
        <w:t>рабочая программа, календарно-тематическое планирование по дисциплине «Физическая культура»</w:t>
      </w:r>
      <w:r w:rsidR="00A43FEC" w:rsidRPr="00A43FEC">
        <w:rPr>
          <w:rFonts w:ascii="Times New Roman" w:hAnsi="Times New Roman" w:cs="Times New Roman"/>
          <w:color w:val="000000"/>
          <w:sz w:val="24"/>
          <w:szCs w:val="24"/>
        </w:rPr>
        <w:t>,</w:t>
      </w:r>
      <w:r w:rsidR="00602A84">
        <w:rPr>
          <w:rFonts w:ascii="Times New Roman" w:hAnsi="Times New Roman" w:cs="Times New Roman"/>
          <w:color w:val="000000"/>
          <w:sz w:val="24"/>
          <w:szCs w:val="24"/>
        </w:rPr>
        <w:t xml:space="preserve"> </w:t>
      </w:r>
      <w:r w:rsidR="00A43FEC" w:rsidRPr="00A43FEC">
        <w:rPr>
          <w:rFonts w:ascii="Times New Roman" w:hAnsi="Times New Roman" w:cs="Times New Roman"/>
          <w:color w:val="000000"/>
          <w:sz w:val="24"/>
          <w:szCs w:val="24"/>
        </w:rPr>
        <w:t>поурочные</w:t>
      </w:r>
      <w:r>
        <w:rPr>
          <w:rFonts w:ascii="Times New Roman" w:hAnsi="Times New Roman" w:cs="Times New Roman"/>
          <w:color w:val="000000"/>
          <w:sz w:val="24"/>
          <w:szCs w:val="24"/>
        </w:rPr>
        <w:t xml:space="preserve"> разработки отдельных занятий</w:t>
      </w:r>
      <w:r w:rsidR="00A43FEC" w:rsidRPr="00A43FE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внеурочная самостоятельная работа</w:t>
      </w:r>
      <w:r w:rsidR="00A43FEC" w:rsidRPr="00A43FEC">
        <w:rPr>
          <w:rFonts w:ascii="Times New Roman" w:hAnsi="Times New Roman" w:cs="Times New Roman"/>
          <w:color w:val="000000"/>
          <w:sz w:val="24"/>
          <w:szCs w:val="24"/>
        </w:rPr>
        <w:t>, материалы для проведения текущей</w:t>
      </w:r>
      <w:r w:rsidR="002935AE">
        <w:rPr>
          <w:rFonts w:ascii="Times New Roman" w:hAnsi="Times New Roman" w:cs="Times New Roman"/>
          <w:color w:val="000000"/>
          <w:sz w:val="24"/>
          <w:szCs w:val="24"/>
        </w:rPr>
        <w:t xml:space="preserve"> аттестации знаний обучающихся.</w:t>
      </w:r>
    </w:p>
    <w:p w:rsidR="00A43FEC" w:rsidRPr="00A43FEC" w:rsidRDefault="00A43FEC" w:rsidP="00F07C6A">
      <w:pPr>
        <w:widowControl w:val="0"/>
        <w:suppressAutoHyphens/>
        <w:spacing w:after="0"/>
        <w:ind w:firstLine="720"/>
        <w:jc w:val="both"/>
        <w:rPr>
          <w:rFonts w:ascii="Times New Roman" w:hAnsi="Times New Roman" w:cs="Times New Roman"/>
          <w:color w:val="000000"/>
          <w:sz w:val="24"/>
          <w:szCs w:val="24"/>
        </w:rPr>
      </w:pPr>
      <w:r w:rsidRPr="00A43FEC">
        <w:rPr>
          <w:rFonts w:ascii="Times New Roman" w:hAnsi="Times New Roman" w:cs="Times New Roman"/>
          <w:color w:val="000000"/>
          <w:sz w:val="24"/>
          <w:szCs w:val="24"/>
        </w:rPr>
        <w:t xml:space="preserve"> </w:t>
      </w:r>
    </w:p>
    <w:p w:rsidR="00EB6301" w:rsidRDefault="00EB6301" w:rsidP="00A43F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olor w:val="000000"/>
          <w:sz w:val="24"/>
          <w:szCs w:val="24"/>
        </w:rPr>
      </w:pPr>
    </w:p>
    <w:p w:rsidR="00EB6301" w:rsidRDefault="00EB6301" w:rsidP="00A43F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olor w:val="000000"/>
          <w:sz w:val="24"/>
          <w:szCs w:val="24"/>
        </w:rPr>
      </w:pPr>
    </w:p>
    <w:p w:rsidR="00EB6301" w:rsidRDefault="00EB6301" w:rsidP="00A43F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olor w:val="000000"/>
          <w:sz w:val="24"/>
          <w:szCs w:val="24"/>
        </w:rPr>
      </w:pPr>
    </w:p>
    <w:p w:rsidR="00EB6301" w:rsidRDefault="00EB6301" w:rsidP="00A43F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olor w:val="000000"/>
          <w:sz w:val="24"/>
          <w:szCs w:val="24"/>
        </w:rPr>
      </w:pPr>
    </w:p>
    <w:p w:rsidR="00EB6301" w:rsidRDefault="00EB6301" w:rsidP="00A43F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olor w:val="000000"/>
          <w:sz w:val="24"/>
          <w:szCs w:val="24"/>
        </w:rPr>
      </w:pPr>
    </w:p>
    <w:p w:rsidR="00A43FEC" w:rsidRPr="00A43FEC" w:rsidRDefault="00A43FEC" w:rsidP="00A43F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olor w:val="000000"/>
          <w:sz w:val="24"/>
          <w:szCs w:val="24"/>
        </w:rPr>
      </w:pPr>
      <w:r w:rsidRPr="00A43FEC">
        <w:rPr>
          <w:rFonts w:ascii="Times New Roman" w:hAnsi="Times New Roman" w:cs="Times New Roman"/>
          <w:color w:val="000000"/>
          <w:sz w:val="24"/>
          <w:szCs w:val="24"/>
        </w:rPr>
        <w:t>Организация-</w:t>
      </w:r>
      <w:r w:rsidR="00C276D6" w:rsidRPr="00A43FEC">
        <w:rPr>
          <w:rFonts w:ascii="Times New Roman" w:hAnsi="Times New Roman" w:cs="Times New Roman"/>
          <w:color w:val="000000"/>
          <w:sz w:val="24"/>
          <w:szCs w:val="24"/>
        </w:rPr>
        <w:t>разработчик: ГБПОУ</w:t>
      </w:r>
      <w:r w:rsidRPr="00A43FEC">
        <w:rPr>
          <w:rFonts w:ascii="Times New Roman" w:hAnsi="Times New Roman" w:cs="Times New Roman"/>
          <w:color w:val="000000"/>
          <w:sz w:val="24"/>
          <w:szCs w:val="24"/>
        </w:rPr>
        <w:t xml:space="preserve"> </w:t>
      </w:r>
      <w:r w:rsidR="00C276D6" w:rsidRPr="00A43FEC">
        <w:rPr>
          <w:rFonts w:ascii="Times New Roman" w:hAnsi="Times New Roman" w:cs="Times New Roman"/>
          <w:color w:val="000000"/>
          <w:sz w:val="24"/>
          <w:szCs w:val="24"/>
        </w:rPr>
        <w:t>МО «</w:t>
      </w:r>
      <w:r w:rsidRPr="00A43FEC">
        <w:rPr>
          <w:rFonts w:ascii="Times New Roman" w:hAnsi="Times New Roman" w:cs="Times New Roman"/>
          <w:color w:val="000000"/>
          <w:sz w:val="24"/>
          <w:szCs w:val="24"/>
        </w:rPr>
        <w:t>Электростальский колледж».</w:t>
      </w:r>
    </w:p>
    <w:p w:rsidR="00A43FEC" w:rsidRPr="00A43FEC" w:rsidRDefault="00A43FEC" w:rsidP="00A43F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b/>
          <w:bCs/>
          <w:color w:val="000000"/>
          <w:sz w:val="24"/>
          <w:szCs w:val="24"/>
        </w:rPr>
      </w:pPr>
      <w:r w:rsidRPr="00A43FEC">
        <w:rPr>
          <w:rFonts w:ascii="Times New Roman" w:hAnsi="Times New Roman" w:cs="Times New Roman"/>
          <w:b/>
          <w:bCs/>
          <w:color w:val="000000"/>
          <w:sz w:val="24"/>
          <w:szCs w:val="24"/>
        </w:rPr>
        <w:t xml:space="preserve">Разработчик:                                                                </w:t>
      </w:r>
    </w:p>
    <w:p w:rsidR="00A43FEC" w:rsidRPr="00A43FEC" w:rsidRDefault="00A43FEC" w:rsidP="00A43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4"/>
          <w:szCs w:val="24"/>
        </w:rPr>
      </w:pPr>
      <w:r w:rsidRPr="00A43FEC">
        <w:rPr>
          <w:rFonts w:ascii="Times New Roman" w:hAnsi="Times New Roman" w:cs="Times New Roman"/>
          <w:color w:val="000000"/>
          <w:sz w:val="24"/>
          <w:szCs w:val="24"/>
        </w:rPr>
        <w:t xml:space="preserve">Шуварова О.А.–    преподаватель </w:t>
      </w:r>
      <w:r w:rsidR="00C276D6" w:rsidRPr="00A43FEC">
        <w:rPr>
          <w:rFonts w:ascii="Times New Roman" w:hAnsi="Times New Roman" w:cs="Times New Roman"/>
          <w:color w:val="000000"/>
          <w:sz w:val="24"/>
          <w:szCs w:val="24"/>
        </w:rPr>
        <w:t>ГБПОУ МО «</w:t>
      </w:r>
      <w:r w:rsidRPr="00A43FEC">
        <w:rPr>
          <w:rFonts w:ascii="Times New Roman" w:hAnsi="Times New Roman" w:cs="Times New Roman"/>
          <w:color w:val="000000"/>
          <w:sz w:val="24"/>
          <w:szCs w:val="24"/>
        </w:rPr>
        <w:t>Электростальский колледж».</w:t>
      </w:r>
    </w:p>
    <w:p w:rsidR="00A43FEC" w:rsidRPr="00A43FEC" w:rsidRDefault="00A43FEC" w:rsidP="00A43F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b/>
          <w:color w:val="000000"/>
          <w:sz w:val="24"/>
          <w:szCs w:val="24"/>
        </w:rPr>
      </w:pPr>
      <w:r w:rsidRPr="00A43FEC">
        <w:rPr>
          <w:rFonts w:ascii="Times New Roman" w:hAnsi="Times New Roman" w:cs="Times New Roman"/>
          <w:b/>
          <w:color w:val="000000"/>
          <w:sz w:val="24"/>
          <w:szCs w:val="24"/>
        </w:rPr>
        <w:t xml:space="preserve">Рецензент: </w:t>
      </w:r>
    </w:p>
    <w:p w:rsidR="00A43FEC" w:rsidRPr="00A43FEC" w:rsidRDefault="009A40CC" w:rsidP="00A43F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b/>
          <w:color w:val="000000"/>
          <w:sz w:val="24"/>
          <w:szCs w:val="24"/>
        </w:rPr>
      </w:pPr>
      <w:r>
        <w:rPr>
          <w:rFonts w:ascii="Times New Roman" w:hAnsi="Times New Roman" w:cs="Times New Roman"/>
          <w:color w:val="000000"/>
          <w:sz w:val="24"/>
          <w:szCs w:val="24"/>
        </w:rPr>
        <w:t>Тихонова Е.В.</w:t>
      </w:r>
      <w:r w:rsidR="00A25FC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преподаватель </w:t>
      </w:r>
      <w:r w:rsidRPr="00A43FEC">
        <w:rPr>
          <w:rFonts w:ascii="Times New Roman" w:hAnsi="Times New Roman" w:cs="Times New Roman"/>
          <w:color w:val="000000"/>
          <w:sz w:val="24"/>
          <w:szCs w:val="24"/>
        </w:rPr>
        <w:t>ГБПОУ МО «</w:t>
      </w:r>
      <w:r w:rsidR="00A43FEC" w:rsidRPr="00A43FEC">
        <w:rPr>
          <w:rFonts w:ascii="Times New Roman" w:hAnsi="Times New Roman" w:cs="Times New Roman"/>
          <w:color w:val="000000"/>
          <w:sz w:val="24"/>
          <w:szCs w:val="24"/>
        </w:rPr>
        <w:t>Электростальский колледж».</w:t>
      </w:r>
    </w:p>
    <w:p w:rsidR="009C030B" w:rsidRDefault="009C030B" w:rsidP="00A43FEC">
      <w:pPr>
        <w:widowControl w:val="0"/>
        <w:suppressAutoHyphens/>
        <w:spacing w:after="0"/>
        <w:jc w:val="center"/>
        <w:rPr>
          <w:rFonts w:ascii="Times New Roman" w:hAnsi="Times New Roman" w:cs="Times New Roman"/>
          <w:b/>
          <w:color w:val="000000"/>
          <w:sz w:val="24"/>
          <w:szCs w:val="24"/>
        </w:rPr>
      </w:pPr>
    </w:p>
    <w:p w:rsidR="00845582" w:rsidRDefault="00845582" w:rsidP="004D3BEC">
      <w:pPr>
        <w:widowControl w:val="0"/>
        <w:suppressAutoHyphens/>
        <w:spacing w:after="0"/>
        <w:rPr>
          <w:rFonts w:ascii="Times New Roman" w:hAnsi="Times New Roman" w:cs="Times New Roman"/>
          <w:b/>
          <w:color w:val="000000"/>
          <w:sz w:val="24"/>
          <w:szCs w:val="24"/>
        </w:rPr>
        <w:sectPr w:rsidR="00845582" w:rsidSect="002740A5">
          <w:footerReference w:type="even" r:id="rId8"/>
          <w:footerReference w:type="default" r:id="rId9"/>
          <w:footerReference w:type="first" r:id="rId10"/>
          <w:pgSz w:w="11906" w:h="16838"/>
          <w:pgMar w:top="1134" w:right="850" w:bottom="1134" w:left="1701" w:header="708" w:footer="708" w:gutter="0"/>
          <w:cols w:space="720"/>
          <w:titlePg/>
          <w:docGrid w:linePitch="299"/>
        </w:sectPr>
      </w:pPr>
    </w:p>
    <w:p w:rsidR="00A43FEC" w:rsidRPr="000D3FB0" w:rsidRDefault="00A43FEC" w:rsidP="002740A5">
      <w:pPr>
        <w:widowControl w:val="0"/>
        <w:suppressAutoHyphens/>
        <w:spacing w:after="0"/>
        <w:jc w:val="center"/>
        <w:rPr>
          <w:rFonts w:ascii="Times New Roman" w:hAnsi="Times New Roman" w:cs="Times New Roman"/>
          <w:b/>
          <w:color w:val="000000"/>
          <w:sz w:val="28"/>
          <w:szCs w:val="28"/>
        </w:rPr>
      </w:pPr>
      <w:r w:rsidRPr="000D3FB0">
        <w:rPr>
          <w:rFonts w:ascii="Times New Roman" w:hAnsi="Times New Roman" w:cs="Times New Roman"/>
          <w:b/>
          <w:color w:val="000000"/>
          <w:sz w:val="28"/>
          <w:szCs w:val="28"/>
        </w:rPr>
        <w:lastRenderedPageBreak/>
        <w:t>СОДЕРЖАНИЕ</w:t>
      </w:r>
    </w:p>
    <w:p w:rsidR="00A43FEC" w:rsidRPr="00A43FEC" w:rsidRDefault="00A43FEC" w:rsidP="00EB6301">
      <w:pPr>
        <w:widowControl w:val="0"/>
        <w:suppressAutoHyphens/>
        <w:spacing w:after="0"/>
        <w:jc w:val="center"/>
        <w:rPr>
          <w:rFonts w:ascii="Times New Roman" w:hAnsi="Times New Roman" w:cs="Times New Roman"/>
          <w:color w:val="000000"/>
          <w:sz w:val="24"/>
          <w:szCs w:val="24"/>
        </w:rPr>
      </w:pPr>
    </w:p>
    <w:tbl>
      <w:tblPr>
        <w:tblW w:w="15451" w:type="dxa"/>
        <w:tblCellSpacing w:w="0" w:type="dxa"/>
        <w:tblInd w:w="344" w:type="dxa"/>
        <w:tblCellMar>
          <w:top w:w="60" w:type="dxa"/>
          <w:left w:w="60" w:type="dxa"/>
          <w:bottom w:w="60" w:type="dxa"/>
          <w:right w:w="60" w:type="dxa"/>
        </w:tblCellMar>
        <w:tblLook w:val="0000" w:firstRow="0" w:lastRow="0" w:firstColumn="0" w:lastColumn="0" w:noHBand="0" w:noVBand="0"/>
      </w:tblPr>
      <w:tblGrid>
        <w:gridCol w:w="13608"/>
        <w:gridCol w:w="1843"/>
      </w:tblGrid>
      <w:tr w:rsidR="00A43FEC" w:rsidRPr="00035C49" w:rsidTr="00E131EE">
        <w:trPr>
          <w:trHeight w:val="720"/>
          <w:tblCellSpacing w:w="0" w:type="dxa"/>
        </w:trPr>
        <w:tc>
          <w:tcPr>
            <w:tcW w:w="13608" w:type="dxa"/>
          </w:tcPr>
          <w:p w:rsidR="00A43FEC" w:rsidRPr="000D3FB0" w:rsidRDefault="00A43FEC" w:rsidP="00E131EE">
            <w:pPr>
              <w:widowControl w:val="0"/>
              <w:suppressAutoHyphens/>
              <w:spacing w:after="0" w:line="240" w:lineRule="auto"/>
              <w:jc w:val="both"/>
              <w:rPr>
                <w:rFonts w:ascii="Times New Roman" w:hAnsi="Times New Roman" w:cs="Times New Roman"/>
                <w:b/>
                <w:color w:val="000000"/>
                <w:sz w:val="28"/>
                <w:szCs w:val="28"/>
              </w:rPr>
            </w:pPr>
            <w:r w:rsidRPr="000D3FB0">
              <w:rPr>
                <w:rFonts w:ascii="Times New Roman" w:hAnsi="Times New Roman" w:cs="Times New Roman"/>
                <w:b/>
                <w:color w:val="000000"/>
                <w:sz w:val="28"/>
                <w:szCs w:val="28"/>
              </w:rPr>
              <w:t>Наименование разделов</w:t>
            </w:r>
          </w:p>
        </w:tc>
        <w:tc>
          <w:tcPr>
            <w:tcW w:w="1843" w:type="dxa"/>
          </w:tcPr>
          <w:p w:rsidR="00A43FEC" w:rsidRPr="00035C49" w:rsidRDefault="00A43FEC" w:rsidP="00EB6301">
            <w:pPr>
              <w:pStyle w:val="a3"/>
              <w:widowControl w:val="0"/>
              <w:suppressAutoHyphens/>
              <w:spacing w:after="0" w:afterAutospacing="0" w:line="360" w:lineRule="auto"/>
              <w:jc w:val="both"/>
              <w:rPr>
                <w:b/>
                <w:color w:val="000000"/>
              </w:rPr>
            </w:pPr>
          </w:p>
        </w:tc>
      </w:tr>
      <w:tr w:rsidR="00A43FEC" w:rsidRPr="00035C49" w:rsidTr="00E131EE">
        <w:trPr>
          <w:tblCellSpacing w:w="0" w:type="dxa"/>
        </w:trPr>
        <w:tc>
          <w:tcPr>
            <w:tcW w:w="13608" w:type="dxa"/>
          </w:tcPr>
          <w:p w:rsidR="00A43FEC" w:rsidRPr="00035C49" w:rsidRDefault="00A43FEC" w:rsidP="00E131EE">
            <w:pPr>
              <w:pStyle w:val="a3"/>
              <w:widowControl w:val="0"/>
              <w:suppressAutoHyphens/>
              <w:spacing w:after="0" w:afterAutospacing="0"/>
              <w:jc w:val="both"/>
              <w:rPr>
                <w:color w:val="000000"/>
              </w:rPr>
            </w:pPr>
            <w:r w:rsidRPr="00035C49">
              <w:rPr>
                <w:color w:val="000000"/>
              </w:rPr>
              <w:t>1.ВВЕДЕНИЕ</w:t>
            </w:r>
            <w:r w:rsidR="00035C49" w:rsidRPr="00035C49">
              <w:rPr>
                <w:color w:val="000000"/>
              </w:rPr>
              <w:t>…………………………………………………………………………………………</w:t>
            </w:r>
            <w:r w:rsidR="00EB6301">
              <w:rPr>
                <w:color w:val="000000"/>
              </w:rPr>
              <w:t>…</w:t>
            </w:r>
            <w:r w:rsidR="00E131EE">
              <w:rPr>
                <w:color w:val="000000"/>
              </w:rPr>
              <w:t>……………………………………</w:t>
            </w:r>
          </w:p>
        </w:tc>
        <w:tc>
          <w:tcPr>
            <w:tcW w:w="1843" w:type="dxa"/>
          </w:tcPr>
          <w:p w:rsidR="00A43FEC" w:rsidRPr="00035C49" w:rsidRDefault="00A43FEC" w:rsidP="00EB6301">
            <w:pPr>
              <w:pStyle w:val="a3"/>
              <w:widowControl w:val="0"/>
              <w:suppressAutoHyphens/>
              <w:spacing w:after="0" w:afterAutospacing="0" w:line="360" w:lineRule="auto"/>
              <w:jc w:val="both"/>
              <w:rPr>
                <w:color w:val="000000"/>
              </w:rPr>
            </w:pPr>
          </w:p>
        </w:tc>
      </w:tr>
      <w:tr w:rsidR="00A43FEC" w:rsidRPr="00035C49" w:rsidTr="00E131EE">
        <w:trPr>
          <w:trHeight w:val="2733"/>
          <w:tblCellSpacing w:w="0" w:type="dxa"/>
        </w:trPr>
        <w:tc>
          <w:tcPr>
            <w:tcW w:w="13608" w:type="dxa"/>
          </w:tcPr>
          <w:p w:rsidR="00035C49" w:rsidRPr="00035C49" w:rsidRDefault="00A43FEC" w:rsidP="00E131EE">
            <w:pPr>
              <w:pStyle w:val="a3"/>
              <w:widowControl w:val="0"/>
              <w:suppressAutoHyphens/>
              <w:spacing w:after="0" w:afterAutospacing="0"/>
              <w:jc w:val="both"/>
              <w:rPr>
                <w:color w:val="000000"/>
              </w:rPr>
            </w:pPr>
            <w:r w:rsidRPr="00035C49">
              <w:rPr>
                <w:color w:val="000000"/>
              </w:rPr>
              <w:t>2.РАБОЧАЯ ПРОГРАММА</w:t>
            </w:r>
            <w:r w:rsidR="00035C49" w:rsidRPr="00035C49">
              <w:rPr>
                <w:color w:val="000000"/>
              </w:rPr>
              <w:t>…………………………………………………………………………</w:t>
            </w:r>
            <w:r w:rsidR="00EB6301">
              <w:rPr>
                <w:color w:val="000000"/>
              </w:rPr>
              <w:t>…</w:t>
            </w:r>
            <w:r w:rsidR="00E131EE">
              <w:rPr>
                <w:color w:val="000000"/>
              </w:rPr>
              <w:t>……………………………………</w:t>
            </w:r>
          </w:p>
          <w:p w:rsidR="00035C49" w:rsidRPr="00035C49" w:rsidRDefault="00035C49" w:rsidP="00E131EE">
            <w:pPr>
              <w:widowControl w:val="0"/>
              <w:suppressAutoHyphens/>
              <w:spacing w:after="0" w:line="240" w:lineRule="auto"/>
              <w:jc w:val="both"/>
              <w:rPr>
                <w:rFonts w:ascii="Times New Roman" w:hAnsi="Times New Roman" w:cs="Times New Roman"/>
                <w:color w:val="000000"/>
                <w:sz w:val="24"/>
                <w:szCs w:val="24"/>
              </w:rPr>
            </w:pPr>
          </w:p>
          <w:p w:rsidR="00A43FEC" w:rsidRPr="00035C49" w:rsidRDefault="00A43FEC" w:rsidP="00E131EE">
            <w:pPr>
              <w:widowControl w:val="0"/>
              <w:suppressAutoHyphens/>
              <w:spacing w:after="0" w:line="240" w:lineRule="auto"/>
              <w:jc w:val="both"/>
              <w:rPr>
                <w:rFonts w:ascii="Times New Roman" w:hAnsi="Times New Roman" w:cs="Times New Roman"/>
                <w:caps/>
                <w:color w:val="000000"/>
                <w:sz w:val="24"/>
                <w:szCs w:val="24"/>
              </w:rPr>
            </w:pPr>
            <w:r w:rsidRPr="00035C49">
              <w:rPr>
                <w:rFonts w:ascii="Times New Roman" w:hAnsi="Times New Roman" w:cs="Times New Roman"/>
                <w:color w:val="000000"/>
                <w:sz w:val="24"/>
                <w:szCs w:val="24"/>
              </w:rPr>
              <w:t>3.</w:t>
            </w:r>
            <w:r w:rsidRPr="00035C49">
              <w:rPr>
                <w:rFonts w:ascii="Times New Roman" w:hAnsi="Times New Roman" w:cs="Times New Roman"/>
                <w:caps/>
                <w:color w:val="000000"/>
                <w:sz w:val="24"/>
                <w:szCs w:val="24"/>
              </w:rPr>
              <w:t xml:space="preserve"> Календарно-тематический план по дисциплине</w:t>
            </w:r>
            <w:r w:rsidR="00035C49">
              <w:rPr>
                <w:rFonts w:ascii="Times New Roman" w:hAnsi="Times New Roman" w:cs="Times New Roman"/>
                <w:caps/>
                <w:color w:val="000000"/>
                <w:sz w:val="24"/>
                <w:szCs w:val="24"/>
              </w:rPr>
              <w:t>……………………………</w:t>
            </w:r>
            <w:r w:rsidR="00EB6301">
              <w:rPr>
                <w:rFonts w:ascii="Times New Roman" w:hAnsi="Times New Roman" w:cs="Times New Roman"/>
                <w:caps/>
                <w:color w:val="000000"/>
                <w:sz w:val="24"/>
                <w:szCs w:val="24"/>
              </w:rPr>
              <w:t>…</w:t>
            </w:r>
            <w:r w:rsidR="00E131EE">
              <w:rPr>
                <w:rFonts w:ascii="Times New Roman" w:hAnsi="Times New Roman" w:cs="Times New Roman"/>
                <w:caps/>
                <w:color w:val="000000"/>
                <w:sz w:val="24"/>
                <w:szCs w:val="24"/>
              </w:rPr>
              <w:t>………………………………</w:t>
            </w:r>
            <w:r w:rsidR="004147A9">
              <w:rPr>
                <w:rFonts w:ascii="Times New Roman" w:hAnsi="Times New Roman" w:cs="Times New Roman"/>
                <w:caps/>
                <w:color w:val="000000"/>
                <w:sz w:val="24"/>
                <w:szCs w:val="24"/>
              </w:rPr>
              <w:t>……</w:t>
            </w:r>
            <w:r w:rsidR="00EB6301">
              <w:rPr>
                <w:rFonts w:ascii="Times New Roman" w:hAnsi="Times New Roman" w:cs="Times New Roman"/>
                <w:caps/>
                <w:color w:val="000000"/>
                <w:sz w:val="24"/>
                <w:szCs w:val="24"/>
              </w:rPr>
              <w:t>.</w:t>
            </w:r>
          </w:p>
          <w:p w:rsidR="00A43FEC" w:rsidRPr="00035C49" w:rsidRDefault="00A43FEC" w:rsidP="00E131EE">
            <w:pPr>
              <w:widowControl w:val="0"/>
              <w:suppressAutoHyphens/>
              <w:spacing w:after="0" w:line="240" w:lineRule="auto"/>
              <w:jc w:val="both"/>
              <w:rPr>
                <w:rFonts w:ascii="Times New Roman" w:hAnsi="Times New Roman" w:cs="Times New Roman"/>
                <w:caps/>
                <w:color w:val="000000"/>
                <w:sz w:val="24"/>
                <w:szCs w:val="24"/>
              </w:rPr>
            </w:pPr>
          </w:p>
          <w:p w:rsidR="00AB391A" w:rsidRPr="004147A9" w:rsidRDefault="00A43FEC" w:rsidP="004147A9">
            <w:pPr>
              <w:spacing w:after="0"/>
              <w:jc w:val="both"/>
              <w:rPr>
                <w:rFonts w:ascii="Times New Roman" w:hAnsi="Times New Roman" w:cs="Times New Roman"/>
                <w:sz w:val="24"/>
                <w:szCs w:val="24"/>
              </w:rPr>
            </w:pPr>
            <w:r w:rsidRPr="00035C49">
              <w:rPr>
                <w:rFonts w:ascii="Times New Roman" w:hAnsi="Times New Roman" w:cs="Times New Roman"/>
                <w:caps/>
                <w:color w:val="000000"/>
                <w:sz w:val="24"/>
                <w:szCs w:val="24"/>
              </w:rPr>
              <w:t>4</w:t>
            </w:r>
            <w:r w:rsidRPr="004147A9">
              <w:rPr>
                <w:rFonts w:ascii="Times New Roman" w:hAnsi="Times New Roman" w:cs="Times New Roman"/>
                <w:caps/>
                <w:color w:val="000000"/>
                <w:sz w:val="24"/>
                <w:szCs w:val="24"/>
              </w:rPr>
              <w:t>.</w:t>
            </w:r>
            <w:r w:rsidR="00C276D6" w:rsidRPr="004147A9">
              <w:rPr>
                <w:rFonts w:ascii="Times New Roman" w:hAnsi="Times New Roman" w:cs="Times New Roman"/>
                <w:color w:val="000000"/>
                <w:sz w:val="24"/>
                <w:szCs w:val="24"/>
              </w:rPr>
              <w:t>ПОУРОЧНЫЕ РАЗРАБОТКИ</w:t>
            </w:r>
            <w:r w:rsidR="00B60DC7" w:rsidRPr="004147A9">
              <w:rPr>
                <w:rFonts w:ascii="Times New Roman" w:hAnsi="Times New Roman" w:cs="Times New Roman"/>
                <w:color w:val="000000"/>
                <w:sz w:val="24"/>
                <w:szCs w:val="24"/>
              </w:rPr>
              <w:t xml:space="preserve"> ЗАНЯТИЙ</w:t>
            </w:r>
            <w:r w:rsidR="008E2AAD" w:rsidRPr="004147A9">
              <w:rPr>
                <w:rFonts w:ascii="Times New Roman" w:hAnsi="Times New Roman" w:cs="Times New Roman"/>
                <w:color w:val="000000"/>
                <w:sz w:val="24"/>
                <w:szCs w:val="24"/>
              </w:rPr>
              <w:t xml:space="preserve"> (</w:t>
            </w:r>
            <w:r w:rsidR="004147A9" w:rsidRPr="004147A9">
              <w:rPr>
                <w:rFonts w:ascii="Times New Roman" w:hAnsi="Times New Roman" w:cs="Times New Roman"/>
                <w:color w:val="000000"/>
                <w:sz w:val="24"/>
                <w:szCs w:val="24"/>
              </w:rPr>
              <w:t>4.1. «</w:t>
            </w:r>
            <w:r w:rsidR="004147A9" w:rsidRPr="004147A9">
              <w:rPr>
                <w:rFonts w:ascii="Times New Roman" w:hAnsi="Times New Roman" w:cs="Times New Roman"/>
                <w:sz w:val="24"/>
                <w:szCs w:val="24"/>
              </w:rPr>
              <w:t>Легкая атлетика «Бег 100 метров техника старта, разгона, финиширования»</w:t>
            </w:r>
            <w:r w:rsidR="004147A9" w:rsidRPr="004147A9">
              <w:rPr>
                <w:rFonts w:ascii="Times New Roman" w:hAnsi="Times New Roman" w:cs="Times New Roman"/>
                <w:bCs/>
                <w:sz w:val="24"/>
                <w:szCs w:val="24"/>
              </w:rPr>
              <w:t>.</w:t>
            </w:r>
            <w:r w:rsidR="004A6904" w:rsidRPr="004147A9">
              <w:rPr>
                <w:rFonts w:ascii="Times New Roman" w:hAnsi="Times New Roman" w:cs="Times New Roman"/>
                <w:color w:val="000000"/>
                <w:sz w:val="24"/>
                <w:szCs w:val="24"/>
              </w:rPr>
              <w:t>,</w:t>
            </w:r>
            <w:r w:rsidR="00E131EE" w:rsidRPr="004147A9">
              <w:rPr>
                <w:rFonts w:ascii="Times New Roman" w:hAnsi="Times New Roman" w:cs="Times New Roman"/>
                <w:color w:val="000000"/>
                <w:sz w:val="24"/>
                <w:szCs w:val="24"/>
              </w:rPr>
              <w:t>4.</w:t>
            </w:r>
            <w:r w:rsidR="004147A9" w:rsidRPr="004147A9">
              <w:rPr>
                <w:rFonts w:ascii="Times New Roman" w:hAnsi="Times New Roman" w:cs="Times New Roman"/>
                <w:color w:val="000000"/>
                <w:sz w:val="24"/>
                <w:szCs w:val="24"/>
              </w:rPr>
              <w:t>2. «</w:t>
            </w:r>
            <w:r w:rsidR="004147A9" w:rsidRPr="004147A9">
              <w:rPr>
                <w:rFonts w:ascii="Times New Roman" w:hAnsi="Times New Roman" w:cs="Times New Roman"/>
                <w:sz w:val="24"/>
                <w:szCs w:val="24"/>
              </w:rPr>
              <w:t>Баскетбол. Перемещение по площадке. Ведение мяча, передача мяча</w:t>
            </w:r>
            <w:r w:rsidR="00AB391A" w:rsidRPr="004147A9">
              <w:rPr>
                <w:rFonts w:ascii="Times New Roman" w:hAnsi="Times New Roman" w:cs="Times New Roman"/>
                <w:color w:val="000000"/>
                <w:sz w:val="24"/>
                <w:szCs w:val="24"/>
              </w:rPr>
              <w:t>»,</w:t>
            </w:r>
            <w:r w:rsidR="00E131EE" w:rsidRPr="004147A9">
              <w:rPr>
                <w:rFonts w:ascii="Times New Roman" w:hAnsi="Times New Roman" w:cs="Times New Roman"/>
                <w:color w:val="000000"/>
                <w:sz w:val="24"/>
                <w:szCs w:val="24"/>
              </w:rPr>
              <w:t xml:space="preserve"> 4.3</w:t>
            </w:r>
            <w:r w:rsidR="004147A9" w:rsidRPr="004147A9">
              <w:rPr>
                <w:rFonts w:ascii="Times New Roman" w:hAnsi="Times New Roman" w:cs="Times New Roman"/>
                <w:color w:val="000000"/>
                <w:sz w:val="24"/>
                <w:szCs w:val="24"/>
              </w:rPr>
              <w:t xml:space="preserve"> «</w:t>
            </w:r>
            <w:r w:rsidR="004147A9" w:rsidRPr="004147A9">
              <w:rPr>
                <w:rFonts w:ascii="Times New Roman" w:hAnsi="Times New Roman" w:cs="Times New Roman"/>
                <w:sz w:val="24"/>
                <w:szCs w:val="24"/>
              </w:rPr>
              <w:t>Легкая атлетика «Изучение техники эстафетного бега. Изучение техники передачи эстафетной палочки</w:t>
            </w:r>
            <w:r w:rsidR="004147A9" w:rsidRPr="004147A9">
              <w:rPr>
                <w:rFonts w:ascii="Times New Roman" w:hAnsi="Times New Roman" w:cs="Times New Roman"/>
                <w:color w:val="000000"/>
                <w:sz w:val="24"/>
                <w:szCs w:val="24"/>
              </w:rPr>
              <w:t>».4.4. «</w:t>
            </w:r>
            <w:r w:rsidR="004147A9" w:rsidRPr="004147A9">
              <w:rPr>
                <w:rFonts w:ascii="Times New Roman" w:hAnsi="Times New Roman" w:cs="Times New Roman"/>
                <w:sz w:val="24"/>
                <w:szCs w:val="24"/>
              </w:rPr>
              <w:t>Изучение техники приема и передачи мяча сверху 2-мя руками».</w:t>
            </w:r>
          </w:p>
          <w:p w:rsidR="00A43FEC" w:rsidRPr="00035C49" w:rsidRDefault="00A43FEC" w:rsidP="00E131EE">
            <w:pPr>
              <w:widowControl w:val="0"/>
              <w:suppressAutoHyphens/>
              <w:spacing w:after="0" w:line="240" w:lineRule="auto"/>
              <w:jc w:val="both"/>
              <w:rPr>
                <w:rFonts w:ascii="Times New Roman" w:hAnsi="Times New Roman" w:cs="Times New Roman"/>
                <w:caps/>
                <w:color w:val="000000"/>
                <w:sz w:val="24"/>
                <w:szCs w:val="24"/>
              </w:rPr>
            </w:pPr>
          </w:p>
          <w:p w:rsidR="008E2AAD" w:rsidRPr="008E2AAD" w:rsidRDefault="00A43FEC" w:rsidP="008E2AAD">
            <w:pPr>
              <w:spacing w:after="0"/>
              <w:rPr>
                <w:rFonts w:ascii="Times New Roman" w:eastAsia="Times New Roman" w:hAnsi="Times New Roman" w:cs="Times New Roman"/>
                <w:bCs/>
                <w:color w:val="333333"/>
                <w:sz w:val="24"/>
                <w:szCs w:val="24"/>
              </w:rPr>
            </w:pPr>
            <w:r w:rsidRPr="00035C49">
              <w:rPr>
                <w:rFonts w:ascii="Times New Roman" w:hAnsi="Times New Roman" w:cs="Times New Roman"/>
                <w:caps/>
                <w:color w:val="000000"/>
                <w:sz w:val="24"/>
                <w:szCs w:val="24"/>
              </w:rPr>
              <w:t>5.</w:t>
            </w:r>
            <w:r w:rsidR="004147A9">
              <w:rPr>
                <w:rFonts w:ascii="Times New Roman" w:hAnsi="Times New Roman" w:cs="Times New Roman"/>
                <w:caps/>
                <w:color w:val="000000"/>
                <w:sz w:val="24"/>
                <w:szCs w:val="24"/>
              </w:rPr>
              <w:t>ВНЕУРОЧНАЯ САМОСТОЯТЕЛЬНАЯ</w:t>
            </w:r>
            <w:r w:rsidR="00D72884">
              <w:rPr>
                <w:rFonts w:ascii="Times New Roman" w:hAnsi="Times New Roman" w:cs="Times New Roman"/>
                <w:caps/>
                <w:color w:val="000000"/>
                <w:sz w:val="24"/>
                <w:szCs w:val="24"/>
              </w:rPr>
              <w:t xml:space="preserve"> РАБОТА </w:t>
            </w:r>
            <w:r w:rsidR="008E2AAD">
              <w:rPr>
                <w:rFonts w:ascii="Times New Roman" w:hAnsi="Times New Roman" w:cs="Times New Roman"/>
                <w:caps/>
                <w:color w:val="000000"/>
                <w:sz w:val="24"/>
                <w:szCs w:val="24"/>
              </w:rPr>
              <w:t>(</w:t>
            </w:r>
            <w:r w:rsidR="008E2AAD" w:rsidRPr="008E2AAD">
              <w:rPr>
                <w:rFonts w:ascii="Times New Roman" w:hAnsi="Times New Roman" w:cs="Times New Roman"/>
                <w:caps/>
                <w:color w:val="000000"/>
                <w:sz w:val="24"/>
                <w:szCs w:val="24"/>
              </w:rPr>
              <w:t>5.</w:t>
            </w:r>
            <w:r w:rsidR="004147A9" w:rsidRPr="008E2AAD">
              <w:rPr>
                <w:rFonts w:ascii="Times New Roman" w:hAnsi="Times New Roman" w:cs="Times New Roman"/>
                <w:caps/>
                <w:color w:val="000000"/>
                <w:sz w:val="24"/>
                <w:szCs w:val="24"/>
              </w:rPr>
              <w:t>1</w:t>
            </w:r>
            <w:r w:rsidR="004147A9" w:rsidRPr="008E2AAD">
              <w:rPr>
                <w:rFonts w:ascii="Times New Roman" w:hAnsi="Times New Roman" w:cs="Times New Roman"/>
                <w:color w:val="000000"/>
                <w:sz w:val="24"/>
                <w:szCs w:val="24"/>
              </w:rPr>
              <w:t>.</w:t>
            </w:r>
            <w:r w:rsidR="004147A9">
              <w:rPr>
                <w:rFonts w:ascii="Times New Roman" w:hAnsi="Times New Roman" w:cs="Times New Roman"/>
                <w:color w:val="000000"/>
                <w:sz w:val="24"/>
                <w:szCs w:val="24"/>
              </w:rPr>
              <w:t xml:space="preserve"> Теоретический</w:t>
            </w:r>
            <w:r w:rsidR="0097461C">
              <w:rPr>
                <w:rFonts w:ascii="Times New Roman" w:hAnsi="Times New Roman" w:cs="Times New Roman"/>
                <w:color w:val="000000"/>
                <w:sz w:val="24"/>
                <w:szCs w:val="24"/>
              </w:rPr>
              <w:t xml:space="preserve"> материал: «Спортивная игра «Волейбол</w:t>
            </w:r>
            <w:r w:rsidR="005E5138">
              <w:rPr>
                <w:rFonts w:ascii="Times New Roman" w:hAnsi="Times New Roman" w:cs="Times New Roman"/>
                <w:color w:val="000000"/>
                <w:sz w:val="24"/>
                <w:szCs w:val="24"/>
              </w:rPr>
              <w:t>»,</w:t>
            </w:r>
            <w:r w:rsidR="008E2AAD" w:rsidRPr="008E2AAD">
              <w:rPr>
                <w:rFonts w:ascii="Times New Roman" w:hAnsi="Times New Roman" w:cs="Times New Roman"/>
                <w:color w:val="000000"/>
                <w:sz w:val="24"/>
                <w:szCs w:val="24"/>
              </w:rPr>
              <w:t xml:space="preserve"> «Баскетбол» история развития, правила игры и оборудование»</w:t>
            </w:r>
            <w:r w:rsidR="008E2AAD">
              <w:rPr>
                <w:rFonts w:ascii="Times New Roman" w:hAnsi="Times New Roman" w:cs="Times New Roman"/>
                <w:color w:val="000000"/>
                <w:sz w:val="24"/>
                <w:szCs w:val="24"/>
              </w:rPr>
              <w:t>; 5.</w:t>
            </w:r>
            <w:r w:rsidR="005E5138">
              <w:rPr>
                <w:rFonts w:ascii="Times New Roman" w:hAnsi="Times New Roman" w:cs="Times New Roman"/>
                <w:color w:val="000000"/>
                <w:sz w:val="24"/>
                <w:szCs w:val="24"/>
              </w:rPr>
              <w:t>2. Составление комплексов</w:t>
            </w:r>
            <w:r w:rsidR="008E2AAD">
              <w:rPr>
                <w:rFonts w:ascii="Times New Roman" w:hAnsi="Times New Roman" w:cs="Times New Roman"/>
                <w:color w:val="000000"/>
                <w:sz w:val="24"/>
                <w:szCs w:val="24"/>
              </w:rPr>
              <w:t xml:space="preserve"> физических упражнений производственной гимнастики</w:t>
            </w:r>
            <w:r w:rsidR="0097461C">
              <w:rPr>
                <w:rFonts w:ascii="Times New Roman" w:hAnsi="Times New Roman" w:cs="Times New Roman"/>
                <w:color w:val="000000"/>
                <w:sz w:val="24"/>
                <w:szCs w:val="24"/>
              </w:rPr>
              <w:t>.)</w:t>
            </w:r>
          </w:p>
          <w:p w:rsidR="00A43FEC" w:rsidRPr="00035C49" w:rsidRDefault="008E2AAD" w:rsidP="00E131EE">
            <w:pPr>
              <w:pStyle w:val="a3"/>
              <w:widowControl w:val="0"/>
              <w:suppressAutoHyphens/>
              <w:spacing w:after="0" w:afterAutospacing="0"/>
              <w:jc w:val="both"/>
              <w:rPr>
                <w:color w:val="000000"/>
              </w:rPr>
            </w:pPr>
            <w:r>
              <w:rPr>
                <w:color w:val="000000"/>
              </w:rPr>
              <w:t>6</w:t>
            </w:r>
            <w:r w:rsidR="00A43FEC" w:rsidRPr="00035C49">
              <w:rPr>
                <w:color w:val="000000"/>
              </w:rPr>
              <w:t>.МАТЕРИАЛЫ  ДЛЯ ПРОВЕДЕНИЯ ТЕКУЩЕЙ АТТЕСТАЦИИ  ЗНАНИЙ ОБУЧАЮЩИХСЯ</w:t>
            </w:r>
            <w:r w:rsidR="00EB6301">
              <w:rPr>
                <w:color w:val="000000"/>
              </w:rPr>
              <w:t>…</w:t>
            </w:r>
            <w:r w:rsidR="00E131EE">
              <w:rPr>
                <w:color w:val="000000"/>
              </w:rPr>
              <w:t>………………………………….</w:t>
            </w:r>
          </w:p>
        </w:tc>
        <w:tc>
          <w:tcPr>
            <w:tcW w:w="1843" w:type="dxa"/>
          </w:tcPr>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p w:rsidR="00A43FEC" w:rsidRPr="00035C49" w:rsidRDefault="00A43FEC" w:rsidP="00EB6301">
            <w:pPr>
              <w:spacing w:after="0"/>
              <w:jc w:val="both"/>
              <w:rPr>
                <w:rFonts w:ascii="Times New Roman" w:hAnsi="Times New Roman" w:cs="Times New Roman"/>
                <w:sz w:val="24"/>
                <w:szCs w:val="24"/>
              </w:rPr>
            </w:pPr>
          </w:p>
        </w:tc>
      </w:tr>
    </w:tbl>
    <w:p w:rsidR="00E131EE" w:rsidRDefault="00667FCC" w:rsidP="00E131EE">
      <w:pPr>
        <w:pStyle w:val="a3"/>
        <w:widowControl w:val="0"/>
        <w:suppressAutoHyphens/>
        <w:spacing w:after="0" w:afterAutospacing="0" w:line="360" w:lineRule="auto"/>
        <w:jc w:val="both"/>
        <w:rPr>
          <w:color w:val="000000"/>
        </w:rPr>
      </w:pPr>
      <w:r>
        <w:rPr>
          <w:color w:val="000000"/>
        </w:rPr>
        <w:t xml:space="preserve"> </w:t>
      </w:r>
    </w:p>
    <w:p w:rsidR="00667FCC" w:rsidRDefault="00667FCC" w:rsidP="00E131EE">
      <w:pPr>
        <w:pStyle w:val="a3"/>
        <w:widowControl w:val="0"/>
        <w:suppressAutoHyphens/>
        <w:spacing w:after="0" w:afterAutospacing="0" w:line="360" w:lineRule="auto"/>
        <w:jc w:val="both"/>
        <w:rPr>
          <w:color w:val="000000"/>
        </w:rPr>
      </w:pPr>
    </w:p>
    <w:p w:rsidR="00667FCC" w:rsidRDefault="00667FCC" w:rsidP="00E131EE">
      <w:pPr>
        <w:pStyle w:val="a3"/>
        <w:widowControl w:val="0"/>
        <w:suppressAutoHyphens/>
        <w:spacing w:after="0" w:afterAutospacing="0" w:line="360" w:lineRule="auto"/>
        <w:jc w:val="both"/>
        <w:rPr>
          <w:color w:val="000000"/>
        </w:rPr>
        <w:sectPr w:rsidR="00667FCC" w:rsidSect="004F34C1">
          <w:pgSz w:w="16838" w:h="11906" w:orient="landscape"/>
          <w:pgMar w:top="1701" w:right="1134" w:bottom="851" w:left="1134" w:header="709" w:footer="709" w:gutter="0"/>
          <w:cols w:space="720"/>
          <w:titlePg/>
        </w:sectPr>
      </w:pPr>
    </w:p>
    <w:tbl>
      <w:tblPr>
        <w:tblW w:w="16041" w:type="dxa"/>
        <w:tblCellSpacing w:w="0" w:type="dxa"/>
        <w:tblInd w:w="-224" w:type="dxa"/>
        <w:tblLayout w:type="fixed"/>
        <w:tblCellMar>
          <w:top w:w="60" w:type="dxa"/>
          <w:left w:w="60" w:type="dxa"/>
          <w:bottom w:w="60" w:type="dxa"/>
          <w:right w:w="60" w:type="dxa"/>
        </w:tblCellMar>
        <w:tblLook w:val="0000" w:firstRow="0" w:lastRow="0" w:firstColumn="0" w:lastColumn="0" w:noHBand="0" w:noVBand="0"/>
      </w:tblPr>
      <w:tblGrid>
        <w:gridCol w:w="14459"/>
        <w:gridCol w:w="1582"/>
      </w:tblGrid>
      <w:tr w:rsidR="00A43FEC" w:rsidRPr="002935AE" w:rsidTr="002935AE">
        <w:trPr>
          <w:trHeight w:val="488"/>
          <w:tblCellSpacing w:w="0" w:type="dxa"/>
        </w:trPr>
        <w:tc>
          <w:tcPr>
            <w:tcW w:w="14459" w:type="dxa"/>
          </w:tcPr>
          <w:tbl>
            <w:tblPr>
              <w:tblW w:w="15795" w:type="dxa"/>
              <w:tblCellSpacing w:w="0" w:type="dxa"/>
              <w:tblLayout w:type="fixed"/>
              <w:tblCellMar>
                <w:top w:w="60" w:type="dxa"/>
                <w:left w:w="60" w:type="dxa"/>
                <w:bottom w:w="60" w:type="dxa"/>
                <w:right w:w="60" w:type="dxa"/>
              </w:tblCellMar>
              <w:tblLook w:val="0000" w:firstRow="0" w:lastRow="0" w:firstColumn="0" w:lastColumn="0" w:noHBand="0" w:noVBand="0"/>
            </w:tblPr>
            <w:tblGrid>
              <w:gridCol w:w="13952"/>
              <w:gridCol w:w="1843"/>
            </w:tblGrid>
            <w:tr w:rsidR="002935AE" w:rsidRPr="002935AE" w:rsidTr="002935AE">
              <w:trPr>
                <w:tblCellSpacing w:w="0" w:type="dxa"/>
              </w:trPr>
              <w:tc>
                <w:tcPr>
                  <w:tcW w:w="13952" w:type="dxa"/>
                </w:tcPr>
                <w:p w:rsidR="002935AE" w:rsidRPr="005D71E2" w:rsidRDefault="00667FCC" w:rsidP="00667FCC">
                  <w:pPr>
                    <w:pStyle w:val="a3"/>
                    <w:widowControl w:val="0"/>
                    <w:suppressAutoHyphens/>
                    <w:spacing w:before="0" w:beforeAutospacing="0" w:after="0" w:afterAutospacing="0"/>
                    <w:rPr>
                      <w:b/>
                      <w:color w:val="000000"/>
                      <w:sz w:val="32"/>
                      <w:szCs w:val="32"/>
                    </w:rPr>
                  </w:pPr>
                  <w:r>
                    <w:rPr>
                      <w:b/>
                      <w:color w:val="000000"/>
                      <w:sz w:val="32"/>
                      <w:szCs w:val="32"/>
                    </w:rPr>
                    <w:lastRenderedPageBreak/>
                    <w:t xml:space="preserve">                                                                             </w:t>
                  </w:r>
                  <w:r w:rsidR="002935AE" w:rsidRPr="005D71E2">
                    <w:rPr>
                      <w:b/>
                      <w:color w:val="000000"/>
                      <w:sz w:val="32"/>
                      <w:szCs w:val="32"/>
                    </w:rPr>
                    <w:t>1.Введение</w:t>
                  </w:r>
                </w:p>
              </w:tc>
              <w:tc>
                <w:tcPr>
                  <w:tcW w:w="1843" w:type="dxa"/>
                </w:tcPr>
                <w:p w:rsidR="002935AE" w:rsidRPr="002935AE" w:rsidRDefault="002935AE" w:rsidP="00DE5EEE">
                  <w:pPr>
                    <w:pStyle w:val="a3"/>
                    <w:widowControl w:val="0"/>
                    <w:suppressAutoHyphens/>
                    <w:spacing w:before="0" w:beforeAutospacing="0" w:after="0" w:afterAutospacing="0"/>
                    <w:rPr>
                      <w:color w:val="000000"/>
                    </w:rPr>
                  </w:pPr>
                </w:p>
                <w:p w:rsidR="002935AE" w:rsidRPr="002935AE" w:rsidRDefault="002935AE" w:rsidP="00DE5EEE">
                  <w:pPr>
                    <w:pStyle w:val="a3"/>
                    <w:widowControl w:val="0"/>
                    <w:suppressAutoHyphens/>
                    <w:spacing w:before="0" w:beforeAutospacing="0" w:after="0" w:afterAutospacing="0"/>
                    <w:rPr>
                      <w:color w:val="000000"/>
                    </w:rPr>
                  </w:pPr>
                </w:p>
                <w:p w:rsidR="002935AE" w:rsidRPr="002935AE" w:rsidRDefault="002935AE" w:rsidP="00DE5EEE">
                  <w:pPr>
                    <w:pStyle w:val="a3"/>
                    <w:widowControl w:val="0"/>
                    <w:suppressAutoHyphens/>
                    <w:spacing w:before="0" w:beforeAutospacing="0" w:after="0" w:afterAutospacing="0"/>
                    <w:rPr>
                      <w:color w:val="000000"/>
                    </w:rPr>
                  </w:pPr>
                </w:p>
              </w:tc>
            </w:tr>
          </w:tbl>
          <w:p w:rsidR="002935AE" w:rsidRPr="002935AE" w:rsidRDefault="002935AE" w:rsidP="00DE5EEE">
            <w:pPr>
              <w:shd w:val="clear" w:color="auto" w:fill="FFFFFF"/>
              <w:spacing w:after="0" w:line="240" w:lineRule="auto"/>
              <w:rPr>
                <w:rFonts w:ascii="Times New Roman" w:hAnsi="Times New Roman" w:cs="Times New Roman"/>
                <w:sz w:val="24"/>
                <w:szCs w:val="24"/>
              </w:rPr>
            </w:pPr>
            <w:r w:rsidRPr="002935AE">
              <w:rPr>
                <w:rFonts w:ascii="Times New Roman" w:hAnsi="Times New Roman" w:cs="Times New Roman"/>
                <w:color w:val="000000"/>
                <w:sz w:val="24"/>
                <w:szCs w:val="24"/>
              </w:rPr>
              <w:t>Предлагаемый учебно-методический комплекс содержит следующие разделы:</w:t>
            </w:r>
          </w:p>
          <w:p w:rsidR="002935AE" w:rsidRPr="002935AE" w:rsidRDefault="002935AE" w:rsidP="00DE5EEE">
            <w:pPr>
              <w:widowControl w:val="0"/>
              <w:numPr>
                <w:ilvl w:val="0"/>
                <w:numId w:val="1"/>
              </w:numPr>
              <w:shd w:val="clear" w:color="auto" w:fill="FFFFFF"/>
              <w:tabs>
                <w:tab w:val="left" w:pos="132"/>
              </w:tabs>
              <w:autoSpaceDE w:val="0"/>
              <w:autoSpaceDN w:val="0"/>
              <w:adjustRightInd w:val="0"/>
              <w:spacing w:after="0" w:line="240" w:lineRule="auto"/>
              <w:rPr>
                <w:rFonts w:ascii="Times New Roman" w:hAnsi="Times New Roman" w:cs="Times New Roman"/>
                <w:color w:val="000000"/>
                <w:sz w:val="24"/>
                <w:szCs w:val="24"/>
              </w:rPr>
            </w:pPr>
            <w:r w:rsidRPr="002935AE">
              <w:rPr>
                <w:rFonts w:ascii="Times New Roman" w:hAnsi="Times New Roman" w:cs="Times New Roman"/>
                <w:color w:val="000000"/>
                <w:spacing w:val="-1"/>
                <w:sz w:val="24"/>
                <w:szCs w:val="24"/>
              </w:rPr>
              <w:t xml:space="preserve"> программа – дисциплины (рабочая программа, календарно-тематическое планирование по дисциплине «Физическая культура»);</w:t>
            </w:r>
          </w:p>
          <w:p w:rsidR="002935AE" w:rsidRPr="002935AE" w:rsidRDefault="002935AE" w:rsidP="00DE5EEE">
            <w:pPr>
              <w:widowControl w:val="0"/>
              <w:suppressAutoHyphens/>
              <w:spacing w:after="0" w:line="240" w:lineRule="auto"/>
              <w:jc w:val="both"/>
              <w:rPr>
                <w:rFonts w:ascii="Times New Roman" w:hAnsi="Times New Roman" w:cs="Times New Roman"/>
                <w:color w:val="000000"/>
                <w:sz w:val="24"/>
                <w:szCs w:val="24"/>
              </w:rPr>
            </w:pPr>
            <w:r w:rsidRPr="002935AE">
              <w:rPr>
                <w:rFonts w:ascii="Times New Roman" w:hAnsi="Times New Roman" w:cs="Times New Roman"/>
                <w:color w:val="000000"/>
                <w:sz w:val="24"/>
                <w:szCs w:val="24"/>
              </w:rPr>
              <w:t>-поурочные разработки отдельных занятий;</w:t>
            </w:r>
          </w:p>
          <w:p w:rsidR="002935AE" w:rsidRPr="002935AE" w:rsidRDefault="00F15918" w:rsidP="00DE5EEE">
            <w:pPr>
              <w:widowControl w:val="0"/>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DE5EEE">
              <w:rPr>
                <w:rFonts w:ascii="Times New Roman" w:hAnsi="Times New Roman" w:cs="Times New Roman"/>
                <w:color w:val="000000"/>
                <w:sz w:val="24"/>
                <w:szCs w:val="24"/>
              </w:rPr>
              <w:t>внеурочная самостоятельная работа (</w:t>
            </w:r>
            <w:r w:rsidR="0097461C">
              <w:rPr>
                <w:rFonts w:ascii="Times New Roman" w:hAnsi="Times New Roman" w:cs="Times New Roman"/>
                <w:color w:val="000000"/>
                <w:sz w:val="24"/>
                <w:szCs w:val="24"/>
              </w:rPr>
              <w:t>теоретический материал «С</w:t>
            </w:r>
            <w:r w:rsidR="00DE5EEE">
              <w:rPr>
                <w:rFonts w:ascii="Times New Roman" w:hAnsi="Times New Roman" w:cs="Times New Roman"/>
                <w:color w:val="000000"/>
                <w:sz w:val="24"/>
                <w:szCs w:val="24"/>
              </w:rPr>
              <w:t>портивная игра «Волейбол», «Баскетбол» история развития, правила игры и оборудование, составление комплексов физических упражнений производственной гимнастики);</w:t>
            </w:r>
            <w:r w:rsidR="002935AE" w:rsidRPr="002935AE">
              <w:rPr>
                <w:rFonts w:ascii="Times New Roman" w:hAnsi="Times New Roman" w:cs="Times New Roman"/>
                <w:color w:val="000000"/>
                <w:sz w:val="24"/>
                <w:szCs w:val="24"/>
              </w:rPr>
              <w:t xml:space="preserve"> </w:t>
            </w:r>
          </w:p>
          <w:p w:rsidR="002935AE" w:rsidRPr="002935AE" w:rsidRDefault="002935AE" w:rsidP="00DE5EEE">
            <w:pPr>
              <w:widowControl w:val="0"/>
              <w:suppressAutoHyphens/>
              <w:spacing w:after="0" w:line="240" w:lineRule="auto"/>
              <w:jc w:val="both"/>
              <w:rPr>
                <w:rFonts w:ascii="Times New Roman" w:hAnsi="Times New Roman" w:cs="Times New Roman"/>
                <w:color w:val="000000"/>
                <w:sz w:val="24"/>
                <w:szCs w:val="24"/>
              </w:rPr>
            </w:pPr>
            <w:r w:rsidRPr="002935AE">
              <w:rPr>
                <w:rFonts w:ascii="Times New Roman" w:hAnsi="Times New Roman" w:cs="Times New Roman"/>
                <w:color w:val="000000"/>
                <w:sz w:val="24"/>
                <w:szCs w:val="24"/>
              </w:rPr>
              <w:t>-материалы для проведения тек</w:t>
            </w:r>
            <w:r w:rsidR="00DE5EEE">
              <w:rPr>
                <w:rFonts w:ascii="Times New Roman" w:hAnsi="Times New Roman" w:cs="Times New Roman"/>
                <w:color w:val="000000"/>
                <w:sz w:val="24"/>
                <w:szCs w:val="24"/>
              </w:rPr>
              <w:t xml:space="preserve">ущей аттестации </w:t>
            </w:r>
            <w:r w:rsidR="00C276D6">
              <w:rPr>
                <w:rFonts w:ascii="Times New Roman" w:hAnsi="Times New Roman" w:cs="Times New Roman"/>
                <w:color w:val="000000"/>
                <w:sz w:val="24"/>
                <w:szCs w:val="24"/>
              </w:rPr>
              <w:t>знаний,</w:t>
            </w:r>
            <w:r w:rsidR="00DE5EEE">
              <w:rPr>
                <w:rFonts w:ascii="Times New Roman" w:hAnsi="Times New Roman" w:cs="Times New Roman"/>
                <w:color w:val="000000"/>
                <w:sz w:val="24"/>
                <w:szCs w:val="24"/>
              </w:rPr>
              <w:t xml:space="preserve"> </w:t>
            </w:r>
            <w:r w:rsidR="00C276D6">
              <w:rPr>
                <w:rFonts w:ascii="Times New Roman" w:hAnsi="Times New Roman" w:cs="Times New Roman"/>
                <w:color w:val="000000"/>
                <w:sz w:val="24"/>
                <w:szCs w:val="24"/>
              </w:rPr>
              <w:t>обучающихся</w:t>
            </w:r>
            <w:r w:rsidR="00C276D6" w:rsidRPr="002935AE">
              <w:rPr>
                <w:rFonts w:ascii="Times New Roman" w:hAnsi="Times New Roman" w:cs="Times New Roman"/>
                <w:color w:val="000000"/>
                <w:sz w:val="24"/>
                <w:szCs w:val="24"/>
              </w:rPr>
              <w:t xml:space="preserve"> по</w:t>
            </w:r>
            <w:r w:rsidRPr="002935AE">
              <w:rPr>
                <w:rFonts w:ascii="Times New Roman" w:hAnsi="Times New Roman" w:cs="Times New Roman"/>
                <w:color w:val="000000"/>
                <w:sz w:val="24"/>
                <w:szCs w:val="24"/>
              </w:rPr>
              <w:t xml:space="preserve"> разделу «Физическая культура», </w:t>
            </w:r>
          </w:p>
          <w:p w:rsidR="002935AE" w:rsidRPr="002935AE" w:rsidRDefault="002935AE" w:rsidP="00DE5EEE">
            <w:pPr>
              <w:widowControl w:val="0"/>
              <w:suppressAutoHyphens/>
              <w:spacing w:after="0" w:line="240" w:lineRule="auto"/>
              <w:jc w:val="both"/>
              <w:rPr>
                <w:rFonts w:ascii="Times New Roman" w:hAnsi="Times New Roman" w:cs="Times New Roman"/>
                <w:color w:val="000000"/>
                <w:sz w:val="24"/>
                <w:szCs w:val="24"/>
              </w:rPr>
            </w:pPr>
          </w:p>
          <w:p w:rsidR="00B60DC7" w:rsidRPr="00667FCC" w:rsidRDefault="002935AE" w:rsidP="0047036E">
            <w:pPr>
              <w:shd w:val="clear" w:color="auto" w:fill="FFFFFF"/>
              <w:spacing w:after="0"/>
              <w:jc w:val="both"/>
              <w:rPr>
                <w:rFonts w:ascii="Times New Roman" w:hAnsi="Times New Roman" w:cs="Times New Roman"/>
                <w:i/>
                <w:color w:val="000000"/>
                <w:sz w:val="24"/>
                <w:szCs w:val="24"/>
              </w:rPr>
            </w:pPr>
            <w:r w:rsidRPr="008B2DEA">
              <w:rPr>
                <w:rFonts w:ascii="Times New Roman" w:hAnsi="Times New Roman" w:cs="Times New Roman"/>
                <w:color w:val="000000"/>
                <w:sz w:val="24"/>
                <w:szCs w:val="24"/>
                <w:shd w:val="clear" w:color="auto" w:fill="FFFFFF" w:themeFill="background1"/>
              </w:rPr>
              <w:t xml:space="preserve"> </w:t>
            </w:r>
            <w:r w:rsidR="00F15918" w:rsidRPr="008B2DEA">
              <w:rPr>
                <w:rFonts w:ascii="Times New Roman" w:hAnsi="Times New Roman" w:cs="Times New Roman"/>
                <w:i/>
                <w:color w:val="000000"/>
                <w:sz w:val="24"/>
                <w:szCs w:val="24"/>
                <w:shd w:val="clear" w:color="auto" w:fill="FFFFFF" w:themeFill="background1"/>
              </w:rPr>
              <w:t xml:space="preserve">   Внеурочная самостоятельная работа</w:t>
            </w:r>
            <w:r w:rsidRPr="002935AE">
              <w:rPr>
                <w:rFonts w:ascii="Times New Roman" w:hAnsi="Times New Roman" w:cs="Times New Roman"/>
                <w:i/>
                <w:color w:val="000000"/>
                <w:sz w:val="24"/>
                <w:szCs w:val="24"/>
              </w:rPr>
              <w:t xml:space="preserve"> </w:t>
            </w:r>
            <w:r w:rsidRPr="002935AE">
              <w:rPr>
                <w:rFonts w:ascii="Times New Roman" w:hAnsi="Times New Roman" w:cs="Times New Roman"/>
                <w:color w:val="000000"/>
                <w:sz w:val="24"/>
                <w:szCs w:val="24"/>
              </w:rPr>
              <w:t xml:space="preserve">  </w:t>
            </w:r>
            <w:r w:rsidR="009A40CC" w:rsidRPr="002935AE">
              <w:rPr>
                <w:rFonts w:ascii="Times New Roman" w:hAnsi="Times New Roman" w:cs="Times New Roman"/>
                <w:color w:val="000000"/>
                <w:spacing w:val="1"/>
                <w:sz w:val="24"/>
                <w:szCs w:val="24"/>
              </w:rPr>
              <w:t>призван</w:t>
            </w:r>
            <w:r w:rsidR="009A40CC">
              <w:rPr>
                <w:rFonts w:ascii="Times New Roman" w:hAnsi="Times New Roman" w:cs="Times New Roman"/>
                <w:color w:val="000000"/>
                <w:spacing w:val="1"/>
                <w:sz w:val="24"/>
                <w:szCs w:val="24"/>
              </w:rPr>
              <w:t>а помочь</w:t>
            </w:r>
            <w:r w:rsidR="00F15918">
              <w:rPr>
                <w:rFonts w:ascii="Times New Roman" w:hAnsi="Times New Roman" w:cs="Times New Roman"/>
                <w:color w:val="000000"/>
                <w:spacing w:val="1"/>
                <w:sz w:val="24"/>
                <w:szCs w:val="24"/>
              </w:rPr>
              <w:t xml:space="preserve"> </w:t>
            </w:r>
            <w:r w:rsidR="009A40CC">
              <w:rPr>
                <w:rFonts w:ascii="Times New Roman" w:hAnsi="Times New Roman" w:cs="Times New Roman"/>
                <w:color w:val="000000"/>
                <w:spacing w:val="1"/>
                <w:sz w:val="24"/>
                <w:szCs w:val="24"/>
              </w:rPr>
              <w:t>обучающимся</w:t>
            </w:r>
            <w:r w:rsidR="009A40CC" w:rsidRPr="002935AE">
              <w:rPr>
                <w:rFonts w:ascii="Times New Roman" w:hAnsi="Times New Roman" w:cs="Times New Roman"/>
                <w:color w:val="000000"/>
                <w:spacing w:val="1"/>
                <w:sz w:val="24"/>
                <w:szCs w:val="24"/>
              </w:rPr>
              <w:t xml:space="preserve"> основной</w:t>
            </w:r>
            <w:r w:rsidRPr="002935AE">
              <w:rPr>
                <w:rFonts w:ascii="Times New Roman" w:hAnsi="Times New Roman" w:cs="Times New Roman"/>
                <w:color w:val="000000"/>
                <w:spacing w:val="1"/>
                <w:sz w:val="24"/>
                <w:szCs w:val="24"/>
              </w:rPr>
              <w:t xml:space="preserve">, подготовительной и </w:t>
            </w:r>
            <w:r w:rsidR="009A40CC" w:rsidRPr="002935AE">
              <w:rPr>
                <w:rFonts w:ascii="Times New Roman" w:hAnsi="Times New Roman" w:cs="Times New Roman"/>
                <w:color w:val="000000"/>
                <w:spacing w:val="1"/>
                <w:sz w:val="24"/>
                <w:szCs w:val="24"/>
              </w:rPr>
              <w:t>специальной группе</w:t>
            </w:r>
            <w:r w:rsidRPr="002935AE">
              <w:rPr>
                <w:rFonts w:ascii="Times New Roman" w:hAnsi="Times New Roman" w:cs="Times New Roman"/>
                <w:color w:val="000000"/>
                <w:spacing w:val="1"/>
                <w:sz w:val="24"/>
                <w:szCs w:val="24"/>
              </w:rPr>
              <w:t xml:space="preserve">   медицинского заключения</w:t>
            </w:r>
            <w:r w:rsidR="00B60DC7">
              <w:rPr>
                <w:rFonts w:ascii="Times New Roman" w:hAnsi="Times New Roman" w:cs="Times New Roman"/>
                <w:color w:val="000000"/>
                <w:spacing w:val="1"/>
                <w:sz w:val="24"/>
                <w:szCs w:val="24"/>
              </w:rPr>
              <w:t xml:space="preserve"> </w:t>
            </w:r>
            <w:r w:rsidRPr="002935AE">
              <w:rPr>
                <w:rFonts w:ascii="Times New Roman" w:hAnsi="Times New Roman" w:cs="Times New Roman"/>
                <w:color w:val="000000"/>
                <w:spacing w:val="1"/>
                <w:sz w:val="24"/>
                <w:szCs w:val="24"/>
              </w:rPr>
              <w:t xml:space="preserve">при </w:t>
            </w:r>
            <w:r w:rsidRPr="002935AE">
              <w:rPr>
                <w:rFonts w:ascii="Times New Roman" w:hAnsi="Times New Roman" w:cs="Times New Roman"/>
                <w:color w:val="000000"/>
                <w:spacing w:val="3"/>
                <w:sz w:val="24"/>
                <w:szCs w:val="24"/>
              </w:rPr>
              <w:t xml:space="preserve">подготовке </w:t>
            </w:r>
            <w:r w:rsidR="00C276D6" w:rsidRPr="002935AE">
              <w:rPr>
                <w:rFonts w:ascii="Times New Roman" w:hAnsi="Times New Roman" w:cs="Times New Roman"/>
                <w:color w:val="000000"/>
                <w:spacing w:val="3"/>
                <w:sz w:val="24"/>
                <w:szCs w:val="24"/>
              </w:rPr>
              <w:t>к занятиям</w:t>
            </w:r>
            <w:r w:rsidR="00E42E7D">
              <w:rPr>
                <w:rFonts w:ascii="Times New Roman" w:hAnsi="Times New Roman" w:cs="Times New Roman"/>
                <w:color w:val="000000"/>
                <w:spacing w:val="3"/>
                <w:sz w:val="24"/>
                <w:szCs w:val="24"/>
              </w:rPr>
              <w:t xml:space="preserve"> по дисциплине «Физическая культура»</w:t>
            </w:r>
            <w:r w:rsidRPr="002935AE">
              <w:rPr>
                <w:rFonts w:ascii="Times New Roman" w:hAnsi="Times New Roman" w:cs="Times New Roman"/>
                <w:color w:val="000000"/>
                <w:spacing w:val="3"/>
                <w:sz w:val="24"/>
                <w:szCs w:val="24"/>
              </w:rPr>
              <w:t xml:space="preserve">. </w:t>
            </w:r>
          </w:p>
          <w:p w:rsidR="00B60DC7" w:rsidRDefault="00F15918" w:rsidP="0047036E">
            <w:pPr>
              <w:shd w:val="clear" w:color="auto" w:fill="FFFFFF"/>
              <w:spacing w:after="0"/>
              <w:jc w:val="both"/>
              <w:rPr>
                <w:rFonts w:ascii="Times New Roman" w:hAnsi="Times New Roman" w:cs="Times New Roman"/>
                <w:b/>
                <w:sz w:val="24"/>
                <w:szCs w:val="24"/>
              </w:rPr>
            </w:pPr>
            <w:r>
              <w:rPr>
                <w:rFonts w:ascii="Times New Roman" w:hAnsi="Times New Roman" w:cs="Times New Roman"/>
                <w:color w:val="000000"/>
                <w:spacing w:val="3"/>
                <w:sz w:val="24"/>
                <w:szCs w:val="24"/>
              </w:rPr>
              <w:t xml:space="preserve">Первый </w:t>
            </w:r>
            <w:r w:rsidR="00C276D6">
              <w:rPr>
                <w:rFonts w:ascii="Times New Roman" w:hAnsi="Times New Roman" w:cs="Times New Roman"/>
                <w:color w:val="000000"/>
                <w:spacing w:val="3"/>
                <w:sz w:val="24"/>
                <w:szCs w:val="24"/>
              </w:rPr>
              <w:t>раздел содержит теоретический</w:t>
            </w:r>
            <w:r>
              <w:rPr>
                <w:rFonts w:ascii="Times New Roman" w:hAnsi="Times New Roman" w:cs="Times New Roman"/>
                <w:color w:val="000000"/>
                <w:spacing w:val="3"/>
                <w:sz w:val="24"/>
                <w:szCs w:val="24"/>
              </w:rPr>
              <w:t xml:space="preserve"> материал по спортивным играм «Волейбол» и «Баскетбол», включающий в себя </w:t>
            </w:r>
            <w:r>
              <w:rPr>
                <w:rFonts w:ascii="Times New Roman" w:hAnsi="Times New Roman" w:cs="Times New Roman"/>
                <w:sz w:val="24"/>
                <w:szCs w:val="24"/>
              </w:rPr>
              <w:t>историю</w:t>
            </w:r>
            <w:r w:rsidR="002935AE" w:rsidRPr="002935AE">
              <w:rPr>
                <w:rFonts w:ascii="Times New Roman" w:hAnsi="Times New Roman" w:cs="Times New Roman"/>
                <w:sz w:val="24"/>
                <w:szCs w:val="24"/>
              </w:rPr>
              <w:t xml:space="preserve"> развития</w:t>
            </w:r>
            <w:r>
              <w:rPr>
                <w:rFonts w:ascii="Times New Roman" w:hAnsi="Times New Roman" w:cs="Times New Roman"/>
                <w:sz w:val="24"/>
                <w:szCs w:val="24"/>
              </w:rPr>
              <w:t>,</w:t>
            </w:r>
            <w:r w:rsidR="002935AE" w:rsidRPr="002935AE">
              <w:rPr>
                <w:rFonts w:ascii="Times New Roman" w:hAnsi="Times New Roman" w:cs="Times New Roman"/>
                <w:sz w:val="24"/>
                <w:szCs w:val="24"/>
              </w:rPr>
              <w:t xml:space="preserve"> </w:t>
            </w:r>
            <w:r w:rsidR="00C276D6" w:rsidRPr="002935AE">
              <w:rPr>
                <w:rFonts w:ascii="Times New Roman" w:hAnsi="Times New Roman" w:cs="Times New Roman"/>
                <w:sz w:val="24"/>
                <w:szCs w:val="24"/>
              </w:rPr>
              <w:t>правила</w:t>
            </w:r>
            <w:r w:rsidR="00C276D6">
              <w:rPr>
                <w:rFonts w:ascii="Times New Roman" w:hAnsi="Times New Roman" w:cs="Times New Roman"/>
                <w:sz w:val="24"/>
                <w:szCs w:val="24"/>
              </w:rPr>
              <w:t xml:space="preserve"> игры</w:t>
            </w:r>
            <w:r>
              <w:rPr>
                <w:rFonts w:ascii="Times New Roman" w:hAnsi="Times New Roman" w:cs="Times New Roman"/>
                <w:sz w:val="24"/>
                <w:szCs w:val="24"/>
              </w:rPr>
              <w:t xml:space="preserve"> и </w:t>
            </w:r>
            <w:r w:rsidR="00C276D6">
              <w:rPr>
                <w:rFonts w:ascii="Times New Roman" w:hAnsi="Times New Roman" w:cs="Times New Roman"/>
                <w:sz w:val="24"/>
                <w:szCs w:val="24"/>
              </w:rPr>
              <w:t>оборудование</w:t>
            </w:r>
            <w:r w:rsidR="00C276D6" w:rsidRPr="002935AE">
              <w:rPr>
                <w:rFonts w:ascii="Times New Roman" w:hAnsi="Times New Roman" w:cs="Times New Roman"/>
                <w:sz w:val="24"/>
                <w:szCs w:val="24"/>
              </w:rPr>
              <w:t xml:space="preserve"> </w:t>
            </w:r>
            <w:r w:rsidR="00C276D6">
              <w:rPr>
                <w:rFonts w:ascii="Times New Roman" w:hAnsi="Times New Roman" w:cs="Times New Roman"/>
                <w:sz w:val="24"/>
                <w:szCs w:val="24"/>
              </w:rPr>
              <w:t>для</w:t>
            </w:r>
            <w:r w:rsidR="00E42E7D">
              <w:rPr>
                <w:rFonts w:ascii="Times New Roman" w:hAnsi="Times New Roman" w:cs="Times New Roman"/>
                <w:sz w:val="24"/>
                <w:szCs w:val="24"/>
              </w:rPr>
              <w:t xml:space="preserve"> проведения </w:t>
            </w:r>
            <w:r w:rsidR="002935AE" w:rsidRPr="002935AE">
              <w:rPr>
                <w:rFonts w:ascii="Times New Roman" w:hAnsi="Times New Roman" w:cs="Times New Roman"/>
                <w:sz w:val="24"/>
                <w:szCs w:val="24"/>
              </w:rPr>
              <w:t>с</w:t>
            </w:r>
            <w:r>
              <w:rPr>
                <w:rFonts w:ascii="Times New Roman" w:hAnsi="Times New Roman" w:cs="Times New Roman"/>
                <w:sz w:val="24"/>
                <w:szCs w:val="24"/>
              </w:rPr>
              <w:t>портивных</w:t>
            </w:r>
            <w:r w:rsidR="002935AE" w:rsidRPr="002935AE">
              <w:rPr>
                <w:rFonts w:ascii="Times New Roman" w:hAnsi="Times New Roman" w:cs="Times New Roman"/>
                <w:sz w:val="24"/>
                <w:szCs w:val="24"/>
              </w:rPr>
              <w:t xml:space="preserve"> игр</w:t>
            </w:r>
            <w:r w:rsidR="002935AE" w:rsidRPr="002935AE">
              <w:rPr>
                <w:rFonts w:ascii="Times New Roman" w:hAnsi="Times New Roman" w:cs="Times New Roman"/>
                <w:b/>
                <w:sz w:val="24"/>
                <w:szCs w:val="24"/>
              </w:rPr>
              <w:t xml:space="preserve">. </w:t>
            </w:r>
          </w:p>
          <w:p w:rsidR="00B60DC7" w:rsidRDefault="00F15918" w:rsidP="0047036E">
            <w:pPr>
              <w:shd w:val="clear" w:color="auto" w:fill="FFFFFF"/>
              <w:spacing w:after="0"/>
              <w:jc w:val="both"/>
              <w:rPr>
                <w:rFonts w:ascii="Times New Roman" w:hAnsi="Times New Roman" w:cs="Times New Roman"/>
                <w:color w:val="000000"/>
                <w:spacing w:val="9"/>
                <w:sz w:val="24"/>
                <w:szCs w:val="24"/>
              </w:rPr>
            </w:pPr>
            <w:r>
              <w:rPr>
                <w:rFonts w:ascii="Times New Roman" w:hAnsi="Times New Roman" w:cs="Times New Roman"/>
                <w:color w:val="000000"/>
                <w:spacing w:val="3"/>
                <w:sz w:val="24"/>
                <w:szCs w:val="24"/>
              </w:rPr>
              <w:t xml:space="preserve">Второй </w:t>
            </w:r>
            <w:r w:rsidR="0047036E">
              <w:rPr>
                <w:rFonts w:ascii="Times New Roman" w:hAnsi="Times New Roman" w:cs="Times New Roman"/>
                <w:color w:val="000000"/>
                <w:spacing w:val="3"/>
                <w:sz w:val="24"/>
                <w:szCs w:val="24"/>
              </w:rPr>
              <w:t>раздел</w:t>
            </w:r>
            <w:r w:rsidR="0047036E" w:rsidRPr="002935AE">
              <w:rPr>
                <w:rFonts w:ascii="Times New Roman" w:hAnsi="Times New Roman" w:cs="Times New Roman"/>
                <w:i/>
                <w:color w:val="000000"/>
                <w:spacing w:val="9"/>
                <w:sz w:val="24"/>
                <w:szCs w:val="24"/>
              </w:rPr>
              <w:t xml:space="preserve"> </w:t>
            </w:r>
            <w:r w:rsidR="0047036E">
              <w:rPr>
                <w:rFonts w:ascii="Times New Roman" w:hAnsi="Times New Roman" w:cs="Times New Roman"/>
                <w:i/>
                <w:color w:val="000000"/>
                <w:spacing w:val="9"/>
                <w:sz w:val="24"/>
                <w:szCs w:val="24"/>
              </w:rPr>
              <w:t>«</w:t>
            </w:r>
            <w:r w:rsidR="0047036E" w:rsidRPr="002935AE">
              <w:rPr>
                <w:rFonts w:ascii="Times New Roman" w:hAnsi="Times New Roman" w:cs="Times New Roman"/>
                <w:i/>
                <w:color w:val="000000"/>
                <w:spacing w:val="9"/>
                <w:sz w:val="24"/>
                <w:szCs w:val="24"/>
              </w:rPr>
              <w:t>Комплексы физических упражнений</w:t>
            </w:r>
            <w:r w:rsidR="0047036E">
              <w:rPr>
                <w:rFonts w:ascii="Times New Roman" w:hAnsi="Times New Roman" w:cs="Times New Roman"/>
                <w:i/>
                <w:color w:val="000000"/>
                <w:spacing w:val="9"/>
                <w:sz w:val="24"/>
                <w:szCs w:val="24"/>
              </w:rPr>
              <w:t xml:space="preserve"> производственной гимнастик»</w:t>
            </w:r>
            <w:r w:rsidR="00B60DC7">
              <w:rPr>
                <w:rFonts w:ascii="Times New Roman" w:hAnsi="Times New Roman" w:cs="Times New Roman"/>
                <w:i/>
                <w:color w:val="000000"/>
                <w:spacing w:val="9"/>
                <w:sz w:val="24"/>
                <w:szCs w:val="24"/>
              </w:rPr>
              <w:t xml:space="preserve"> -</w:t>
            </w:r>
            <w:r w:rsidR="00B60DC7">
              <w:rPr>
                <w:rFonts w:ascii="Times New Roman" w:hAnsi="Times New Roman" w:cs="Times New Roman"/>
                <w:color w:val="000000"/>
                <w:spacing w:val="3"/>
                <w:sz w:val="24"/>
                <w:szCs w:val="24"/>
              </w:rPr>
              <w:t xml:space="preserve"> поможет изучать и </w:t>
            </w:r>
            <w:r w:rsidR="0047036E">
              <w:rPr>
                <w:rFonts w:ascii="Times New Roman" w:hAnsi="Times New Roman" w:cs="Times New Roman"/>
                <w:sz w:val="24"/>
                <w:szCs w:val="24"/>
              </w:rPr>
              <w:t>приме</w:t>
            </w:r>
            <w:r w:rsidR="00B60DC7">
              <w:rPr>
                <w:rFonts w:ascii="Times New Roman" w:hAnsi="Times New Roman" w:cs="Times New Roman"/>
                <w:sz w:val="24"/>
                <w:szCs w:val="24"/>
              </w:rPr>
              <w:t>нять</w:t>
            </w:r>
            <w:r w:rsidR="002935AE" w:rsidRPr="002935AE">
              <w:rPr>
                <w:rFonts w:ascii="Times New Roman" w:hAnsi="Times New Roman" w:cs="Times New Roman"/>
                <w:sz w:val="24"/>
                <w:szCs w:val="24"/>
              </w:rPr>
              <w:t xml:space="preserve"> на </w:t>
            </w:r>
            <w:r w:rsidR="00B60DC7">
              <w:rPr>
                <w:rFonts w:ascii="Times New Roman" w:hAnsi="Times New Roman" w:cs="Times New Roman"/>
                <w:sz w:val="24"/>
                <w:szCs w:val="24"/>
              </w:rPr>
              <w:t xml:space="preserve">практике </w:t>
            </w:r>
            <w:r w:rsidR="0047036E">
              <w:rPr>
                <w:rFonts w:ascii="Times New Roman" w:hAnsi="Times New Roman" w:cs="Times New Roman"/>
                <w:sz w:val="24"/>
                <w:szCs w:val="24"/>
              </w:rPr>
              <w:t xml:space="preserve">  данные упражнения </w:t>
            </w:r>
            <w:r w:rsidR="00B60DC7">
              <w:rPr>
                <w:rFonts w:ascii="Times New Roman" w:hAnsi="Times New Roman" w:cs="Times New Roman"/>
                <w:sz w:val="24"/>
                <w:szCs w:val="24"/>
              </w:rPr>
              <w:t xml:space="preserve">  во внеурочное время</w:t>
            </w:r>
            <w:r w:rsidR="00B60DC7">
              <w:rPr>
                <w:rFonts w:ascii="Times New Roman" w:hAnsi="Times New Roman" w:cs="Times New Roman"/>
                <w:color w:val="000000"/>
                <w:spacing w:val="9"/>
                <w:sz w:val="24"/>
                <w:szCs w:val="24"/>
              </w:rPr>
              <w:t xml:space="preserve">, а также данный раздел включает в себя комплекс физических упражнений для самостоятельного </w:t>
            </w:r>
            <w:r w:rsidR="00C276D6">
              <w:rPr>
                <w:rFonts w:ascii="Times New Roman" w:hAnsi="Times New Roman" w:cs="Times New Roman"/>
                <w:color w:val="000000"/>
                <w:spacing w:val="9"/>
                <w:sz w:val="24"/>
                <w:szCs w:val="24"/>
              </w:rPr>
              <w:t xml:space="preserve">выполнения </w:t>
            </w:r>
            <w:r w:rsidR="008B2DEA">
              <w:rPr>
                <w:rFonts w:ascii="Times New Roman" w:hAnsi="Times New Roman" w:cs="Times New Roman"/>
                <w:color w:val="000000"/>
                <w:spacing w:val="9"/>
                <w:sz w:val="24"/>
                <w:szCs w:val="24"/>
              </w:rPr>
              <w:t xml:space="preserve">утренней </w:t>
            </w:r>
            <w:r w:rsidR="008B2DEA" w:rsidRPr="002935AE">
              <w:rPr>
                <w:rFonts w:ascii="Times New Roman" w:hAnsi="Times New Roman" w:cs="Times New Roman"/>
                <w:color w:val="000000"/>
                <w:spacing w:val="9"/>
                <w:sz w:val="24"/>
                <w:szCs w:val="24"/>
              </w:rPr>
              <w:t>гимнастики</w:t>
            </w:r>
            <w:r w:rsidR="005E5138">
              <w:rPr>
                <w:rFonts w:ascii="Times New Roman" w:hAnsi="Times New Roman" w:cs="Times New Roman"/>
                <w:color w:val="000000"/>
                <w:spacing w:val="9"/>
                <w:sz w:val="24"/>
                <w:szCs w:val="24"/>
              </w:rPr>
              <w:t xml:space="preserve"> для юношей и девушек 16-19</w:t>
            </w:r>
            <w:r w:rsidR="002935AE" w:rsidRPr="002935AE">
              <w:rPr>
                <w:rFonts w:ascii="Times New Roman" w:hAnsi="Times New Roman" w:cs="Times New Roman"/>
                <w:color w:val="000000"/>
                <w:spacing w:val="9"/>
                <w:sz w:val="24"/>
                <w:szCs w:val="24"/>
              </w:rPr>
              <w:t xml:space="preserve"> ле</w:t>
            </w:r>
            <w:r w:rsidR="0047036E">
              <w:rPr>
                <w:rFonts w:ascii="Times New Roman" w:hAnsi="Times New Roman" w:cs="Times New Roman"/>
                <w:color w:val="000000"/>
                <w:spacing w:val="9"/>
                <w:sz w:val="24"/>
                <w:szCs w:val="24"/>
              </w:rPr>
              <w:t>т</w:t>
            </w:r>
            <w:r w:rsidR="002935AE" w:rsidRPr="002935AE">
              <w:rPr>
                <w:rFonts w:ascii="Times New Roman" w:hAnsi="Times New Roman" w:cs="Times New Roman"/>
                <w:color w:val="000000"/>
                <w:spacing w:val="9"/>
                <w:sz w:val="24"/>
                <w:szCs w:val="24"/>
              </w:rPr>
              <w:t xml:space="preserve">. </w:t>
            </w:r>
          </w:p>
          <w:p w:rsidR="00B60DC7" w:rsidRDefault="002935AE" w:rsidP="0047036E">
            <w:pPr>
              <w:shd w:val="clear" w:color="auto" w:fill="FFFFFF"/>
              <w:spacing w:after="0"/>
              <w:jc w:val="both"/>
              <w:rPr>
                <w:rFonts w:ascii="Times New Roman" w:hAnsi="Times New Roman" w:cs="Times New Roman"/>
                <w:color w:val="000000"/>
                <w:sz w:val="24"/>
                <w:szCs w:val="24"/>
              </w:rPr>
            </w:pPr>
            <w:r w:rsidRPr="002935AE">
              <w:rPr>
                <w:rFonts w:ascii="Times New Roman" w:hAnsi="Times New Roman" w:cs="Times New Roman"/>
                <w:i/>
                <w:color w:val="000000"/>
                <w:sz w:val="24"/>
                <w:szCs w:val="24"/>
              </w:rPr>
              <w:t xml:space="preserve">Материалы для проведения текущей </w:t>
            </w:r>
            <w:r w:rsidR="00C276D6" w:rsidRPr="002935AE">
              <w:rPr>
                <w:rFonts w:ascii="Times New Roman" w:hAnsi="Times New Roman" w:cs="Times New Roman"/>
                <w:i/>
                <w:color w:val="000000"/>
                <w:sz w:val="24"/>
                <w:szCs w:val="24"/>
              </w:rPr>
              <w:t>аттестации знаний</w:t>
            </w:r>
            <w:r w:rsidRPr="002935AE">
              <w:rPr>
                <w:rFonts w:ascii="Times New Roman" w:hAnsi="Times New Roman" w:cs="Times New Roman"/>
                <w:i/>
                <w:color w:val="000000"/>
                <w:sz w:val="24"/>
                <w:szCs w:val="24"/>
              </w:rPr>
              <w:t xml:space="preserve"> </w:t>
            </w:r>
            <w:r w:rsidR="00C276D6" w:rsidRPr="002935AE">
              <w:rPr>
                <w:rFonts w:ascii="Times New Roman" w:hAnsi="Times New Roman" w:cs="Times New Roman"/>
                <w:i/>
                <w:color w:val="000000"/>
                <w:sz w:val="24"/>
                <w:szCs w:val="24"/>
              </w:rPr>
              <w:t>студентов</w:t>
            </w:r>
            <w:r w:rsidR="00C276D6" w:rsidRPr="002935AE">
              <w:rPr>
                <w:rFonts w:ascii="Times New Roman" w:hAnsi="Times New Roman" w:cs="Times New Roman"/>
                <w:color w:val="000000"/>
                <w:sz w:val="24"/>
                <w:szCs w:val="24"/>
              </w:rPr>
              <w:t xml:space="preserve"> (</w:t>
            </w:r>
            <w:r w:rsidRPr="002935AE">
              <w:rPr>
                <w:rFonts w:ascii="Times New Roman" w:hAnsi="Times New Roman" w:cs="Times New Roman"/>
                <w:color w:val="000000"/>
                <w:sz w:val="24"/>
                <w:szCs w:val="24"/>
              </w:rPr>
              <w:t>раздел «Физическая культура») помогут студенту качественно подготовиться к промежуточной аттестации. Студентам предлагаются контрольн</w:t>
            </w:r>
            <w:r w:rsidR="00B60DC7">
              <w:rPr>
                <w:rFonts w:ascii="Times New Roman" w:hAnsi="Times New Roman" w:cs="Times New Roman"/>
                <w:color w:val="000000"/>
                <w:sz w:val="24"/>
                <w:szCs w:val="24"/>
              </w:rPr>
              <w:t>ые нормативы по изучаемым темам</w:t>
            </w:r>
            <w:r w:rsidRPr="002935AE">
              <w:rPr>
                <w:rFonts w:ascii="Times New Roman" w:hAnsi="Times New Roman" w:cs="Times New Roman"/>
                <w:color w:val="000000"/>
                <w:sz w:val="24"/>
                <w:szCs w:val="24"/>
              </w:rPr>
              <w:t>.</w:t>
            </w:r>
            <w:r w:rsidR="00B60DC7">
              <w:rPr>
                <w:rFonts w:ascii="Times New Roman" w:hAnsi="Times New Roman" w:cs="Times New Roman"/>
                <w:color w:val="000000"/>
                <w:sz w:val="24"/>
                <w:szCs w:val="24"/>
              </w:rPr>
              <w:t xml:space="preserve"> </w:t>
            </w:r>
          </w:p>
          <w:p w:rsidR="00B60DC7" w:rsidRDefault="009A40CC" w:rsidP="0047036E">
            <w:pPr>
              <w:shd w:val="clear" w:color="auto" w:fill="FFFFFF"/>
              <w:spacing w:after="0"/>
              <w:jc w:val="both"/>
              <w:rPr>
                <w:rFonts w:ascii="Times New Roman" w:hAnsi="Times New Roman" w:cs="Times New Roman"/>
                <w:color w:val="000000"/>
                <w:sz w:val="24"/>
                <w:szCs w:val="24"/>
              </w:rPr>
            </w:pPr>
            <w:r w:rsidRPr="002935AE">
              <w:rPr>
                <w:rFonts w:ascii="Times New Roman" w:hAnsi="Times New Roman" w:cs="Times New Roman"/>
                <w:color w:val="000000"/>
                <w:sz w:val="24"/>
                <w:szCs w:val="24"/>
              </w:rPr>
              <w:t>В разделе</w:t>
            </w:r>
            <w:r w:rsidR="002935AE" w:rsidRPr="002935AE">
              <w:rPr>
                <w:rFonts w:ascii="Times New Roman" w:hAnsi="Times New Roman" w:cs="Times New Roman"/>
                <w:color w:val="000000"/>
                <w:sz w:val="24"/>
                <w:szCs w:val="24"/>
              </w:rPr>
              <w:t xml:space="preserve"> «</w:t>
            </w:r>
            <w:r w:rsidR="00B60DC7">
              <w:rPr>
                <w:rFonts w:ascii="Times New Roman" w:hAnsi="Times New Roman" w:cs="Times New Roman"/>
                <w:i/>
                <w:color w:val="000000"/>
                <w:sz w:val="24"/>
                <w:szCs w:val="24"/>
              </w:rPr>
              <w:t>Поурочные разработки</w:t>
            </w:r>
            <w:r w:rsidR="002935AE" w:rsidRPr="002935AE">
              <w:rPr>
                <w:rFonts w:ascii="Times New Roman" w:hAnsi="Times New Roman" w:cs="Times New Roman"/>
                <w:i/>
                <w:color w:val="000000"/>
                <w:sz w:val="24"/>
                <w:szCs w:val="24"/>
              </w:rPr>
              <w:t xml:space="preserve"> заняти</w:t>
            </w:r>
            <w:r w:rsidR="00B60DC7">
              <w:rPr>
                <w:rFonts w:ascii="Times New Roman" w:hAnsi="Times New Roman" w:cs="Times New Roman"/>
                <w:i/>
                <w:color w:val="000000"/>
                <w:sz w:val="24"/>
                <w:szCs w:val="24"/>
              </w:rPr>
              <w:t>й</w:t>
            </w:r>
            <w:r w:rsidR="002935AE" w:rsidRPr="002935AE">
              <w:rPr>
                <w:rFonts w:ascii="Times New Roman" w:hAnsi="Times New Roman" w:cs="Times New Roman"/>
                <w:color w:val="000000"/>
                <w:sz w:val="24"/>
                <w:szCs w:val="24"/>
              </w:rPr>
              <w:t xml:space="preserve">» </w:t>
            </w:r>
            <w:r w:rsidRPr="002935AE">
              <w:rPr>
                <w:rFonts w:ascii="Times New Roman" w:hAnsi="Times New Roman" w:cs="Times New Roman"/>
                <w:color w:val="000000"/>
                <w:sz w:val="24"/>
                <w:szCs w:val="24"/>
              </w:rPr>
              <w:t>представлена</w:t>
            </w:r>
            <w:r>
              <w:rPr>
                <w:rFonts w:ascii="Times New Roman" w:hAnsi="Times New Roman" w:cs="Times New Roman"/>
                <w:color w:val="000000"/>
                <w:sz w:val="24"/>
                <w:szCs w:val="24"/>
              </w:rPr>
              <w:t xml:space="preserve"> методика </w:t>
            </w:r>
            <w:r w:rsidRPr="002935AE">
              <w:rPr>
                <w:rFonts w:ascii="Times New Roman" w:hAnsi="Times New Roman" w:cs="Times New Roman"/>
                <w:color w:val="000000"/>
                <w:sz w:val="24"/>
                <w:szCs w:val="24"/>
              </w:rPr>
              <w:t>проведения</w:t>
            </w:r>
            <w:r w:rsidR="00B60DC7">
              <w:rPr>
                <w:rFonts w:ascii="Times New Roman" w:hAnsi="Times New Roman" w:cs="Times New Roman"/>
                <w:color w:val="000000"/>
                <w:sz w:val="24"/>
                <w:szCs w:val="24"/>
              </w:rPr>
              <w:t xml:space="preserve"> учебных занятий по темам:</w:t>
            </w:r>
            <w:r w:rsidR="0047036E">
              <w:rPr>
                <w:rFonts w:ascii="Times New Roman" w:hAnsi="Times New Roman" w:cs="Times New Roman"/>
                <w:color w:val="000000"/>
                <w:sz w:val="24"/>
                <w:szCs w:val="24"/>
              </w:rPr>
              <w:t xml:space="preserve"> «Легкая атлетика</w:t>
            </w:r>
            <w:r>
              <w:rPr>
                <w:rFonts w:ascii="Times New Roman" w:hAnsi="Times New Roman" w:cs="Times New Roman"/>
                <w:color w:val="000000"/>
                <w:sz w:val="24"/>
                <w:szCs w:val="24"/>
              </w:rPr>
              <w:t>»,</w:t>
            </w:r>
            <w:r w:rsidR="00B60DC7">
              <w:rPr>
                <w:rFonts w:ascii="Times New Roman" w:hAnsi="Times New Roman" w:cs="Times New Roman"/>
                <w:color w:val="000000"/>
                <w:sz w:val="24"/>
                <w:szCs w:val="24"/>
              </w:rPr>
              <w:t xml:space="preserve"> «Спортивные игры «Баскетбол», </w:t>
            </w:r>
            <w:r w:rsidR="002935AE" w:rsidRPr="002935AE">
              <w:rPr>
                <w:rFonts w:ascii="Times New Roman" w:hAnsi="Times New Roman" w:cs="Times New Roman"/>
                <w:color w:val="000000"/>
                <w:sz w:val="24"/>
                <w:szCs w:val="24"/>
              </w:rPr>
              <w:t>«</w:t>
            </w:r>
            <w:r w:rsidRPr="002935AE">
              <w:rPr>
                <w:rFonts w:ascii="Times New Roman" w:hAnsi="Times New Roman" w:cs="Times New Roman"/>
                <w:color w:val="000000"/>
                <w:sz w:val="24"/>
                <w:szCs w:val="24"/>
              </w:rPr>
              <w:t>Волейбол» и</w:t>
            </w:r>
            <w:r w:rsidR="002935AE" w:rsidRPr="002935AE">
              <w:rPr>
                <w:rFonts w:ascii="Times New Roman" w:hAnsi="Times New Roman" w:cs="Times New Roman"/>
                <w:color w:val="000000"/>
                <w:sz w:val="24"/>
                <w:szCs w:val="24"/>
              </w:rPr>
              <w:t xml:space="preserve"> описание педагогических технологий, которые использует препод</w:t>
            </w:r>
            <w:r w:rsidR="0047036E">
              <w:rPr>
                <w:rFonts w:ascii="Times New Roman" w:hAnsi="Times New Roman" w:cs="Times New Roman"/>
                <w:color w:val="000000"/>
                <w:sz w:val="24"/>
                <w:szCs w:val="24"/>
              </w:rPr>
              <w:t>аватель при работе с обучающимися</w:t>
            </w:r>
            <w:r w:rsidR="002935AE" w:rsidRPr="002935AE">
              <w:rPr>
                <w:rFonts w:ascii="Times New Roman" w:hAnsi="Times New Roman" w:cs="Times New Roman"/>
                <w:color w:val="000000"/>
                <w:sz w:val="24"/>
                <w:szCs w:val="24"/>
              </w:rPr>
              <w:t xml:space="preserve"> для качественного усвоения учебного материала</w:t>
            </w:r>
            <w:r w:rsidR="00B60DC7">
              <w:rPr>
                <w:rFonts w:ascii="Times New Roman" w:hAnsi="Times New Roman" w:cs="Times New Roman"/>
                <w:color w:val="000000"/>
                <w:sz w:val="24"/>
                <w:szCs w:val="24"/>
              </w:rPr>
              <w:t>.</w:t>
            </w:r>
          </w:p>
          <w:p w:rsidR="002935AE" w:rsidRPr="002935AE" w:rsidRDefault="002935AE" w:rsidP="0047036E">
            <w:pPr>
              <w:shd w:val="clear" w:color="auto" w:fill="FFFFFF"/>
              <w:spacing w:after="0"/>
              <w:jc w:val="both"/>
              <w:rPr>
                <w:rFonts w:ascii="Times New Roman" w:hAnsi="Times New Roman" w:cs="Times New Roman"/>
                <w:sz w:val="24"/>
                <w:szCs w:val="24"/>
              </w:rPr>
            </w:pPr>
            <w:r w:rsidRPr="002935AE">
              <w:rPr>
                <w:rFonts w:ascii="Times New Roman" w:hAnsi="Times New Roman" w:cs="Times New Roman"/>
                <w:color w:val="000000"/>
                <w:spacing w:val="27"/>
                <w:sz w:val="24"/>
                <w:szCs w:val="24"/>
              </w:rPr>
              <w:tab/>
            </w:r>
            <w:r w:rsidRPr="002935AE">
              <w:rPr>
                <w:rFonts w:ascii="Times New Roman" w:hAnsi="Times New Roman" w:cs="Times New Roman"/>
                <w:color w:val="000000"/>
                <w:spacing w:val="-1"/>
                <w:sz w:val="24"/>
                <w:szCs w:val="24"/>
              </w:rPr>
              <w:t xml:space="preserve">Учебно-методический комплекс разработан в соответствии с </w:t>
            </w:r>
            <w:r w:rsidR="00C276D6" w:rsidRPr="002935AE">
              <w:rPr>
                <w:rFonts w:ascii="Times New Roman" w:hAnsi="Times New Roman" w:cs="Times New Roman"/>
                <w:color w:val="000000"/>
                <w:spacing w:val="-1"/>
                <w:sz w:val="24"/>
                <w:szCs w:val="24"/>
              </w:rPr>
              <w:t>требованиями Федерального</w:t>
            </w:r>
            <w:r w:rsidRPr="002935AE">
              <w:rPr>
                <w:rFonts w:ascii="Times New Roman" w:hAnsi="Times New Roman" w:cs="Times New Roman"/>
                <w:color w:val="000000"/>
                <w:spacing w:val="-1"/>
                <w:sz w:val="24"/>
                <w:szCs w:val="24"/>
              </w:rPr>
              <w:t xml:space="preserve"> государственного образовательного стандарта</w:t>
            </w:r>
            <w:r w:rsidR="00F07C6A">
              <w:rPr>
                <w:rFonts w:ascii="Times New Roman" w:hAnsi="Times New Roman" w:cs="Times New Roman"/>
                <w:color w:val="000000"/>
                <w:spacing w:val="-1"/>
                <w:sz w:val="24"/>
                <w:szCs w:val="24"/>
              </w:rPr>
              <w:t xml:space="preserve"> по </w:t>
            </w:r>
            <w:r w:rsidR="00C276D6">
              <w:rPr>
                <w:rFonts w:ascii="Times New Roman" w:hAnsi="Times New Roman" w:cs="Times New Roman"/>
                <w:color w:val="000000"/>
                <w:spacing w:val="-1"/>
                <w:sz w:val="24"/>
                <w:szCs w:val="24"/>
              </w:rPr>
              <w:t xml:space="preserve">специальности </w:t>
            </w:r>
            <w:r w:rsidR="00C276D6" w:rsidRPr="009A40CC">
              <w:rPr>
                <w:rFonts w:ascii="Times New Roman" w:hAnsi="Times New Roman" w:cs="Times New Roman"/>
                <w:sz w:val="24"/>
                <w:szCs w:val="24"/>
              </w:rPr>
              <w:t>07.</w:t>
            </w:r>
            <w:r w:rsidR="008B2DEA">
              <w:rPr>
                <w:rFonts w:ascii="Times New Roman" w:hAnsi="Times New Roman" w:cs="Times New Roman"/>
                <w:sz w:val="24"/>
                <w:szCs w:val="24"/>
              </w:rPr>
              <w:t>02.01 Архитектура.</w:t>
            </w:r>
          </w:p>
          <w:p w:rsidR="002935AE" w:rsidRPr="002935AE" w:rsidRDefault="002935AE" w:rsidP="0047036E">
            <w:pPr>
              <w:shd w:val="clear" w:color="auto" w:fill="FFFFFF"/>
              <w:spacing w:after="0"/>
              <w:ind w:firstLine="851"/>
              <w:jc w:val="both"/>
              <w:rPr>
                <w:rFonts w:ascii="Times New Roman" w:hAnsi="Times New Roman" w:cs="Times New Roman"/>
                <w:color w:val="000000"/>
                <w:spacing w:val="-1"/>
                <w:sz w:val="24"/>
                <w:szCs w:val="24"/>
              </w:rPr>
            </w:pPr>
          </w:p>
          <w:p w:rsidR="00A43FEC" w:rsidRPr="002935AE" w:rsidRDefault="00A43FEC" w:rsidP="002935AE">
            <w:pPr>
              <w:pStyle w:val="a3"/>
              <w:widowControl w:val="0"/>
              <w:suppressAutoHyphens/>
              <w:spacing w:before="0" w:beforeAutospacing="0" w:after="0" w:afterAutospacing="0" w:line="360" w:lineRule="auto"/>
              <w:jc w:val="both"/>
              <w:rPr>
                <w:color w:val="000000"/>
              </w:rPr>
            </w:pPr>
          </w:p>
        </w:tc>
        <w:tc>
          <w:tcPr>
            <w:tcW w:w="1582" w:type="dxa"/>
          </w:tcPr>
          <w:p w:rsidR="00A43FEC" w:rsidRPr="002935AE" w:rsidRDefault="00A43FEC" w:rsidP="00A43FEC">
            <w:pPr>
              <w:pStyle w:val="a3"/>
              <w:widowControl w:val="0"/>
              <w:suppressAutoHyphens/>
              <w:spacing w:after="0" w:afterAutospacing="0" w:line="360" w:lineRule="auto"/>
              <w:jc w:val="both"/>
              <w:rPr>
                <w:color w:val="000000"/>
              </w:rPr>
            </w:pPr>
          </w:p>
        </w:tc>
      </w:tr>
    </w:tbl>
    <w:p w:rsidR="002935AE" w:rsidRDefault="002935AE" w:rsidP="000D3FB0">
      <w:pPr>
        <w:shd w:val="clear" w:color="auto" w:fill="FFFFFF"/>
        <w:spacing w:line="360" w:lineRule="exact"/>
        <w:rPr>
          <w:rFonts w:ascii="Times New Roman" w:hAnsi="Times New Roman" w:cs="Times New Roman"/>
          <w:sz w:val="24"/>
          <w:szCs w:val="24"/>
        </w:rPr>
        <w:sectPr w:rsidR="002935AE" w:rsidSect="0007269D">
          <w:pgSz w:w="16838" w:h="11906" w:orient="landscape"/>
          <w:pgMar w:top="1701" w:right="1134" w:bottom="851" w:left="1134" w:header="709" w:footer="709" w:gutter="0"/>
          <w:cols w:space="720"/>
          <w:titlePg/>
          <w:docGrid w:linePitch="299"/>
        </w:sectPr>
      </w:pPr>
    </w:p>
    <w:p w:rsidR="002935AE" w:rsidRPr="002935AE" w:rsidRDefault="000D3FB0" w:rsidP="000D3FB0">
      <w:pPr>
        <w:shd w:val="clear" w:color="auto" w:fill="FFFFFF"/>
        <w:spacing w:line="360" w:lineRule="exact"/>
        <w:rPr>
          <w:rFonts w:ascii="Times New Roman" w:hAnsi="Times New Roman" w:cs="Times New Roman"/>
          <w:sz w:val="24"/>
          <w:szCs w:val="24"/>
        </w:rPr>
      </w:pPr>
      <w:r w:rsidRPr="002935AE">
        <w:rPr>
          <w:rFonts w:ascii="Times New Roman" w:hAnsi="Times New Roman" w:cs="Times New Roman"/>
          <w:sz w:val="24"/>
          <w:szCs w:val="24"/>
        </w:rPr>
        <w:lastRenderedPageBreak/>
        <w:t xml:space="preserve">                                                  </w:t>
      </w:r>
    </w:p>
    <w:p w:rsidR="002935AE" w:rsidRPr="002935AE" w:rsidRDefault="002935AE" w:rsidP="000D3FB0">
      <w:pPr>
        <w:shd w:val="clear" w:color="auto" w:fill="FFFFFF"/>
        <w:spacing w:line="360" w:lineRule="exact"/>
        <w:rPr>
          <w:rFonts w:ascii="Times New Roman" w:hAnsi="Times New Roman" w:cs="Times New Roman"/>
          <w:sz w:val="24"/>
          <w:szCs w:val="24"/>
        </w:rPr>
      </w:pPr>
    </w:p>
    <w:p w:rsidR="002935AE" w:rsidRP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Pr="005D71E2" w:rsidRDefault="005D71E2" w:rsidP="005D71E2">
      <w:pPr>
        <w:shd w:val="clear" w:color="auto" w:fill="FFFFFF"/>
        <w:spacing w:line="360" w:lineRule="exact"/>
        <w:jc w:val="center"/>
        <w:rPr>
          <w:rFonts w:ascii="Times New Roman" w:hAnsi="Times New Roman" w:cs="Times New Roman"/>
          <w:b/>
          <w:sz w:val="24"/>
          <w:szCs w:val="24"/>
        </w:rPr>
      </w:pPr>
      <w:r>
        <w:rPr>
          <w:rFonts w:ascii="Times New Roman" w:hAnsi="Times New Roman" w:cs="Times New Roman"/>
          <w:b/>
          <w:color w:val="000000"/>
          <w:sz w:val="32"/>
          <w:szCs w:val="32"/>
        </w:rPr>
        <w:t>2.</w:t>
      </w:r>
      <w:r w:rsidR="0047036E" w:rsidRPr="005D71E2">
        <w:rPr>
          <w:rFonts w:ascii="Times New Roman" w:hAnsi="Times New Roman" w:cs="Times New Roman"/>
          <w:b/>
          <w:color w:val="000000"/>
          <w:sz w:val="32"/>
          <w:szCs w:val="32"/>
        </w:rPr>
        <w:t>Рабочая программа учебной дисциплины «Физическая культура»</w:t>
      </w:r>
    </w:p>
    <w:p w:rsidR="002935AE" w:rsidRPr="005D71E2" w:rsidRDefault="002935AE" w:rsidP="0047036E">
      <w:pPr>
        <w:shd w:val="clear" w:color="auto" w:fill="FFFFFF"/>
        <w:spacing w:line="360" w:lineRule="exact"/>
        <w:jc w:val="center"/>
        <w:rPr>
          <w:rFonts w:ascii="Times New Roman" w:hAnsi="Times New Roman" w:cs="Times New Roman"/>
          <w:b/>
          <w:sz w:val="24"/>
          <w:szCs w:val="24"/>
        </w:rPr>
      </w:pPr>
    </w:p>
    <w:p w:rsidR="002935AE" w:rsidRPr="0047036E" w:rsidRDefault="002935AE" w:rsidP="0047036E">
      <w:pPr>
        <w:shd w:val="clear" w:color="auto" w:fill="FFFFFF"/>
        <w:spacing w:line="360" w:lineRule="exact"/>
        <w:jc w:val="center"/>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2935AE" w:rsidRDefault="002935AE" w:rsidP="000D3FB0">
      <w:pPr>
        <w:shd w:val="clear" w:color="auto" w:fill="FFFFFF"/>
        <w:spacing w:line="360" w:lineRule="exact"/>
        <w:rPr>
          <w:rFonts w:ascii="Times New Roman" w:hAnsi="Times New Roman" w:cs="Times New Roman"/>
          <w:sz w:val="24"/>
          <w:szCs w:val="24"/>
        </w:rPr>
      </w:pPr>
    </w:p>
    <w:p w:rsidR="00DE5EEE" w:rsidRDefault="00DE5EEE" w:rsidP="000D3FB0">
      <w:pPr>
        <w:shd w:val="clear" w:color="auto" w:fill="FFFFFF"/>
        <w:spacing w:line="360" w:lineRule="exact"/>
        <w:rPr>
          <w:rFonts w:ascii="Times New Roman" w:hAnsi="Times New Roman" w:cs="Times New Roman"/>
          <w:b/>
          <w:bCs/>
          <w:color w:val="000000"/>
          <w:spacing w:val="-3"/>
          <w:sz w:val="24"/>
          <w:szCs w:val="24"/>
        </w:rPr>
      </w:pPr>
    </w:p>
    <w:p w:rsidR="009A40CC" w:rsidRPr="009A40CC" w:rsidRDefault="009A40CC" w:rsidP="009A40CC">
      <w:pPr>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lastRenderedPageBreak/>
        <w:t>Министерство образования Московской области</w:t>
      </w:r>
    </w:p>
    <w:p w:rsidR="009A40CC" w:rsidRPr="009A40CC" w:rsidRDefault="009A40CC" w:rsidP="009A40CC">
      <w:pPr>
        <w:spacing w:after="0" w:line="240" w:lineRule="auto"/>
        <w:jc w:val="center"/>
        <w:rPr>
          <w:rFonts w:ascii="Times New Roman" w:hAnsi="Times New Roman" w:cs="Times New Roman"/>
          <w:b/>
          <w:bCs/>
          <w:sz w:val="24"/>
          <w:szCs w:val="24"/>
        </w:rPr>
      </w:pPr>
      <w:r w:rsidRPr="009A40CC">
        <w:rPr>
          <w:rFonts w:ascii="Times New Roman" w:hAnsi="Times New Roman" w:cs="Times New Roman"/>
          <w:b/>
          <w:bCs/>
          <w:sz w:val="24"/>
          <w:szCs w:val="24"/>
        </w:rPr>
        <w:t>Государственное бюджетное профессиональное образовательное   учреждение</w:t>
      </w:r>
    </w:p>
    <w:p w:rsidR="009A40CC" w:rsidRPr="009A40CC" w:rsidRDefault="009A40CC" w:rsidP="009A40CC">
      <w:pPr>
        <w:spacing w:after="0" w:line="240" w:lineRule="auto"/>
        <w:jc w:val="center"/>
        <w:rPr>
          <w:rFonts w:ascii="Times New Roman" w:hAnsi="Times New Roman" w:cs="Times New Roman"/>
          <w:b/>
          <w:bCs/>
          <w:sz w:val="24"/>
          <w:szCs w:val="24"/>
        </w:rPr>
      </w:pPr>
      <w:r w:rsidRPr="009A40CC">
        <w:rPr>
          <w:rFonts w:ascii="Times New Roman" w:hAnsi="Times New Roman" w:cs="Times New Roman"/>
          <w:b/>
          <w:bCs/>
          <w:sz w:val="24"/>
          <w:szCs w:val="24"/>
        </w:rPr>
        <w:t>Московской области «Электростальский колледж»</w:t>
      </w:r>
    </w:p>
    <w:p w:rsidR="009A40CC" w:rsidRPr="009A40CC" w:rsidRDefault="009A40CC" w:rsidP="009A40CC">
      <w:pPr>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shd w:val="clear" w:color="auto" w:fill="FFFFFF"/>
        <w:spacing w:after="0" w:line="240" w:lineRule="auto"/>
        <w:jc w:val="center"/>
        <w:rPr>
          <w:rFonts w:ascii="Times New Roman" w:hAnsi="Times New Roman" w:cs="Times New Roman"/>
          <w:sz w:val="24"/>
          <w:szCs w:val="24"/>
        </w:rPr>
      </w:pPr>
    </w:p>
    <w:p w:rsidR="009A40CC" w:rsidRPr="009A40CC" w:rsidRDefault="009A40CC" w:rsidP="009A40CC">
      <w:pPr>
        <w:shd w:val="clear" w:color="auto" w:fill="FFFFFF"/>
        <w:spacing w:after="0" w:line="240" w:lineRule="auto"/>
        <w:ind w:left="43"/>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9A40CC" w:rsidRPr="009A40CC" w:rsidRDefault="00695544"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Pr>
          <w:rFonts w:ascii="Times New Roman" w:hAnsi="Times New Roman" w:cs="Times New Roman"/>
          <w:b/>
          <w:caps/>
          <w:noProof/>
          <w:sz w:val="24"/>
          <w:szCs w:val="24"/>
        </w:rPr>
        <w:pict>
          <v:shapetype id="_x0000_t202" coordsize="21600,21600" o:spt="202" path="m,l,21600r21600,l21600,xe">
            <v:stroke joinstyle="miter"/>
            <v:path gradientshapeok="t" o:connecttype="rect"/>
          </v:shapetype>
          <v:shape id="Надпись 2" o:spid="_x0000_s1030" type="#_x0000_t202" style="position:absolute;left:0;text-align:left;margin-left:321.9pt;margin-top:2pt;width:257.55pt;height:105.4pt;z-index:25166438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" stroked="f">
            <v:fill opacity="0"/>
            <v:textbox style="mso-next-textbox:#Надпись 2">
              <w:txbxContent>
                <w:p w:rsidR="008C3472" w:rsidRPr="00C276D6" w:rsidRDefault="008C3472" w:rsidP="009A40CC">
                  <w:pPr>
                    <w:rPr>
                      <w:rFonts w:ascii="Times New Roman" w:hAnsi="Times New Roman" w:cs="Times New Roman"/>
                    </w:rPr>
                  </w:pPr>
                  <w:r w:rsidRPr="00C276D6">
                    <w:rPr>
                      <w:rFonts w:ascii="Times New Roman" w:hAnsi="Times New Roman" w:cs="Times New Roman"/>
                    </w:rPr>
                    <w:t>УТВЕРЖДАЮ</w:t>
                  </w:r>
                </w:p>
                <w:p w:rsidR="008C3472" w:rsidRPr="00C276D6" w:rsidRDefault="008C3472" w:rsidP="009A40CC">
                  <w:pPr>
                    <w:rPr>
                      <w:rFonts w:ascii="Times New Roman" w:hAnsi="Times New Roman" w:cs="Times New Roman"/>
                    </w:rPr>
                  </w:pPr>
                  <w:r w:rsidRPr="00C276D6">
                    <w:rPr>
                      <w:rFonts w:ascii="Times New Roman" w:hAnsi="Times New Roman" w:cs="Times New Roman"/>
                    </w:rPr>
                    <w:t xml:space="preserve">Директор </w:t>
                  </w:r>
                </w:p>
                <w:p w:rsidR="008C3472" w:rsidRPr="00C276D6" w:rsidRDefault="008C3472" w:rsidP="009A40CC">
                  <w:pPr>
                    <w:rPr>
                      <w:rFonts w:ascii="Times New Roman" w:hAnsi="Times New Roman" w:cs="Times New Roman"/>
                    </w:rPr>
                  </w:pPr>
                  <w:r w:rsidRPr="00C276D6">
                    <w:rPr>
                      <w:rFonts w:ascii="Times New Roman" w:hAnsi="Times New Roman" w:cs="Times New Roman"/>
                    </w:rPr>
                    <w:t>_____________ Л.А.Виноградова</w:t>
                  </w:r>
                </w:p>
                <w:p w:rsidR="008C3472" w:rsidRPr="00C276D6" w:rsidRDefault="008C3472" w:rsidP="009A40CC">
                  <w:pPr>
                    <w:spacing w:line="360" w:lineRule="auto"/>
                    <w:rPr>
                      <w:rFonts w:ascii="Times New Roman" w:hAnsi="Times New Roman" w:cs="Times New Roman"/>
                    </w:rPr>
                  </w:pPr>
                  <w:r w:rsidRPr="00C276D6">
                    <w:rPr>
                      <w:rFonts w:ascii="Times New Roman" w:hAnsi="Times New Roman" w:cs="Times New Roman"/>
                    </w:rPr>
                    <w:t>« ___ » ______________ 2018г.</w:t>
                  </w:r>
                </w:p>
                <w:p w:rsidR="008C3472" w:rsidRPr="00C276D6" w:rsidRDefault="008C3472" w:rsidP="009A40CC">
                  <w:pPr>
                    <w:spacing w:line="360" w:lineRule="auto"/>
                    <w:rPr>
                      <w:rFonts w:ascii="Times New Roman" w:hAnsi="Times New Roman" w:cs="Times New Roman"/>
                      <w:sz w:val="32"/>
                    </w:rPr>
                  </w:pPr>
                </w:p>
              </w:txbxContent>
            </v:textbox>
            <w10:wrap anchorx="page"/>
          </v:shape>
        </w:pic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
          <w:caps/>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71D25" w:rsidRDefault="00571D25"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71D25" w:rsidRDefault="00571D25"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71D25" w:rsidRDefault="00571D25"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9A40CC">
        <w:rPr>
          <w:rFonts w:ascii="Times New Roman" w:hAnsi="Times New Roman" w:cs="Times New Roman"/>
          <w:b/>
          <w:caps/>
          <w:sz w:val="24"/>
          <w:szCs w:val="24"/>
        </w:rPr>
        <w:t>РАБОЧАЯ ПРОГРАММА</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r w:rsidRPr="009A40CC">
        <w:rPr>
          <w:rFonts w:ascii="Times New Roman" w:hAnsi="Times New Roman" w:cs="Times New Roman"/>
          <w:b/>
          <w:caps/>
          <w:sz w:val="24"/>
          <w:szCs w:val="24"/>
        </w:rPr>
        <w:t xml:space="preserve">                    </w:t>
      </w:r>
      <w:r w:rsidRPr="009A40CC">
        <w:rPr>
          <w:rFonts w:ascii="Times New Roman" w:hAnsi="Times New Roman" w:cs="Times New Roman"/>
          <w:b/>
          <w:sz w:val="24"/>
          <w:szCs w:val="24"/>
        </w:rPr>
        <w:t>учебной дисциплины БД.04. «Физическая культура»</w:t>
      </w:r>
    </w:p>
    <w:p w:rsidR="009A40CC" w:rsidRPr="009A40CC" w:rsidRDefault="009A40CC" w:rsidP="009A40CC">
      <w:pPr>
        <w:autoSpaceDE w:val="0"/>
        <w:autoSpaceDN w:val="0"/>
        <w:adjustRightInd w:val="0"/>
        <w:spacing w:after="0" w:line="240" w:lineRule="auto"/>
        <w:jc w:val="center"/>
        <w:rPr>
          <w:rFonts w:ascii="Times New Roman" w:hAnsi="Times New Roman" w:cs="Times New Roman"/>
          <w:i/>
          <w:sz w:val="24"/>
          <w:szCs w:val="24"/>
        </w:rPr>
      </w:pPr>
    </w:p>
    <w:p w:rsidR="009A40CC" w:rsidRPr="009A40CC" w:rsidRDefault="009A40CC" w:rsidP="009A40CC">
      <w:pPr>
        <w:autoSpaceDE w:val="0"/>
        <w:autoSpaceDN w:val="0"/>
        <w:adjustRightInd w:val="0"/>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9A40CC" w:rsidRDefault="009A40CC" w:rsidP="009A40CC">
      <w:pPr>
        <w:widowControl w:val="0"/>
        <w:overflowPunct w:val="0"/>
        <w:autoSpaceDE w:val="0"/>
        <w:autoSpaceDN w:val="0"/>
        <w:adjustRightInd w:val="0"/>
        <w:spacing w:after="0" w:line="240" w:lineRule="auto"/>
        <w:ind w:right="2280"/>
        <w:jc w:val="center"/>
        <w:rPr>
          <w:rFonts w:ascii="Times New Roman" w:hAnsi="Times New Roman" w:cs="Times New Roman"/>
          <w:sz w:val="24"/>
          <w:szCs w:val="24"/>
        </w:rPr>
      </w:pPr>
      <w:r w:rsidRPr="009A40CC">
        <w:rPr>
          <w:rFonts w:ascii="Times New Roman" w:hAnsi="Times New Roman" w:cs="Times New Roman"/>
          <w:sz w:val="24"/>
          <w:szCs w:val="24"/>
        </w:rPr>
        <w:t xml:space="preserve">                            Специальность среднего профессионального </w:t>
      </w:r>
    </w:p>
    <w:p w:rsidR="009A40CC" w:rsidRPr="009A40CC" w:rsidRDefault="009A40CC" w:rsidP="009A40CC">
      <w:pPr>
        <w:widowControl w:val="0"/>
        <w:overflowPunct w:val="0"/>
        <w:autoSpaceDE w:val="0"/>
        <w:autoSpaceDN w:val="0"/>
        <w:adjustRightInd w:val="0"/>
        <w:spacing w:after="0" w:line="240" w:lineRule="auto"/>
        <w:ind w:right="2280"/>
        <w:jc w:val="center"/>
        <w:rPr>
          <w:rFonts w:ascii="Times New Roman" w:hAnsi="Times New Roman" w:cs="Times New Roman"/>
          <w:sz w:val="24"/>
          <w:szCs w:val="24"/>
        </w:rPr>
      </w:pPr>
      <w:r w:rsidRPr="009A40CC">
        <w:rPr>
          <w:rFonts w:ascii="Times New Roman" w:hAnsi="Times New Roman" w:cs="Times New Roman"/>
          <w:sz w:val="24"/>
          <w:szCs w:val="24"/>
        </w:rPr>
        <w:t xml:space="preserve">                             образования</w:t>
      </w:r>
    </w:p>
    <w:p w:rsidR="009A40CC" w:rsidRPr="009A40CC" w:rsidRDefault="009A40CC" w:rsidP="009A40CC">
      <w:pPr>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07.02.01 Архитектура (по отраслям);</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autoSpaceDE w:val="0"/>
        <w:autoSpaceDN w:val="0"/>
        <w:adjustRightInd w:val="0"/>
        <w:spacing w:after="0" w:line="240" w:lineRule="auto"/>
        <w:ind w:left="2832"/>
        <w:rPr>
          <w:rFonts w:ascii="Times New Roman" w:hAnsi="Times New Roman" w:cs="Times New Roman"/>
          <w:sz w:val="24"/>
          <w:szCs w:val="24"/>
        </w:rPr>
      </w:pPr>
      <w:r w:rsidRPr="009A40CC">
        <w:rPr>
          <w:rFonts w:ascii="Times New Roman" w:hAnsi="Times New Roman" w:cs="Times New Roman"/>
          <w:sz w:val="24"/>
          <w:szCs w:val="24"/>
        </w:rPr>
        <w:t xml:space="preserve">      Форма обучения очная</w:t>
      </w: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caps/>
          <w:sz w:val="24"/>
          <w:szCs w:val="24"/>
        </w:rPr>
        <w:t xml:space="preserve"> </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г.о. Электросталь, 2018г.</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9A40CC">
        <w:rPr>
          <w:rFonts w:ascii="Times New Roman" w:hAnsi="Times New Roman" w:cs="Times New Roman"/>
          <w:bCs/>
          <w:i/>
          <w:sz w:val="24"/>
          <w:szCs w:val="24"/>
        </w:rPr>
        <w:t xml:space="preserve"> </w:t>
      </w:r>
    </w:p>
    <w:p w:rsidR="00571D25" w:rsidRDefault="00571D25" w:rsidP="009A40CC">
      <w:pPr>
        <w:autoSpaceDE w:val="0"/>
        <w:autoSpaceDN w:val="0"/>
        <w:adjustRightInd w:val="0"/>
        <w:spacing w:after="0" w:line="240" w:lineRule="auto"/>
        <w:jc w:val="both"/>
        <w:rPr>
          <w:rFonts w:ascii="Times New Roman" w:hAnsi="Times New Roman" w:cs="Times New Roman"/>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lastRenderedPageBreak/>
        <w:t xml:space="preserve">Рабочая программа учебной дисциплины </w:t>
      </w:r>
      <w:r w:rsidRPr="009A40CC">
        <w:rPr>
          <w:rFonts w:ascii="Times New Roman" w:hAnsi="Times New Roman" w:cs="Times New Roman"/>
          <w:sz w:val="24"/>
          <w:szCs w:val="24"/>
          <w:u w:val="single"/>
        </w:rPr>
        <w:t>«физическая культура»</w:t>
      </w:r>
      <w:r w:rsidRPr="009A40CC">
        <w:rPr>
          <w:rFonts w:ascii="Times New Roman" w:hAnsi="Times New Roman" w:cs="Times New Roman"/>
          <w:sz w:val="24"/>
          <w:szCs w:val="24"/>
        </w:rPr>
        <w:t xml:space="preserve"> общеобразовательного цикла разработана на основе:</w:t>
      </w:r>
    </w:p>
    <w:p w:rsidR="009A40CC" w:rsidRPr="009A40CC" w:rsidRDefault="009A40CC" w:rsidP="009A40CC">
      <w:pPr>
        <w:autoSpaceDE w:val="0"/>
        <w:autoSpaceDN w:val="0"/>
        <w:adjustRightInd w:val="0"/>
        <w:spacing w:after="0" w:line="240" w:lineRule="auto"/>
        <w:jc w:val="both"/>
        <w:rPr>
          <w:rFonts w:ascii="Times New Roman" w:hAnsi="Times New Roman" w:cs="Times New Roman"/>
          <w:color w:val="231F20"/>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i/>
          <w:sz w:val="24"/>
          <w:szCs w:val="24"/>
        </w:rPr>
      </w:pPr>
      <w:r w:rsidRPr="009A40CC">
        <w:rPr>
          <w:rFonts w:ascii="Times New Roman" w:hAnsi="Times New Roman" w:cs="Times New Roman"/>
          <w:color w:val="231F20"/>
          <w:sz w:val="24"/>
          <w:szCs w:val="24"/>
        </w:rPr>
        <w:t>1. Примерной программы общеобразовательной учебной дисциплины «физическая культура» для профессиональных образовательных организаций</w:t>
      </w:r>
      <w:r w:rsidRPr="009A40CC">
        <w:rPr>
          <w:rFonts w:ascii="Times New Roman" w:hAnsi="Times New Roman" w:cs="Times New Roman"/>
          <w:color w:val="231F20"/>
          <w:sz w:val="24"/>
          <w:szCs w:val="24"/>
        </w:rPr>
        <w:br/>
      </w:r>
      <w:r w:rsidRPr="009A40CC">
        <w:rPr>
          <w:rFonts w:ascii="Times New Roman" w:hAnsi="Times New Roman" w:cs="Times New Roman"/>
          <w:i/>
          <w:iCs/>
          <w:color w:val="231F20"/>
          <w:sz w:val="24"/>
          <w:szCs w:val="24"/>
        </w:rPr>
        <w:t>Рекомендовано Федеральным государственным автономным учреждением</w:t>
      </w:r>
      <w:r w:rsidRPr="009A40CC">
        <w:rPr>
          <w:rFonts w:ascii="Times New Roman" w:hAnsi="Times New Roman" w:cs="Times New Roman"/>
          <w:i/>
          <w:color w:val="231F20"/>
          <w:sz w:val="24"/>
          <w:szCs w:val="24"/>
        </w:rPr>
        <w:t xml:space="preserve"> «</w:t>
      </w:r>
      <w:r w:rsidRPr="009A40CC">
        <w:rPr>
          <w:rFonts w:ascii="Times New Roman" w:hAnsi="Times New Roman" w:cs="Times New Roman"/>
          <w:i/>
          <w:iCs/>
          <w:color w:val="231F20"/>
          <w:sz w:val="24"/>
          <w:szCs w:val="24"/>
        </w:rPr>
        <w:t>Федеральный институт развития образования</w:t>
      </w:r>
      <w:r w:rsidRPr="009A40CC">
        <w:rPr>
          <w:rFonts w:ascii="Times New Roman" w:hAnsi="Times New Roman" w:cs="Times New Roman"/>
          <w:i/>
          <w:color w:val="231F20"/>
          <w:sz w:val="24"/>
          <w:szCs w:val="24"/>
        </w:rPr>
        <w:t>» (</w:t>
      </w:r>
      <w:r w:rsidRPr="009A40CC">
        <w:rPr>
          <w:rFonts w:ascii="Times New Roman" w:hAnsi="Times New Roman" w:cs="Times New Roman"/>
          <w:i/>
          <w:iCs/>
          <w:color w:val="231F20"/>
          <w:sz w:val="24"/>
          <w:szCs w:val="24"/>
        </w:rPr>
        <w:t xml:space="preserve">ФГАУ </w:t>
      </w:r>
      <w:r w:rsidRPr="009A40CC">
        <w:rPr>
          <w:rFonts w:ascii="Times New Roman" w:hAnsi="Times New Roman" w:cs="Times New Roman"/>
          <w:i/>
          <w:color w:val="231F20"/>
          <w:sz w:val="24"/>
          <w:szCs w:val="24"/>
        </w:rPr>
        <w:t>«ФИРО») в</w:t>
      </w:r>
      <w:r w:rsidRPr="009A40CC">
        <w:rPr>
          <w:rFonts w:ascii="Times New Roman" w:hAnsi="Times New Roman" w:cs="Times New Roman"/>
          <w:i/>
          <w:iCs/>
          <w:color w:val="231F20"/>
          <w:sz w:val="24"/>
          <w:szCs w:val="24"/>
        </w:rPr>
        <w:t xml:space="preserve"> качестве примерной программы для реализации основной профессиональной</w:t>
      </w:r>
      <w:r w:rsidRPr="009A40CC">
        <w:rPr>
          <w:rFonts w:ascii="Times New Roman" w:hAnsi="Times New Roman" w:cs="Times New Roman"/>
          <w:i/>
          <w:color w:val="231F20"/>
          <w:sz w:val="24"/>
          <w:szCs w:val="24"/>
        </w:rPr>
        <w:br/>
      </w:r>
      <w:r w:rsidRPr="009A40CC">
        <w:rPr>
          <w:rFonts w:ascii="Times New Roman" w:hAnsi="Times New Roman" w:cs="Times New Roman"/>
          <w:i/>
          <w:iCs/>
          <w:color w:val="231F20"/>
          <w:sz w:val="24"/>
          <w:szCs w:val="24"/>
        </w:rPr>
        <w:t>образовательной программы СПО на базе основного общего образования</w:t>
      </w:r>
      <w:r w:rsidRPr="009A40CC">
        <w:rPr>
          <w:rFonts w:ascii="Times New Roman" w:hAnsi="Times New Roman" w:cs="Times New Roman"/>
          <w:i/>
          <w:color w:val="231F20"/>
          <w:sz w:val="24"/>
          <w:szCs w:val="24"/>
        </w:rPr>
        <w:br/>
      </w:r>
      <w:r w:rsidRPr="009A40CC">
        <w:rPr>
          <w:rFonts w:ascii="Times New Roman" w:hAnsi="Times New Roman" w:cs="Times New Roman"/>
          <w:i/>
          <w:iCs/>
          <w:color w:val="231F20"/>
          <w:sz w:val="24"/>
          <w:szCs w:val="24"/>
        </w:rPr>
        <w:t>с получением среднего общего образования. Протокол № 3 от 21 июля 2015 г.</w:t>
      </w:r>
      <w:r w:rsidRPr="009A40CC">
        <w:rPr>
          <w:rFonts w:ascii="Times New Roman" w:hAnsi="Times New Roman" w:cs="Times New Roman"/>
          <w:i/>
          <w:color w:val="231F20"/>
          <w:sz w:val="24"/>
          <w:szCs w:val="24"/>
        </w:rPr>
        <w:br/>
      </w:r>
      <w:r w:rsidRPr="009A40CC">
        <w:rPr>
          <w:rFonts w:ascii="Times New Roman" w:hAnsi="Times New Roman" w:cs="Times New Roman"/>
          <w:i/>
          <w:iCs/>
          <w:color w:val="231F20"/>
          <w:sz w:val="24"/>
          <w:szCs w:val="24"/>
        </w:rPr>
        <w:t xml:space="preserve">Регистрационный номер рецензии 383 от 23 июля 2015 г. ФГАУ </w:t>
      </w:r>
      <w:r w:rsidRPr="009A40CC">
        <w:rPr>
          <w:rFonts w:ascii="Times New Roman" w:hAnsi="Times New Roman" w:cs="Times New Roman"/>
          <w:i/>
          <w:color w:val="231F20"/>
          <w:sz w:val="24"/>
          <w:szCs w:val="24"/>
        </w:rPr>
        <w:t>«</w:t>
      </w:r>
      <w:r w:rsidRPr="009A40CC">
        <w:rPr>
          <w:rFonts w:ascii="Times New Roman" w:hAnsi="Times New Roman" w:cs="Times New Roman"/>
          <w:i/>
          <w:iCs/>
          <w:color w:val="231F20"/>
          <w:sz w:val="24"/>
          <w:szCs w:val="24"/>
        </w:rPr>
        <w:t>ФИРО</w:t>
      </w:r>
      <w:r w:rsidRPr="009A40CC">
        <w:rPr>
          <w:rFonts w:ascii="Times New Roman" w:hAnsi="Times New Roman" w:cs="Times New Roman"/>
          <w:i/>
          <w:sz w:val="24"/>
          <w:szCs w:val="24"/>
        </w:rPr>
        <w:t xml:space="preserve"> </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 Примерной основной образовательной программы среднего общего образования (одобрена решением федерального учебного методического объединения по общему образова</w:t>
      </w:r>
      <w:r w:rsidR="00C276D6">
        <w:rPr>
          <w:rFonts w:ascii="Times New Roman" w:hAnsi="Times New Roman" w:cs="Times New Roman"/>
          <w:sz w:val="24"/>
          <w:szCs w:val="24"/>
        </w:rPr>
        <w:t>нию, протокол от 28.06.2016г.№20</w:t>
      </w:r>
      <w:r w:rsidRPr="009A40CC">
        <w:rPr>
          <w:rFonts w:ascii="Times New Roman" w:hAnsi="Times New Roman" w:cs="Times New Roman"/>
          <w:sz w:val="24"/>
          <w:szCs w:val="24"/>
        </w:rPr>
        <w:t>16-з);</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3.ПриказА Министерства образования и науки РФ от 29 июня 2017 г. № 613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4.Учебного плана по специальности 07.02.01 Архитектура (по отраслям);</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утвержденного «15» июня 2018 г.  приказ № 155-о</w:t>
      </w:r>
    </w:p>
    <w:p w:rsidR="009A40CC" w:rsidRPr="009A40CC" w:rsidRDefault="009A40CC" w:rsidP="009A40CC">
      <w:pPr>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5.В соответствии с Федеральным государственным образовательным стандартом среднего профессионального образования по специальности-07.02.01 Архитектура (по отраслям); утвержденного Приказом Министерства образования и науки РФ №850 от 28» июля 2014 года (регистрационный № 33633 о «19» августа 2014г.)</w:t>
      </w:r>
    </w:p>
    <w:p w:rsidR="009A40CC" w:rsidRPr="009A40CC" w:rsidRDefault="009A40CC" w:rsidP="009A40CC">
      <w:pPr>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Автор программы: </w:t>
      </w:r>
      <w:r w:rsidRPr="009A40CC">
        <w:rPr>
          <w:rFonts w:ascii="Times New Roman" w:hAnsi="Times New Roman" w:cs="Times New Roman"/>
          <w:sz w:val="24"/>
          <w:szCs w:val="24"/>
          <w:u w:val="single"/>
        </w:rPr>
        <w:t>Шуварова Ольга Александровна, преподаватель физической культуры</w:t>
      </w: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autoSpaceDE w:val="0"/>
        <w:autoSpaceDN w:val="0"/>
        <w:adjustRightInd w:val="0"/>
        <w:spacing w:after="0" w:line="240" w:lineRule="auto"/>
        <w:ind w:left="2400"/>
        <w:rPr>
          <w:rFonts w:ascii="Times New Roman" w:hAnsi="Times New Roman" w:cs="Times New Roman"/>
          <w:sz w:val="24"/>
          <w:szCs w:val="24"/>
        </w:rPr>
      </w:pPr>
      <w:r w:rsidRPr="009A40CC">
        <w:rPr>
          <w:rFonts w:ascii="Times New Roman" w:hAnsi="Times New Roman" w:cs="Times New Roman"/>
          <w:i/>
          <w:iCs/>
          <w:sz w:val="24"/>
          <w:szCs w:val="24"/>
        </w:rPr>
        <w:t xml:space="preserve">      Фамилия И.О., </w:t>
      </w:r>
      <w:r w:rsidR="00571D25" w:rsidRPr="009A40CC">
        <w:rPr>
          <w:rFonts w:ascii="Times New Roman" w:hAnsi="Times New Roman" w:cs="Times New Roman"/>
          <w:i/>
          <w:iCs/>
          <w:sz w:val="24"/>
          <w:szCs w:val="24"/>
        </w:rPr>
        <w:t xml:space="preserve">должность,  </w:t>
      </w:r>
      <w:r w:rsidRPr="009A40CC">
        <w:rPr>
          <w:rFonts w:ascii="Times New Roman" w:hAnsi="Times New Roman" w:cs="Times New Roman"/>
          <w:i/>
          <w:iCs/>
          <w:sz w:val="24"/>
          <w:szCs w:val="24"/>
        </w:rPr>
        <w:t xml:space="preserve">                                       подпись</w:t>
      </w: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Рабочая программа рассмотрена на заседании предметно-цикловой методической</w:t>
      </w: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комиссии общеобразовательных дисциплин </w:t>
      </w: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Протокол заседания    № 1 от «_</w:t>
      </w:r>
      <w:r w:rsidRPr="009A40CC">
        <w:rPr>
          <w:rFonts w:ascii="Times New Roman" w:hAnsi="Times New Roman" w:cs="Times New Roman"/>
          <w:sz w:val="24"/>
          <w:szCs w:val="24"/>
          <w:u w:val="single"/>
        </w:rPr>
        <w:t>3</w:t>
      </w:r>
      <w:r w:rsidRPr="009A40CC">
        <w:rPr>
          <w:rFonts w:ascii="Times New Roman" w:hAnsi="Times New Roman" w:cs="Times New Roman"/>
          <w:sz w:val="24"/>
          <w:szCs w:val="24"/>
        </w:rPr>
        <w:t>__» ___</w:t>
      </w:r>
      <w:r w:rsidRPr="009A40CC">
        <w:rPr>
          <w:rFonts w:ascii="Times New Roman" w:hAnsi="Times New Roman" w:cs="Times New Roman"/>
          <w:sz w:val="24"/>
          <w:szCs w:val="24"/>
          <w:u w:val="single"/>
        </w:rPr>
        <w:t>09</w:t>
      </w:r>
      <w:r w:rsidRPr="009A40CC">
        <w:rPr>
          <w:rFonts w:ascii="Times New Roman" w:hAnsi="Times New Roman" w:cs="Times New Roman"/>
          <w:sz w:val="24"/>
          <w:szCs w:val="24"/>
        </w:rPr>
        <w:t>_____ 2018 г.</w:t>
      </w: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Председатель предметно-цикловой комиссии общеобразовательных дисциплин</w:t>
      </w: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u w:val="single"/>
        </w:rPr>
      </w:pP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u w:val="single"/>
        </w:rPr>
        <w:t>Тихонова Елена Викторовна</w:t>
      </w:r>
      <w:r w:rsidRPr="009A40CC">
        <w:rPr>
          <w:rFonts w:ascii="Times New Roman" w:hAnsi="Times New Roman" w:cs="Times New Roman"/>
          <w:sz w:val="24"/>
          <w:szCs w:val="24"/>
        </w:rPr>
        <w:t>_______________________</w:t>
      </w:r>
    </w:p>
    <w:p w:rsidR="009A40CC" w:rsidRPr="009A40CC" w:rsidRDefault="009A40CC" w:rsidP="009A40CC">
      <w:pPr>
        <w:widowControl w:val="0"/>
        <w:autoSpaceDE w:val="0"/>
        <w:autoSpaceDN w:val="0"/>
        <w:adjustRightInd w:val="0"/>
        <w:spacing w:after="0" w:line="240" w:lineRule="auto"/>
        <w:rPr>
          <w:rFonts w:ascii="Times New Roman" w:hAnsi="Times New Roman" w:cs="Times New Roman"/>
          <w:sz w:val="24"/>
          <w:szCs w:val="24"/>
        </w:rPr>
      </w:pPr>
    </w:p>
    <w:p w:rsidR="009A40CC" w:rsidRPr="009A40CC" w:rsidRDefault="009A40CC" w:rsidP="009A40CC">
      <w:pPr>
        <w:widowControl w:val="0"/>
        <w:autoSpaceDE w:val="0"/>
        <w:autoSpaceDN w:val="0"/>
        <w:adjustRightInd w:val="0"/>
        <w:spacing w:after="0" w:line="240" w:lineRule="auto"/>
        <w:ind w:left="500"/>
        <w:rPr>
          <w:rFonts w:ascii="Times New Roman" w:hAnsi="Times New Roman" w:cs="Times New Roman"/>
          <w:sz w:val="24"/>
          <w:szCs w:val="24"/>
        </w:rPr>
      </w:pPr>
      <w:r w:rsidRPr="009A40CC">
        <w:rPr>
          <w:rFonts w:ascii="Times New Roman" w:hAnsi="Times New Roman" w:cs="Times New Roman"/>
          <w:i/>
          <w:iCs/>
          <w:sz w:val="24"/>
          <w:szCs w:val="24"/>
        </w:rPr>
        <w:t xml:space="preserve">  Фамилия И.О.,                                              подпись</w:t>
      </w:r>
    </w:p>
    <w:p w:rsidR="009A40CC" w:rsidRPr="009A40CC" w:rsidRDefault="009A40CC" w:rsidP="009A40CC">
      <w:pPr>
        <w:autoSpaceDE w:val="0"/>
        <w:autoSpaceDN w:val="0"/>
        <w:adjustRightInd w:val="0"/>
        <w:spacing w:after="0" w:line="240" w:lineRule="auto"/>
        <w:jc w:val="both"/>
        <w:rPr>
          <w:rFonts w:ascii="Times New Roman" w:hAnsi="Times New Roman" w:cs="Times New Roman"/>
          <w:i/>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ab/>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571D25"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40CC">
        <w:rPr>
          <w:rFonts w:ascii="Times New Roman" w:hAnsi="Times New Roman" w:cs="Times New Roman"/>
          <w:sz w:val="24"/>
          <w:szCs w:val="24"/>
        </w:rPr>
        <w:lastRenderedPageBreak/>
        <w:t xml:space="preserve">                </w:t>
      </w:r>
      <w:r w:rsidR="00571D25">
        <w:rPr>
          <w:rFonts w:ascii="Times New Roman" w:hAnsi="Times New Roman" w:cs="Times New Roman"/>
          <w:sz w:val="24"/>
          <w:szCs w:val="24"/>
        </w:rPr>
        <w:t xml:space="preserve">                          </w:t>
      </w:r>
      <w:r w:rsidRPr="009A40CC">
        <w:rPr>
          <w:rFonts w:ascii="Times New Roman" w:hAnsi="Times New Roman" w:cs="Times New Roman"/>
          <w:sz w:val="24"/>
          <w:szCs w:val="24"/>
        </w:rPr>
        <w:t xml:space="preserve"> </w:t>
      </w:r>
      <w:r w:rsidRPr="009A40CC">
        <w:rPr>
          <w:rFonts w:ascii="Times New Roman" w:hAnsi="Times New Roman" w:cs="Times New Roman"/>
          <w:b/>
          <w:color w:val="000000"/>
          <w:sz w:val="24"/>
          <w:szCs w:val="24"/>
        </w:rPr>
        <w:t>СОДЕРЖАНИЕ</w:t>
      </w:r>
    </w:p>
    <w:tbl>
      <w:tblPr>
        <w:tblW w:w="0" w:type="auto"/>
        <w:tblLook w:val="01E0" w:firstRow="1" w:lastRow="1" w:firstColumn="1" w:lastColumn="1" w:noHBand="0" w:noVBand="0"/>
      </w:tblPr>
      <w:tblGrid>
        <w:gridCol w:w="7668"/>
        <w:gridCol w:w="1903"/>
      </w:tblGrid>
      <w:tr w:rsidR="009A40CC" w:rsidRPr="009A40CC" w:rsidTr="009A40CC">
        <w:tc>
          <w:tcPr>
            <w:tcW w:w="7668" w:type="dxa"/>
          </w:tcPr>
          <w:p w:rsidR="009A40CC" w:rsidRPr="009A40CC" w:rsidRDefault="009A40CC" w:rsidP="009A40CC">
            <w:pPr>
              <w:pStyle w:val="1"/>
              <w:ind w:left="284" w:firstLine="0"/>
              <w:rPr>
                <w:b/>
                <w:caps/>
                <w:color w:val="000000"/>
              </w:rPr>
            </w:pPr>
          </w:p>
        </w:tc>
        <w:tc>
          <w:tcPr>
            <w:tcW w:w="1903" w:type="dxa"/>
          </w:tcPr>
          <w:p w:rsidR="009A40CC" w:rsidRPr="009A40CC" w:rsidRDefault="009A40CC" w:rsidP="009A40CC">
            <w:pPr>
              <w:spacing w:after="0" w:line="240" w:lineRule="auto"/>
              <w:jc w:val="center"/>
              <w:rPr>
                <w:rFonts w:ascii="Times New Roman" w:hAnsi="Times New Roman" w:cs="Times New Roman"/>
                <w:color w:val="000000"/>
                <w:sz w:val="24"/>
                <w:szCs w:val="24"/>
              </w:rPr>
            </w:pPr>
            <w:r w:rsidRPr="009A40CC">
              <w:rPr>
                <w:rFonts w:ascii="Times New Roman" w:hAnsi="Times New Roman" w:cs="Times New Roman"/>
                <w:color w:val="000000"/>
                <w:sz w:val="24"/>
                <w:szCs w:val="24"/>
              </w:rPr>
              <w:t>стр.</w:t>
            </w:r>
          </w:p>
        </w:tc>
      </w:tr>
      <w:tr w:rsidR="009A40CC" w:rsidRPr="009A40CC" w:rsidTr="009A40CC">
        <w:tc>
          <w:tcPr>
            <w:tcW w:w="7668" w:type="dxa"/>
          </w:tcPr>
          <w:p w:rsidR="009A40CC" w:rsidRPr="009A40CC" w:rsidRDefault="009A40CC" w:rsidP="009A40CC">
            <w:pPr>
              <w:pStyle w:val="1"/>
              <w:numPr>
                <w:ilvl w:val="0"/>
                <w:numId w:val="3"/>
              </w:numPr>
              <w:rPr>
                <w:b/>
                <w:caps/>
                <w:color w:val="000000"/>
              </w:rPr>
            </w:pPr>
            <w:r w:rsidRPr="009A40CC">
              <w:rPr>
                <w:b/>
                <w:caps/>
                <w:color w:val="000000"/>
              </w:rPr>
              <w:t>ПАСПОРТ РАБОЧЕЙ ПРОГРАММЫ УЧЕБНОЙ ДИСЦИПЛИНЫ</w:t>
            </w:r>
          </w:p>
          <w:p w:rsidR="009A40CC" w:rsidRPr="009A40CC" w:rsidRDefault="009A40CC" w:rsidP="009A40CC">
            <w:pPr>
              <w:spacing w:after="0" w:line="240" w:lineRule="auto"/>
              <w:rPr>
                <w:rFonts w:ascii="Times New Roman" w:hAnsi="Times New Roman" w:cs="Times New Roman"/>
                <w:color w:val="000000"/>
                <w:sz w:val="24"/>
                <w:szCs w:val="24"/>
              </w:rPr>
            </w:pPr>
          </w:p>
        </w:tc>
        <w:tc>
          <w:tcPr>
            <w:tcW w:w="1903" w:type="dxa"/>
          </w:tcPr>
          <w:p w:rsidR="009A40CC" w:rsidRPr="009A40CC" w:rsidRDefault="009A40CC" w:rsidP="009A40CC">
            <w:pPr>
              <w:spacing w:after="0" w:line="240" w:lineRule="auto"/>
              <w:jc w:val="center"/>
              <w:rPr>
                <w:rFonts w:ascii="Times New Roman" w:hAnsi="Times New Roman" w:cs="Times New Roman"/>
                <w:color w:val="000000"/>
                <w:sz w:val="24"/>
                <w:szCs w:val="24"/>
              </w:rPr>
            </w:pPr>
            <w:r w:rsidRPr="009A40CC">
              <w:rPr>
                <w:rFonts w:ascii="Times New Roman" w:hAnsi="Times New Roman" w:cs="Times New Roman"/>
                <w:color w:val="000000"/>
                <w:sz w:val="24"/>
                <w:szCs w:val="24"/>
              </w:rPr>
              <w:t>4</w:t>
            </w:r>
          </w:p>
        </w:tc>
      </w:tr>
      <w:tr w:rsidR="009A40CC" w:rsidRPr="009A40CC" w:rsidTr="009A40CC">
        <w:tc>
          <w:tcPr>
            <w:tcW w:w="7668" w:type="dxa"/>
          </w:tcPr>
          <w:p w:rsidR="009A40CC" w:rsidRPr="009A40CC" w:rsidRDefault="009A40CC" w:rsidP="009A40CC">
            <w:pPr>
              <w:pStyle w:val="1"/>
              <w:numPr>
                <w:ilvl w:val="0"/>
                <w:numId w:val="3"/>
              </w:numPr>
              <w:rPr>
                <w:b/>
                <w:caps/>
                <w:color w:val="000000"/>
              </w:rPr>
            </w:pPr>
            <w:r w:rsidRPr="009A40CC">
              <w:rPr>
                <w:b/>
                <w:caps/>
                <w:color w:val="000000"/>
              </w:rPr>
              <w:t>СТРУКТУРА и содержание УЧЕБНОЙ ДИСЦИПЛИНЫ</w:t>
            </w:r>
          </w:p>
          <w:p w:rsidR="009A40CC" w:rsidRPr="009A40CC" w:rsidRDefault="009A40CC" w:rsidP="009A40CC">
            <w:pPr>
              <w:pStyle w:val="1"/>
              <w:ind w:left="284" w:firstLine="0"/>
              <w:rPr>
                <w:b/>
                <w:caps/>
                <w:color w:val="000000"/>
              </w:rPr>
            </w:pPr>
          </w:p>
        </w:tc>
        <w:tc>
          <w:tcPr>
            <w:tcW w:w="1903" w:type="dxa"/>
          </w:tcPr>
          <w:p w:rsidR="009A40CC" w:rsidRPr="009A40CC" w:rsidRDefault="009A40CC" w:rsidP="009A40CC">
            <w:pPr>
              <w:spacing w:after="0" w:line="240" w:lineRule="auto"/>
              <w:jc w:val="center"/>
              <w:rPr>
                <w:rFonts w:ascii="Times New Roman" w:hAnsi="Times New Roman" w:cs="Times New Roman"/>
                <w:color w:val="000000"/>
                <w:sz w:val="24"/>
                <w:szCs w:val="24"/>
              </w:rPr>
            </w:pPr>
            <w:r w:rsidRPr="009A40CC">
              <w:rPr>
                <w:rFonts w:ascii="Times New Roman" w:hAnsi="Times New Roman" w:cs="Times New Roman"/>
                <w:color w:val="000000"/>
                <w:sz w:val="24"/>
                <w:szCs w:val="24"/>
              </w:rPr>
              <w:t>8</w:t>
            </w:r>
          </w:p>
        </w:tc>
      </w:tr>
      <w:tr w:rsidR="009A40CC" w:rsidRPr="009A40CC" w:rsidTr="009A40CC">
        <w:trPr>
          <w:trHeight w:val="670"/>
        </w:trPr>
        <w:tc>
          <w:tcPr>
            <w:tcW w:w="7668"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A40CC">
              <w:rPr>
                <w:rFonts w:ascii="Times New Roman" w:hAnsi="Times New Roman" w:cs="Times New Roman"/>
                <w:b/>
                <w:sz w:val="24"/>
                <w:szCs w:val="24"/>
              </w:rPr>
              <w:t xml:space="preserve">    </w:t>
            </w:r>
            <w:r w:rsidRPr="009A40CC">
              <w:rPr>
                <w:rFonts w:ascii="Times New Roman" w:hAnsi="Times New Roman" w:cs="Times New Roman"/>
                <w:b/>
                <w:caps/>
                <w:color w:val="000000"/>
                <w:sz w:val="24"/>
                <w:szCs w:val="24"/>
              </w:rPr>
              <w:t xml:space="preserve">3.УСЛОВИЯ РЕАЛИЗАЦИИ                                                                                                                        </w:t>
            </w:r>
          </w:p>
        </w:tc>
        <w:tc>
          <w:tcPr>
            <w:tcW w:w="1903" w:type="dxa"/>
          </w:tcPr>
          <w:p w:rsidR="009A40CC" w:rsidRPr="009A40CC" w:rsidRDefault="009A40CC" w:rsidP="009A40CC">
            <w:pPr>
              <w:spacing w:after="0" w:line="240" w:lineRule="auto"/>
              <w:jc w:val="center"/>
              <w:rPr>
                <w:rFonts w:ascii="Times New Roman" w:hAnsi="Times New Roman" w:cs="Times New Roman"/>
                <w:color w:val="000000"/>
                <w:sz w:val="24"/>
                <w:szCs w:val="24"/>
              </w:rPr>
            </w:pPr>
            <w:r w:rsidRPr="009A40CC">
              <w:rPr>
                <w:rFonts w:ascii="Times New Roman" w:hAnsi="Times New Roman" w:cs="Times New Roman"/>
                <w:color w:val="000000"/>
                <w:sz w:val="24"/>
                <w:szCs w:val="24"/>
              </w:rPr>
              <w:t>16</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jc w:val="center"/>
              <w:rPr>
                <w:rFonts w:ascii="Times New Roman" w:hAnsi="Times New Roman" w:cs="Times New Roman"/>
                <w:sz w:val="24"/>
                <w:szCs w:val="24"/>
              </w:rPr>
            </w:pPr>
          </w:p>
        </w:tc>
      </w:tr>
      <w:tr w:rsidR="009A40CC" w:rsidRPr="009A40CC" w:rsidTr="009A40CC">
        <w:tc>
          <w:tcPr>
            <w:tcW w:w="7668" w:type="dxa"/>
          </w:tcPr>
          <w:p w:rsidR="009A40CC" w:rsidRPr="009A40CC" w:rsidRDefault="009A40CC" w:rsidP="009A40CC">
            <w:pPr>
              <w:pStyle w:val="1"/>
              <w:numPr>
                <w:ilvl w:val="0"/>
                <w:numId w:val="3"/>
              </w:numPr>
              <w:rPr>
                <w:b/>
                <w:caps/>
                <w:color w:val="000000"/>
              </w:rPr>
            </w:pPr>
            <w:r w:rsidRPr="009A40CC">
              <w:rPr>
                <w:b/>
                <w:caps/>
                <w:color w:val="000000"/>
              </w:rPr>
              <w:t>Контроль и оценка результатов Освоения учебной дисциплины</w:t>
            </w:r>
          </w:p>
          <w:p w:rsidR="009A40CC" w:rsidRPr="009A40CC" w:rsidRDefault="009A40CC" w:rsidP="009A40CC">
            <w:pPr>
              <w:pStyle w:val="1"/>
              <w:ind w:left="284" w:firstLine="0"/>
              <w:rPr>
                <w:b/>
                <w:caps/>
                <w:color w:val="000000"/>
              </w:rPr>
            </w:pPr>
          </w:p>
        </w:tc>
        <w:tc>
          <w:tcPr>
            <w:tcW w:w="1903" w:type="dxa"/>
          </w:tcPr>
          <w:p w:rsidR="009A40CC" w:rsidRPr="009A40CC" w:rsidRDefault="009A40CC" w:rsidP="009A40CC">
            <w:pPr>
              <w:spacing w:after="0" w:line="240" w:lineRule="auto"/>
              <w:rPr>
                <w:rFonts w:ascii="Times New Roman" w:hAnsi="Times New Roman" w:cs="Times New Roman"/>
                <w:color w:val="000000"/>
                <w:sz w:val="24"/>
                <w:szCs w:val="24"/>
              </w:rPr>
            </w:pPr>
            <w:r w:rsidRPr="009A40CC">
              <w:rPr>
                <w:rFonts w:ascii="Times New Roman" w:hAnsi="Times New Roman" w:cs="Times New Roman"/>
                <w:color w:val="000000"/>
                <w:sz w:val="24"/>
                <w:szCs w:val="24"/>
              </w:rPr>
              <w:t xml:space="preserve">           18</w:t>
            </w:r>
          </w:p>
        </w:tc>
      </w:tr>
    </w:tbl>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571D25" w:rsidRDefault="00571D25"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i/>
          <w:sz w:val="24"/>
          <w:szCs w:val="24"/>
        </w:rPr>
      </w:pPr>
    </w:p>
    <w:p w:rsidR="009A40CC" w:rsidRPr="009A40CC" w:rsidRDefault="009A40CC" w:rsidP="00571D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r w:rsidRPr="009A40CC">
        <w:rPr>
          <w:rFonts w:ascii="Times New Roman" w:hAnsi="Times New Roman" w:cs="Times New Roman"/>
          <w:b/>
          <w:caps/>
          <w:sz w:val="24"/>
          <w:szCs w:val="24"/>
        </w:rPr>
        <w:lastRenderedPageBreak/>
        <w:t>1. паспорт Рабочей ПРОГРАММЫ УЧЕБНОЙ ДИСЦИПЛИНЫ</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Физическая культура</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b/>
          <w:sz w:val="24"/>
          <w:szCs w:val="24"/>
        </w:rPr>
      </w:pP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b/>
          <w:sz w:val="24"/>
          <w:szCs w:val="24"/>
        </w:rPr>
      </w:pPr>
      <w:r w:rsidRPr="009A40CC">
        <w:rPr>
          <w:rFonts w:ascii="Times New Roman" w:hAnsi="Times New Roman" w:cs="Times New Roman"/>
          <w:b/>
          <w:sz w:val="24"/>
          <w:szCs w:val="24"/>
        </w:rPr>
        <w:t>1.1. Область применения рабочей программы</w:t>
      </w:r>
    </w:p>
    <w:p w:rsidR="009A40CC" w:rsidRPr="009A40CC" w:rsidRDefault="009A40CC" w:rsidP="009A40CC">
      <w:pPr>
        <w:pStyle w:val="a3"/>
        <w:spacing w:before="0" w:beforeAutospacing="0" w:after="0" w:afterAutospacing="0"/>
        <w:ind w:firstLine="708"/>
        <w:jc w:val="both"/>
        <w:rPr>
          <w:color w:val="000000"/>
        </w:rPr>
      </w:pPr>
      <w:r w:rsidRPr="009A40CC">
        <w:t>Рабочая программа общеобразовательной учебной дисциплины «Физическая культура» предназначена для организации занятий по физической культуре при реализации образовательной программы среднего общего образования в пределах освоения основной профессиональной образовательной программы СПО (далее – ОПОП СПО) на базе основного общего образования при подготовке специалистов среднего звена</w:t>
      </w:r>
      <w:r w:rsidRPr="009A40CC">
        <w:rPr>
          <w:color w:val="000000"/>
        </w:rPr>
        <w:t>.</w:t>
      </w:r>
    </w:p>
    <w:p w:rsidR="009A40CC" w:rsidRPr="009A40CC" w:rsidRDefault="009A40CC" w:rsidP="009A40CC">
      <w:pPr>
        <w:pStyle w:val="a3"/>
        <w:spacing w:before="0" w:beforeAutospacing="0" w:after="0" w:afterAutospacing="0"/>
        <w:ind w:firstLine="708"/>
        <w:jc w:val="both"/>
      </w:pPr>
      <w:r w:rsidRPr="009A40CC">
        <w:t xml:space="preserve">В рабочую программу общеобразовательной учебной дисциплины «Физическая культура» включено содержание, направленное на формирование у студентов компетенций, необходимых для качественного освоения ОПОП СПО – программы подготовки специалистов среднего звена (ППССЗ) на базе основного общего образования с получением среднего общего образования. </w:t>
      </w:r>
    </w:p>
    <w:p w:rsidR="009A40CC" w:rsidRPr="009A40CC" w:rsidRDefault="009A40CC" w:rsidP="009A40CC">
      <w:pPr>
        <w:pStyle w:val="a3"/>
        <w:spacing w:before="0" w:beforeAutospacing="0" w:after="0" w:afterAutospacing="0"/>
        <w:jc w:val="both"/>
      </w:pPr>
    </w:p>
    <w:p w:rsidR="009A40CC" w:rsidRPr="009A40CC" w:rsidRDefault="009A40CC" w:rsidP="009A40CC">
      <w:pPr>
        <w:pStyle w:val="a3"/>
        <w:spacing w:before="0" w:beforeAutospacing="0" w:after="0" w:afterAutospacing="0"/>
        <w:jc w:val="both"/>
      </w:pPr>
      <w:r w:rsidRPr="009A40CC">
        <w:rPr>
          <w:b/>
        </w:rPr>
        <w:t xml:space="preserve">1.2. Место учебной дисциплины в структуре основной профессиональной образовательной программы. </w:t>
      </w:r>
    </w:p>
    <w:p w:rsidR="009A40CC" w:rsidRPr="009A40CC" w:rsidRDefault="009A40CC" w:rsidP="009A40CC">
      <w:pPr>
        <w:autoSpaceDE w:val="0"/>
        <w:autoSpaceDN w:val="0"/>
        <w:adjustRightInd w:val="0"/>
        <w:spacing w:after="0" w:line="240" w:lineRule="auto"/>
        <w:ind w:firstLine="708"/>
        <w:jc w:val="both"/>
        <w:rPr>
          <w:rFonts w:ascii="Times New Roman" w:hAnsi="Times New Roman" w:cs="Times New Roman"/>
          <w:sz w:val="24"/>
          <w:szCs w:val="24"/>
        </w:rPr>
      </w:pPr>
      <w:r w:rsidRPr="009A40CC">
        <w:rPr>
          <w:rFonts w:ascii="Times New Roman" w:hAnsi="Times New Roman" w:cs="Times New Roman"/>
          <w:sz w:val="24"/>
          <w:szCs w:val="24"/>
        </w:rPr>
        <w:t>Интегрированная учебная дисциплина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ab/>
        <w:t>В учебном плане ОПОП СПО (ППССЗ)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специальности СПО 07.02.01 Архитектура (по отраслям) выбран технический   профиль.</w:t>
      </w:r>
    </w:p>
    <w:p w:rsidR="009A40CC" w:rsidRPr="009A40CC" w:rsidRDefault="009A40CC" w:rsidP="009A40CC">
      <w:pPr>
        <w:autoSpaceDE w:val="0"/>
        <w:autoSpaceDN w:val="0"/>
        <w:adjustRightInd w:val="0"/>
        <w:spacing w:after="0" w:line="240" w:lineRule="auto"/>
        <w:rPr>
          <w:rFonts w:ascii="Times New Roman" w:hAnsi="Times New Roman" w:cs="Times New Roman"/>
          <w:b/>
          <w:sz w:val="24"/>
          <w:szCs w:val="24"/>
        </w:rPr>
      </w:pPr>
    </w:p>
    <w:p w:rsidR="009A40CC" w:rsidRPr="009A40CC" w:rsidRDefault="009A40CC" w:rsidP="009A40CC">
      <w:pPr>
        <w:autoSpaceDE w:val="0"/>
        <w:autoSpaceDN w:val="0"/>
        <w:adjustRightInd w:val="0"/>
        <w:spacing w:after="0" w:line="240" w:lineRule="auto"/>
        <w:rPr>
          <w:rFonts w:ascii="Times New Roman" w:hAnsi="Times New Roman" w:cs="Times New Roman"/>
          <w:b/>
          <w:sz w:val="24"/>
          <w:szCs w:val="24"/>
        </w:rPr>
      </w:pPr>
      <w:r w:rsidRPr="009A40CC">
        <w:rPr>
          <w:rFonts w:ascii="Times New Roman" w:hAnsi="Times New Roman" w:cs="Times New Roman"/>
          <w:b/>
          <w:sz w:val="24"/>
          <w:szCs w:val="24"/>
        </w:rPr>
        <w:t xml:space="preserve">1.3. Цели и задачи учебной дисциплины – требования к результатам освоения дисциплины. </w:t>
      </w:r>
    </w:p>
    <w:p w:rsidR="009A40CC" w:rsidRPr="009A40CC" w:rsidRDefault="009A40CC" w:rsidP="009A40CC">
      <w:pPr>
        <w:autoSpaceDE w:val="0"/>
        <w:autoSpaceDN w:val="0"/>
        <w:adjustRightInd w:val="0"/>
        <w:spacing w:after="0" w:line="240" w:lineRule="auto"/>
        <w:rPr>
          <w:rFonts w:ascii="Times New Roman" w:hAnsi="Times New Roman" w:cs="Times New Roman"/>
          <w:b/>
          <w:sz w:val="24"/>
          <w:szCs w:val="24"/>
        </w:rPr>
      </w:pPr>
    </w:p>
    <w:p w:rsidR="009A40CC" w:rsidRPr="009A40CC" w:rsidRDefault="009A40CC" w:rsidP="009A40CC">
      <w:pPr>
        <w:autoSpaceDE w:val="0"/>
        <w:autoSpaceDN w:val="0"/>
        <w:adjustRightInd w:val="0"/>
        <w:spacing w:after="0" w:line="240" w:lineRule="auto"/>
        <w:ind w:firstLine="708"/>
        <w:jc w:val="both"/>
        <w:rPr>
          <w:rFonts w:ascii="Times New Roman" w:hAnsi="Times New Roman" w:cs="Times New Roman"/>
          <w:bCs/>
          <w:sz w:val="24"/>
          <w:szCs w:val="24"/>
        </w:rPr>
      </w:pPr>
      <w:r w:rsidRPr="009A40CC">
        <w:rPr>
          <w:rFonts w:ascii="Times New Roman" w:hAnsi="Times New Roman" w:cs="Times New Roman"/>
          <w:sz w:val="24"/>
          <w:szCs w:val="24"/>
        </w:rPr>
        <w:t xml:space="preserve">Содержание рабочей программы общеобразовательной учебной дисциплины «Физическая культура» направлено на достижение следующих </w:t>
      </w:r>
      <w:r w:rsidRPr="009A40CC">
        <w:rPr>
          <w:rFonts w:ascii="Times New Roman" w:hAnsi="Times New Roman" w:cs="Times New Roman"/>
          <w:bCs/>
          <w:sz w:val="24"/>
          <w:szCs w:val="24"/>
        </w:rPr>
        <w:t>целей:</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•формирование физической культуры личности будущего профессионала, востребованного на современном рынке труда;</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освоение системы знаний о занятиях физической культурой, их роли и значении в формировании здорового образа жизни и социальных ориентаций;</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9A40CC">
        <w:rPr>
          <w:rFonts w:ascii="Times New Roman" w:hAnsi="Times New Roman" w:cs="Times New Roman"/>
          <w:sz w:val="24"/>
          <w:szCs w:val="24"/>
        </w:rPr>
        <w:tab/>
        <w:t xml:space="preserve">В результате освоения общеобразовательной учебной дисциплины «Физическая культура» обучающийся должен   достичь следующих </w:t>
      </w:r>
      <w:r w:rsidRPr="009A40CC">
        <w:rPr>
          <w:rFonts w:ascii="Times New Roman" w:hAnsi="Times New Roman" w:cs="Times New Roman"/>
          <w:b/>
          <w:bCs/>
          <w:sz w:val="24"/>
          <w:szCs w:val="24"/>
        </w:rPr>
        <w:t>результатов:</w:t>
      </w:r>
    </w:p>
    <w:p w:rsidR="009A40CC" w:rsidRPr="009A40CC" w:rsidRDefault="009A40CC" w:rsidP="009A40CC">
      <w:pPr>
        <w:numPr>
          <w:ilvl w:val="0"/>
          <w:numId w:val="20"/>
        </w:numPr>
        <w:autoSpaceDE w:val="0"/>
        <w:autoSpaceDN w:val="0"/>
        <w:adjustRightInd w:val="0"/>
        <w:spacing w:after="0" w:line="240" w:lineRule="auto"/>
        <w:jc w:val="both"/>
        <w:rPr>
          <w:rFonts w:ascii="Times New Roman" w:hAnsi="Times New Roman" w:cs="Times New Roman"/>
          <w:b/>
          <w:bCs/>
          <w:sz w:val="24"/>
          <w:szCs w:val="24"/>
        </w:rPr>
      </w:pPr>
      <w:r w:rsidRPr="009A40CC">
        <w:rPr>
          <w:rFonts w:ascii="Times New Roman" w:hAnsi="Times New Roman" w:cs="Times New Roman"/>
          <w:b/>
          <w:bCs/>
          <w:i/>
          <w:iCs/>
          <w:sz w:val="24"/>
          <w:szCs w:val="24"/>
        </w:rPr>
        <w:lastRenderedPageBreak/>
        <w:t>личностных</w:t>
      </w:r>
      <w:r w:rsidRPr="009A40CC">
        <w:rPr>
          <w:rFonts w:ascii="Times New Roman" w:hAnsi="Times New Roman" w:cs="Times New Roman"/>
          <w:b/>
          <w:bCs/>
          <w:sz w:val="24"/>
          <w:szCs w:val="24"/>
        </w:rPr>
        <w:t>:</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готовность и способность обучающихся к саморазвитию и личностному самоопределению;</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 логической и профессиональной направленностью, неприятию вредных привычек: курения, алкоголя, наркотиков;</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потребность к самостоятельному использованию физической культуры как составляющей доминанты здоровья;</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приобретение личного опыта творческого использования профессионально-оздоровительных средств и методов двигательной активности;</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 xml:space="preserve">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w:t>
      </w:r>
      <w:r w:rsidR="00C276D6" w:rsidRPr="009A40CC">
        <w:rPr>
          <w:rFonts w:ascii="Times New Roman" w:hAnsi="Times New Roman" w:cs="Times New Roman"/>
          <w:sz w:val="24"/>
          <w:szCs w:val="24"/>
        </w:rPr>
        <w:t>активности,</w:t>
      </w:r>
      <w:r w:rsidRPr="009A40CC">
        <w:rPr>
          <w:rFonts w:ascii="Times New Roman" w:hAnsi="Times New Roman" w:cs="Times New Roman"/>
          <w:sz w:val="24"/>
          <w:szCs w:val="24"/>
        </w:rPr>
        <w:t xml:space="preserve"> способности их использования в социальной, в том числе профессиональной, практике;</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готовность самостоятельно использовать в трудовых и жизненных ситуациях навыки профессиональной адаптивной физической культуры;</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умение оказывать первую помощь при занятиях спортивно-оздоровительной деятельностью;</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патриотизм, уважение к своему народу, чувство ответственности перед Родиной;</w:t>
      </w:r>
    </w:p>
    <w:p w:rsidR="009A40CC" w:rsidRPr="009A40CC" w:rsidRDefault="009A40CC" w:rsidP="009A40CC">
      <w:pPr>
        <w:numPr>
          <w:ilvl w:val="0"/>
          <w:numId w:val="22"/>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готовность к служению Отечеству, его защите.</w:t>
      </w:r>
    </w:p>
    <w:p w:rsidR="009A40CC" w:rsidRPr="009A40CC" w:rsidRDefault="009A40CC" w:rsidP="009A40CC">
      <w:pPr>
        <w:numPr>
          <w:ilvl w:val="0"/>
          <w:numId w:val="20"/>
        </w:numPr>
        <w:autoSpaceDE w:val="0"/>
        <w:autoSpaceDN w:val="0"/>
        <w:adjustRightInd w:val="0"/>
        <w:spacing w:after="0" w:line="240" w:lineRule="auto"/>
        <w:jc w:val="both"/>
        <w:rPr>
          <w:rFonts w:ascii="Times New Roman" w:hAnsi="Times New Roman" w:cs="Times New Roman"/>
          <w:b/>
          <w:bCs/>
          <w:sz w:val="24"/>
          <w:szCs w:val="24"/>
        </w:rPr>
      </w:pPr>
      <w:r w:rsidRPr="009A40CC">
        <w:rPr>
          <w:rFonts w:ascii="Times New Roman" w:hAnsi="Times New Roman" w:cs="Times New Roman"/>
          <w:b/>
          <w:bCs/>
          <w:i/>
          <w:iCs/>
          <w:sz w:val="24"/>
          <w:szCs w:val="24"/>
        </w:rPr>
        <w:t>мета предметных</w:t>
      </w:r>
      <w:r w:rsidRPr="009A40CC">
        <w:rPr>
          <w:rFonts w:ascii="Times New Roman" w:hAnsi="Times New Roman" w:cs="Times New Roman"/>
          <w:b/>
          <w:bCs/>
          <w:sz w:val="24"/>
          <w:szCs w:val="24"/>
        </w:rPr>
        <w:t>:</w:t>
      </w:r>
    </w:p>
    <w:p w:rsidR="009A40CC" w:rsidRPr="009A40CC" w:rsidRDefault="009A40CC" w:rsidP="009A40CC">
      <w:pPr>
        <w:numPr>
          <w:ilvl w:val="0"/>
          <w:numId w:val="23"/>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способность использовать меж 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практики;</w:t>
      </w:r>
    </w:p>
    <w:p w:rsidR="009A40CC" w:rsidRPr="009A40CC" w:rsidRDefault="009A40CC" w:rsidP="009A40CC">
      <w:pPr>
        <w:numPr>
          <w:ilvl w:val="0"/>
          <w:numId w:val="23"/>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 xml:space="preserve"> 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9A40CC" w:rsidRPr="009A40CC" w:rsidRDefault="009A40CC" w:rsidP="009A40CC">
      <w:pPr>
        <w:numPr>
          <w:ilvl w:val="0"/>
          <w:numId w:val="23"/>
        </w:numPr>
        <w:tabs>
          <w:tab w:val="left" w:pos="284"/>
        </w:tabs>
        <w:autoSpaceDE w:val="0"/>
        <w:autoSpaceDN w:val="0"/>
        <w:adjustRightInd w:val="0"/>
        <w:spacing w:after="0" w:line="240" w:lineRule="auto"/>
        <w:ind w:left="0" w:firstLine="0"/>
        <w:rPr>
          <w:rFonts w:ascii="Times New Roman" w:hAnsi="Times New Roman" w:cs="Times New Roman"/>
          <w:sz w:val="24"/>
          <w:szCs w:val="24"/>
        </w:rPr>
      </w:pPr>
      <w:r w:rsidRPr="009A40CC">
        <w:rPr>
          <w:rFonts w:ascii="Times New Roman" w:hAnsi="Times New Roman" w:cs="Times New Roman"/>
          <w:sz w:val="24"/>
          <w:szCs w:val="24"/>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9A40CC" w:rsidRPr="009A40CC" w:rsidRDefault="009A40CC" w:rsidP="009A40CC">
      <w:pPr>
        <w:numPr>
          <w:ilvl w:val="0"/>
          <w:numId w:val="23"/>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rsidR="009A40CC" w:rsidRPr="009A40CC" w:rsidRDefault="009A40CC" w:rsidP="009A40CC">
      <w:pPr>
        <w:numPr>
          <w:ilvl w:val="0"/>
          <w:numId w:val="23"/>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A40CC" w:rsidRPr="009A40CC" w:rsidRDefault="009A40CC" w:rsidP="009A40CC">
      <w:pPr>
        <w:numPr>
          <w:ilvl w:val="0"/>
          <w:numId w:val="23"/>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умение определять назначение и функции различных социальных, экономических и правовых институтов;</w:t>
      </w:r>
    </w:p>
    <w:p w:rsidR="009A40CC" w:rsidRPr="009A40CC" w:rsidRDefault="009A40CC" w:rsidP="009A40CC">
      <w:pPr>
        <w:numPr>
          <w:ilvl w:val="0"/>
          <w:numId w:val="20"/>
        </w:numPr>
        <w:autoSpaceDE w:val="0"/>
        <w:autoSpaceDN w:val="0"/>
        <w:adjustRightInd w:val="0"/>
        <w:spacing w:after="0" w:line="240" w:lineRule="auto"/>
        <w:jc w:val="both"/>
        <w:rPr>
          <w:rFonts w:ascii="Times New Roman" w:hAnsi="Times New Roman" w:cs="Times New Roman"/>
          <w:b/>
          <w:bCs/>
          <w:sz w:val="24"/>
          <w:szCs w:val="24"/>
        </w:rPr>
      </w:pPr>
      <w:r w:rsidRPr="009A40CC">
        <w:rPr>
          <w:rFonts w:ascii="Times New Roman" w:hAnsi="Times New Roman" w:cs="Times New Roman"/>
          <w:b/>
          <w:bCs/>
          <w:i/>
          <w:iCs/>
          <w:sz w:val="24"/>
          <w:szCs w:val="24"/>
        </w:rPr>
        <w:t>предметных</w:t>
      </w:r>
      <w:r w:rsidRPr="009A40CC">
        <w:rPr>
          <w:rFonts w:ascii="Times New Roman" w:hAnsi="Times New Roman" w:cs="Times New Roman"/>
          <w:b/>
          <w:bCs/>
          <w:sz w:val="24"/>
          <w:szCs w:val="24"/>
        </w:rPr>
        <w:t>:</w:t>
      </w:r>
    </w:p>
    <w:p w:rsidR="009A40CC" w:rsidRPr="009A40CC" w:rsidRDefault="009A40CC" w:rsidP="009A40CC">
      <w:pPr>
        <w:numPr>
          <w:ilvl w:val="0"/>
          <w:numId w:val="24"/>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9A40CC" w:rsidRPr="009A40CC" w:rsidRDefault="009A40CC" w:rsidP="009A40CC">
      <w:pPr>
        <w:numPr>
          <w:ilvl w:val="0"/>
          <w:numId w:val="24"/>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владение базовым понятийным аппаратом социальных наук;</w:t>
      </w:r>
    </w:p>
    <w:p w:rsidR="009A40CC" w:rsidRPr="009A40CC" w:rsidRDefault="009A40CC" w:rsidP="009A40CC">
      <w:pPr>
        <w:numPr>
          <w:ilvl w:val="0"/>
          <w:numId w:val="24"/>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9A40CC" w:rsidRPr="009A40CC" w:rsidRDefault="009A40CC" w:rsidP="009A40CC">
      <w:pPr>
        <w:numPr>
          <w:ilvl w:val="0"/>
          <w:numId w:val="24"/>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lastRenderedPageBreak/>
        <w:t>владение основными способностями самоконтроля индивидуальных показателей здоровья, умственной и физической работоспособности, физического развития и физических качеств;</w:t>
      </w:r>
    </w:p>
    <w:p w:rsidR="009A40CC" w:rsidRPr="009A40CC" w:rsidRDefault="009A40CC" w:rsidP="009A40CC">
      <w:pPr>
        <w:numPr>
          <w:ilvl w:val="0"/>
          <w:numId w:val="24"/>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9A40CC" w:rsidRPr="009A40CC" w:rsidRDefault="009A40CC" w:rsidP="009A40CC">
      <w:pPr>
        <w:numPr>
          <w:ilvl w:val="0"/>
          <w:numId w:val="24"/>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9A40CC">
        <w:rPr>
          <w:rFonts w:ascii="Times New Roman" w:hAnsi="Times New Roman" w:cs="Times New Roman"/>
          <w:sz w:val="24"/>
          <w:szCs w:val="24"/>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ГТО.</w:t>
      </w:r>
    </w:p>
    <w:p w:rsidR="009A40CC" w:rsidRPr="009A40CC" w:rsidRDefault="009A40CC" w:rsidP="009A40CC">
      <w:pPr>
        <w:autoSpaceDE w:val="0"/>
        <w:autoSpaceDN w:val="0"/>
        <w:adjustRightInd w:val="0"/>
        <w:spacing w:after="0" w:line="240" w:lineRule="auto"/>
        <w:jc w:val="both"/>
        <w:rPr>
          <w:rFonts w:ascii="Times New Roman" w:hAnsi="Times New Roman" w:cs="Times New Roman"/>
          <w:color w:val="000000"/>
          <w:sz w:val="24"/>
          <w:szCs w:val="24"/>
        </w:rPr>
      </w:pPr>
      <w:r w:rsidRPr="009A40CC">
        <w:rPr>
          <w:rFonts w:ascii="Times New Roman" w:hAnsi="Times New Roman" w:cs="Times New Roman"/>
          <w:sz w:val="24"/>
          <w:szCs w:val="24"/>
        </w:rPr>
        <w:t xml:space="preserve">  </w:t>
      </w:r>
      <w:r w:rsidRPr="009A40CC">
        <w:rPr>
          <w:rFonts w:ascii="Times New Roman" w:hAnsi="Times New Roman" w:cs="Times New Roman"/>
          <w:b/>
          <w:sz w:val="24"/>
          <w:szCs w:val="24"/>
        </w:rPr>
        <w:t>1.4</w:t>
      </w:r>
      <w:r w:rsidRPr="009A40CC">
        <w:rPr>
          <w:rFonts w:ascii="Times New Roman" w:eastAsia="Calibri" w:hAnsi="Times New Roman" w:cs="Times New Roman"/>
          <w:color w:val="000000"/>
          <w:sz w:val="24"/>
          <w:szCs w:val="24"/>
          <w:shd w:val="clear" w:color="auto" w:fill="FFFFFF"/>
        </w:rPr>
        <w:t xml:space="preserve"> </w:t>
      </w:r>
      <w:r w:rsidRPr="009A40CC">
        <w:rPr>
          <w:rFonts w:ascii="Times New Roman" w:eastAsia="Calibri" w:hAnsi="Times New Roman" w:cs="Times New Roman"/>
          <w:b/>
          <w:i/>
          <w:iCs/>
          <w:color w:val="000000"/>
          <w:sz w:val="24"/>
          <w:szCs w:val="24"/>
          <w:shd w:val="clear" w:color="auto" w:fill="FFFFFF"/>
          <w:lang w:eastAsia="en-US"/>
        </w:rPr>
        <w:t>Контроль и оценка результатов освоения учебной дисциплины</w:t>
      </w:r>
      <w:r w:rsidRPr="009A40CC">
        <w:rPr>
          <w:rFonts w:ascii="Times New Roman" w:eastAsia="Calibri" w:hAnsi="Times New Roman" w:cs="Times New Roman"/>
          <w:i/>
          <w:iCs/>
          <w:color w:val="000000"/>
          <w:sz w:val="24"/>
          <w:szCs w:val="24"/>
          <w:shd w:val="clear" w:color="auto" w:fill="FFFFFF"/>
          <w:lang w:eastAsia="en-US"/>
        </w:rPr>
        <w:t xml:space="preserve"> осуществляется</w:t>
      </w:r>
      <w:r w:rsidRPr="009A40CC">
        <w:rPr>
          <w:rFonts w:ascii="Times New Roman" w:eastAsia="Calibri" w:hAnsi="Times New Roman" w:cs="Times New Roman"/>
          <w:color w:val="000000"/>
          <w:sz w:val="24"/>
          <w:szCs w:val="24"/>
          <w:shd w:val="clear" w:color="auto" w:fill="FFFFFF"/>
          <w:lang w:eastAsia="en-US"/>
        </w:rPr>
        <w:t xml:space="preserve"> преподавателем в процессе проведения практических занятий, контрольных работ, диагностического тестирования, а также выполнения обучающимися индивидуальных заданий, проектов, исследований.</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 xml:space="preserve">   В результате изучения учебного предмета «Физическая культура» на уровне среднего общего образования, обучающийся научится:</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-определять влияние о оздоровительные системы физического воспитания на укрепление здоровья, профилактику профессиональных заболеваний и вредных привычек;</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-знать способы контроля и оценки физического развития и физической подготовленности;</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-знать правила и способы планирования системы индивидуальных занятий физическими упражнениями общей, профессионально-прикладной и оздоровительно корригирующей направленности;</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-характеризовать индивидуальные особенности физического и психического развития;</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-характеризовать основные формы организации занятий физической культуры, определять их целевое назначение и знать особенности их проведения;</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-составлять и выполнять индивидуальные ориентированные комплексы оздоровительной и адаптивной физической культуры;</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-выполнять комплексы упражнений традиционных и современных оздоровительных систем физического воспитания;</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-выполнять технические действия и тактические приемы базовых видов спорта, применять их в игровой и соревновательной деятельности;</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-практически использовать приемы самомассажа и релаксации;</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-практически использовать приемы защиты и самообороны;</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-составлять и проводить комплексы физических упражнений различной направленности;</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-определять уровни индивидуального физического развития и развития физических качеств;</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-проводить мероприятия по профилактики травматизма во время занятий физическими упражнениями;</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color w:val="231F20"/>
          <w:sz w:val="24"/>
          <w:szCs w:val="24"/>
        </w:rPr>
        <w:t>-владеть техникой выполнения тестовых испытаний Всероссийского физкультурно-оздоровительного комплекса «Готов к труду и обороне» (ГТО);</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9A40CC">
        <w:rPr>
          <w:rFonts w:ascii="Times New Roman" w:hAnsi="Times New Roman" w:cs="Times New Roman"/>
          <w:color w:val="231F20"/>
          <w:sz w:val="24"/>
          <w:szCs w:val="24"/>
        </w:rPr>
        <w:t xml:space="preserve">       </w:t>
      </w:r>
      <w:r w:rsidRPr="009A40CC">
        <w:rPr>
          <w:rFonts w:ascii="Times New Roman" w:hAnsi="Times New Roman" w:cs="Times New Roman"/>
          <w:sz w:val="24"/>
          <w:szCs w:val="24"/>
        </w:rPr>
        <w:t xml:space="preserve">В результате освоения учебной дисциплины «Физическая </w:t>
      </w:r>
      <w:r w:rsidR="00C276D6" w:rsidRPr="009A40CC">
        <w:rPr>
          <w:rFonts w:ascii="Times New Roman" w:hAnsi="Times New Roman" w:cs="Times New Roman"/>
          <w:sz w:val="24"/>
          <w:szCs w:val="24"/>
        </w:rPr>
        <w:t>культура»</w:t>
      </w:r>
      <w:r w:rsidRPr="009A40CC">
        <w:rPr>
          <w:rFonts w:ascii="Times New Roman" w:hAnsi="Times New Roman" w:cs="Times New Roman"/>
          <w:sz w:val="24"/>
          <w:szCs w:val="24"/>
        </w:rPr>
        <w:t xml:space="preserve"> обучающийся </w:t>
      </w:r>
      <w:r w:rsidRPr="009A40CC">
        <w:rPr>
          <w:rFonts w:ascii="Times New Roman" w:hAnsi="Times New Roman" w:cs="Times New Roman"/>
          <w:b/>
          <w:sz w:val="24"/>
          <w:szCs w:val="24"/>
        </w:rPr>
        <w:t>должен знать и уметь:</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-современного состояния физической культуры и спорта;</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-оздоровительных систем физического воспитания;</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форм и содержания упражнений;</w:t>
      </w:r>
    </w:p>
    <w:p w:rsidR="009A40CC" w:rsidRPr="009A40CC" w:rsidRDefault="009A40CC" w:rsidP="009A40CC">
      <w:pPr>
        <w:autoSpaceDE w:val="0"/>
        <w:autoSpaceDN w:val="0"/>
        <w:adjustRightInd w:val="0"/>
        <w:spacing w:after="0" w:line="240" w:lineRule="auto"/>
        <w:jc w:val="both"/>
        <w:rPr>
          <w:rFonts w:ascii="Times New Roman" w:hAnsi="Times New Roman" w:cs="Times New Roman"/>
          <w:b/>
          <w:bCs/>
          <w:sz w:val="24"/>
          <w:szCs w:val="24"/>
        </w:rPr>
      </w:pPr>
      <w:r w:rsidRPr="009A40CC">
        <w:rPr>
          <w:rFonts w:ascii="Times New Roman" w:hAnsi="Times New Roman" w:cs="Times New Roman"/>
          <w:bCs/>
          <w:sz w:val="24"/>
          <w:szCs w:val="24"/>
        </w:rPr>
        <w:t>-основных принципов построения самостоятельных занятий и их гигиены</w:t>
      </w:r>
      <w:r w:rsidRPr="009A40CC">
        <w:rPr>
          <w:rFonts w:ascii="Times New Roman" w:hAnsi="Times New Roman" w:cs="Times New Roman"/>
          <w:b/>
          <w:bCs/>
          <w:sz w:val="24"/>
          <w:szCs w:val="24"/>
        </w:rPr>
        <w:t>;</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b/>
          <w:bCs/>
          <w:sz w:val="24"/>
          <w:szCs w:val="24"/>
        </w:rPr>
        <w:t>-</w:t>
      </w:r>
      <w:r w:rsidRPr="009A40CC">
        <w:rPr>
          <w:rFonts w:ascii="Times New Roman" w:hAnsi="Times New Roman" w:cs="Times New Roman"/>
          <w:sz w:val="24"/>
          <w:szCs w:val="24"/>
        </w:rPr>
        <w:t>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-методики активного отдыха, массажа и самомассажа при физическом и умственном утомлении;</w:t>
      </w:r>
    </w:p>
    <w:p w:rsidR="009A40CC" w:rsidRPr="009A40CC" w:rsidRDefault="009A40CC" w:rsidP="009A40CC">
      <w:pPr>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 методов здоровье сберегающих технологий при работе за компьютером.</w:t>
      </w:r>
    </w:p>
    <w:p w:rsidR="009A40CC" w:rsidRPr="009A40CC" w:rsidRDefault="009A40CC" w:rsidP="009A40CC">
      <w:pPr>
        <w:autoSpaceDE w:val="0"/>
        <w:autoSpaceDN w:val="0"/>
        <w:adjustRightInd w:val="0"/>
        <w:spacing w:after="0" w:line="240" w:lineRule="auto"/>
        <w:rPr>
          <w:rFonts w:ascii="Times New Roman" w:hAnsi="Times New Roman" w:cs="Times New Roman"/>
          <w:sz w:val="24"/>
          <w:szCs w:val="24"/>
        </w:rPr>
      </w:pPr>
      <w:r w:rsidRPr="009A40CC">
        <w:rPr>
          <w:rFonts w:ascii="Times New Roman" w:hAnsi="Times New Roman" w:cs="Times New Roman"/>
          <w:sz w:val="24"/>
          <w:szCs w:val="24"/>
        </w:rPr>
        <w:t>Уметь:</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9A40CC">
        <w:rPr>
          <w:rFonts w:ascii="Times New Roman" w:hAnsi="Times New Roman" w:cs="Times New Roman"/>
          <w:sz w:val="24"/>
          <w:szCs w:val="24"/>
        </w:rPr>
        <w:lastRenderedPageBreak/>
        <w:t>-обосновать значение физической культуры для формирования личности профессионала, профилактики профзаболеваний;</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-определять основные критерии нервно- эмоционального, психического и психофизического утомления;</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-использовать оздоровительные и профилированные методы физического воспитания при занятиях различными видами двигательной активности;</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31F20"/>
          <w:sz w:val="24"/>
          <w:szCs w:val="24"/>
        </w:rPr>
      </w:pPr>
      <w:r w:rsidRPr="009A40CC">
        <w:rPr>
          <w:rFonts w:ascii="Times New Roman" w:hAnsi="Times New Roman" w:cs="Times New Roman"/>
          <w:b/>
          <w:color w:val="FF0000"/>
          <w:sz w:val="24"/>
          <w:szCs w:val="24"/>
        </w:rPr>
        <w:t xml:space="preserve">         </w:t>
      </w:r>
      <w:r w:rsidRPr="009A40CC">
        <w:rPr>
          <w:rFonts w:ascii="Times New Roman" w:hAnsi="Times New Roman" w:cs="Times New Roman"/>
          <w:color w:val="231F20"/>
          <w:sz w:val="24"/>
          <w:szCs w:val="24"/>
        </w:rPr>
        <w:t>В результате освоения дисциплины обучающийся должен обладать общими компетенциями:</w:t>
      </w:r>
    </w:p>
    <w:p w:rsidR="009A40CC" w:rsidRPr="009A40CC" w:rsidRDefault="009A40CC" w:rsidP="009A40CC">
      <w:pPr>
        <w:spacing w:after="0" w:line="240" w:lineRule="auto"/>
        <w:rPr>
          <w:rFonts w:ascii="Times New Roman" w:hAnsi="Times New Roman" w:cs="Times New Roman"/>
          <w:iCs/>
          <w:sz w:val="24"/>
          <w:szCs w:val="24"/>
        </w:rPr>
      </w:pPr>
      <w:r w:rsidRPr="009A40CC">
        <w:rPr>
          <w:rFonts w:ascii="Times New Roman" w:hAnsi="Times New Roman" w:cs="Times New Roman"/>
          <w:iCs/>
          <w:sz w:val="24"/>
          <w:szCs w:val="24"/>
        </w:rPr>
        <w:t>ОК 1. Понимать сущность и социальную значимость своей будущей профессии, проявлять к ней устойчивый интерес.</w:t>
      </w:r>
    </w:p>
    <w:p w:rsidR="009A40CC" w:rsidRPr="009A40CC" w:rsidRDefault="009A40CC" w:rsidP="009A40CC">
      <w:pPr>
        <w:spacing w:after="0" w:line="240" w:lineRule="auto"/>
        <w:rPr>
          <w:rFonts w:ascii="Times New Roman" w:hAnsi="Times New Roman" w:cs="Times New Roman"/>
          <w:iCs/>
          <w:sz w:val="24"/>
          <w:szCs w:val="24"/>
        </w:rPr>
      </w:pPr>
      <w:r w:rsidRPr="009A40CC">
        <w:rPr>
          <w:rFonts w:ascii="Times New Roman" w:hAnsi="Times New Roman" w:cs="Times New Roman"/>
          <w:iCs/>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A40CC" w:rsidRPr="009A40CC" w:rsidRDefault="009A40CC" w:rsidP="009A40CC">
      <w:pPr>
        <w:spacing w:after="0" w:line="240" w:lineRule="auto"/>
        <w:rPr>
          <w:rFonts w:ascii="Times New Roman" w:hAnsi="Times New Roman" w:cs="Times New Roman"/>
          <w:iCs/>
          <w:sz w:val="24"/>
          <w:szCs w:val="24"/>
        </w:rPr>
      </w:pPr>
      <w:r w:rsidRPr="009A40CC">
        <w:rPr>
          <w:rFonts w:ascii="Times New Roman" w:hAnsi="Times New Roman" w:cs="Times New Roman"/>
          <w:iCs/>
          <w:sz w:val="24"/>
          <w:szCs w:val="24"/>
        </w:rPr>
        <w:t>ОК 3. Принимать решения в стандартных и нестандартных ситуациях и нести за них ответственность.</w:t>
      </w:r>
    </w:p>
    <w:p w:rsidR="009A40CC" w:rsidRPr="009A40CC" w:rsidRDefault="009A40CC" w:rsidP="009A40CC">
      <w:pPr>
        <w:spacing w:after="0" w:line="240" w:lineRule="auto"/>
        <w:rPr>
          <w:rFonts w:ascii="Times New Roman" w:hAnsi="Times New Roman" w:cs="Times New Roman"/>
          <w:iCs/>
          <w:sz w:val="24"/>
          <w:szCs w:val="24"/>
        </w:rPr>
      </w:pPr>
      <w:r w:rsidRPr="009A40CC">
        <w:rPr>
          <w:rFonts w:ascii="Times New Roman" w:hAnsi="Times New Roman" w:cs="Times New Roman"/>
          <w:iCs/>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A40CC" w:rsidRPr="009A40CC" w:rsidRDefault="009A40CC" w:rsidP="009A40CC">
      <w:pPr>
        <w:spacing w:after="0" w:line="240" w:lineRule="auto"/>
        <w:rPr>
          <w:rFonts w:ascii="Times New Roman" w:hAnsi="Times New Roman" w:cs="Times New Roman"/>
          <w:iCs/>
          <w:sz w:val="24"/>
          <w:szCs w:val="24"/>
        </w:rPr>
      </w:pPr>
      <w:r w:rsidRPr="009A40CC">
        <w:rPr>
          <w:rFonts w:ascii="Times New Roman" w:hAnsi="Times New Roman" w:cs="Times New Roman"/>
          <w:iCs/>
          <w:sz w:val="24"/>
          <w:szCs w:val="24"/>
        </w:rPr>
        <w:t>ОК 5. Использовать информационно-коммуникационные технологии в профессиональной деятельности.</w:t>
      </w:r>
    </w:p>
    <w:p w:rsidR="009A40CC" w:rsidRPr="009A40CC" w:rsidRDefault="009A40CC" w:rsidP="009A40CC">
      <w:pPr>
        <w:spacing w:after="0" w:line="240" w:lineRule="auto"/>
        <w:rPr>
          <w:rFonts w:ascii="Times New Roman" w:hAnsi="Times New Roman" w:cs="Times New Roman"/>
          <w:iCs/>
          <w:sz w:val="24"/>
          <w:szCs w:val="24"/>
        </w:rPr>
      </w:pPr>
      <w:r w:rsidRPr="009A40CC">
        <w:rPr>
          <w:rFonts w:ascii="Times New Roman" w:hAnsi="Times New Roman" w:cs="Times New Roman"/>
          <w:iCs/>
          <w:sz w:val="24"/>
          <w:szCs w:val="24"/>
        </w:rPr>
        <w:t>ОК 6. Работать в коллективе и в команде, эффективно общаться с коллегами, руководством, потребителями.</w:t>
      </w:r>
    </w:p>
    <w:p w:rsidR="009A40CC" w:rsidRPr="009A40CC" w:rsidRDefault="009A40CC" w:rsidP="009A40CC">
      <w:pPr>
        <w:spacing w:after="0" w:line="240" w:lineRule="auto"/>
        <w:rPr>
          <w:rFonts w:ascii="Times New Roman" w:hAnsi="Times New Roman" w:cs="Times New Roman"/>
          <w:iCs/>
          <w:sz w:val="24"/>
          <w:szCs w:val="24"/>
        </w:rPr>
      </w:pPr>
      <w:r w:rsidRPr="009A40CC">
        <w:rPr>
          <w:rFonts w:ascii="Times New Roman" w:hAnsi="Times New Roman" w:cs="Times New Roman"/>
          <w:iCs/>
          <w:sz w:val="24"/>
          <w:szCs w:val="24"/>
        </w:rPr>
        <w:t>ОК 7. Брать на себя ответственность за работу членов команды (подчиненных), за результат выполнения заданий.</w:t>
      </w:r>
    </w:p>
    <w:p w:rsidR="009A40CC" w:rsidRPr="009A40CC" w:rsidRDefault="009A40CC" w:rsidP="009A40CC">
      <w:pPr>
        <w:spacing w:after="0" w:line="240" w:lineRule="auto"/>
        <w:rPr>
          <w:rFonts w:ascii="Times New Roman" w:hAnsi="Times New Roman" w:cs="Times New Roman"/>
          <w:iCs/>
          <w:sz w:val="24"/>
          <w:szCs w:val="24"/>
        </w:rPr>
      </w:pPr>
      <w:r w:rsidRPr="009A40CC">
        <w:rPr>
          <w:rFonts w:ascii="Times New Roman" w:hAnsi="Times New Roman" w:cs="Times New Roman"/>
          <w:iCs/>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A40CC" w:rsidRPr="009A40CC" w:rsidRDefault="009A40CC" w:rsidP="009A40CC">
      <w:pPr>
        <w:spacing w:after="0" w:line="240" w:lineRule="auto"/>
        <w:rPr>
          <w:rFonts w:ascii="Times New Roman" w:hAnsi="Times New Roman" w:cs="Times New Roman"/>
          <w:iCs/>
          <w:sz w:val="24"/>
          <w:szCs w:val="24"/>
        </w:rPr>
      </w:pPr>
      <w:r w:rsidRPr="009A40CC">
        <w:rPr>
          <w:rFonts w:ascii="Times New Roman" w:hAnsi="Times New Roman" w:cs="Times New Roman"/>
          <w:iCs/>
          <w:sz w:val="24"/>
          <w:szCs w:val="24"/>
        </w:rPr>
        <w:t>ОК 9. Ориентироваться в условиях частой смены технологий в профессиональной деятельности.</w:t>
      </w:r>
    </w:p>
    <w:p w:rsidR="009A40CC" w:rsidRPr="009A40CC" w:rsidRDefault="009A40CC" w:rsidP="009A40CC">
      <w:pPr>
        <w:spacing w:after="0" w:line="240" w:lineRule="auto"/>
        <w:rPr>
          <w:rFonts w:ascii="Times New Roman" w:hAnsi="Times New Roman" w:cs="Times New Roman"/>
          <w:color w:val="000000"/>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w:t>
      </w:r>
      <w:r w:rsidRPr="009A40CC">
        <w:rPr>
          <w:rFonts w:ascii="Times New Roman" w:hAnsi="Times New Roman" w:cs="Times New Roman"/>
          <w:b/>
          <w:sz w:val="24"/>
          <w:szCs w:val="24"/>
        </w:rPr>
        <w:t>1.4. Количество часов на освоение рабочей программы учебной дисциплины:</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максимальной учебной нагрузки обучающихся- 234 часов, в том числе:</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обязательной аудиторной учебной нагрузки обучающихся – 117 часов;</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-самостоятельная работа обучающихся – 117 часов.</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1D25" w:rsidRDefault="00571D25"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A40CC">
        <w:rPr>
          <w:rFonts w:ascii="Times New Roman" w:hAnsi="Times New Roman" w:cs="Times New Roman"/>
          <w:sz w:val="24"/>
          <w:szCs w:val="24"/>
        </w:rPr>
        <w:lastRenderedPageBreak/>
        <w:t xml:space="preserve"> </w:t>
      </w:r>
      <w:r w:rsidRPr="009A40CC">
        <w:rPr>
          <w:rFonts w:ascii="Times New Roman" w:hAnsi="Times New Roman" w:cs="Times New Roman"/>
          <w:b/>
          <w:sz w:val="24"/>
          <w:szCs w:val="24"/>
        </w:rPr>
        <w:t>2. СТРУКТУРА И СОДЕРЖАНИЕ УЧЕБНОЙ ДИСЦИПЛИНЫ</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4"/>
          <w:szCs w:val="24"/>
          <w:u w:val="single"/>
        </w:rPr>
      </w:pPr>
      <w:r w:rsidRPr="009A40CC">
        <w:rPr>
          <w:rFonts w:ascii="Times New Roman" w:hAnsi="Times New Roman" w:cs="Times New Roman"/>
          <w:b/>
          <w:sz w:val="24"/>
          <w:szCs w:val="24"/>
        </w:rPr>
        <w:t>2.1. Объем учебной дисциплины и виды учебной работы</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cs="Times New Roman"/>
          <w:b/>
          <w:sz w:val="24"/>
          <w:szCs w:val="24"/>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564"/>
      </w:tblGrid>
      <w:tr w:rsidR="009A40CC" w:rsidRPr="009A40CC" w:rsidTr="009A40CC">
        <w:trPr>
          <w:trHeight w:val="460"/>
        </w:trPr>
        <w:tc>
          <w:tcPr>
            <w:tcW w:w="7904"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b/>
                <w:sz w:val="24"/>
                <w:szCs w:val="24"/>
              </w:rPr>
              <w:t>Вид учебной работы</w:t>
            </w:r>
          </w:p>
        </w:tc>
        <w:tc>
          <w:tcPr>
            <w:tcW w:w="1564"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b/>
                <w:sz w:val="24"/>
                <w:szCs w:val="24"/>
              </w:rPr>
              <w:t xml:space="preserve">Количество часов </w:t>
            </w:r>
          </w:p>
        </w:tc>
      </w:tr>
      <w:tr w:rsidR="009A40CC" w:rsidRPr="009A40CC" w:rsidTr="009A40CC">
        <w:trPr>
          <w:trHeight w:val="285"/>
        </w:trPr>
        <w:tc>
          <w:tcPr>
            <w:tcW w:w="7904" w:type="dxa"/>
          </w:tcPr>
          <w:p w:rsidR="009A40CC" w:rsidRPr="009A40CC" w:rsidRDefault="009A40CC" w:rsidP="009A40CC">
            <w:pPr>
              <w:spacing w:after="0" w:line="240" w:lineRule="auto"/>
              <w:rPr>
                <w:rFonts w:ascii="Times New Roman" w:hAnsi="Times New Roman" w:cs="Times New Roman"/>
                <w:b/>
                <w:sz w:val="24"/>
                <w:szCs w:val="24"/>
              </w:rPr>
            </w:pPr>
            <w:r w:rsidRPr="009A40CC">
              <w:rPr>
                <w:rFonts w:ascii="Times New Roman" w:hAnsi="Times New Roman" w:cs="Times New Roman"/>
                <w:b/>
                <w:sz w:val="24"/>
                <w:szCs w:val="24"/>
              </w:rPr>
              <w:t>Максимальная учебная нагрузка (всего)</w:t>
            </w:r>
          </w:p>
        </w:tc>
        <w:tc>
          <w:tcPr>
            <w:tcW w:w="1564" w:type="dxa"/>
          </w:tcPr>
          <w:p w:rsidR="009A40CC" w:rsidRPr="009A40CC" w:rsidRDefault="009A40CC" w:rsidP="009A40CC">
            <w:pPr>
              <w:spacing w:after="0" w:line="240" w:lineRule="auto"/>
              <w:jc w:val="center"/>
              <w:rPr>
                <w:rFonts w:ascii="Times New Roman" w:hAnsi="Times New Roman" w:cs="Times New Roman"/>
                <w:b/>
                <w:i/>
                <w:sz w:val="24"/>
                <w:szCs w:val="24"/>
              </w:rPr>
            </w:pPr>
            <w:r w:rsidRPr="009A40CC">
              <w:rPr>
                <w:rFonts w:ascii="Times New Roman" w:hAnsi="Times New Roman" w:cs="Times New Roman"/>
                <w:b/>
                <w:i/>
                <w:sz w:val="24"/>
                <w:szCs w:val="24"/>
              </w:rPr>
              <w:t>234</w:t>
            </w:r>
          </w:p>
        </w:tc>
      </w:tr>
      <w:tr w:rsidR="009A40CC" w:rsidRPr="009A40CC" w:rsidTr="009A40CC">
        <w:tc>
          <w:tcPr>
            <w:tcW w:w="7904" w:type="dxa"/>
          </w:tcPr>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b/>
                <w:sz w:val="24"/>
                <w:szCs w:val="24"/>
              </w:rPr>
              <w:t xml:space="preserve">Обязательная аудиторная учебная нагрузка (всего) </w:t>
            </w:r>
          </w:p>
        </w:tc>
        <w:tc>
          <w:tcPr>
            <w:tcW w:w="1564" w:type="dxa"/>
          </w:tcPr>
          <w:p w:rsidR="009A40CC" w:rsidRPr="009A40CC" w:rsidRDefault="009A40CC" w:rsidP="009A40CC">
            <w:pPr>
              <w:spacing w:after="0" w:line="240" w:lineRule="auto"/>
              <w:jc w:val="center"/>
              <w:rPr>
                <w:rFonts w:ascii="Times New Roman" w:hAnsi="Times New Roman" w:cs="Times New Roman"/>
                <w:b/>
                <w:i/>
                <w:sz w:val="24"/>
                <w:szCs w:val="24"/>
              </w:rPr>
            </w:pPr>
            <w:r w:rsidRPr="009A40CC">
              <w:rPr>
                <w:rFonts w:ascii="Times New Roman" w:hAnsi="Times New Roman" w:cs="Times New Roman"/>
                <w:b/>
                <w:i/>
                <w:sz w:val="24"/>
                <w:szCs w:val="24"/>
              </w:rPr>
              <w:t>117</w:t>
            </w:r>
          </w:p>
        </w:tc>
      </w:tr>
      <w:tr w:rsidR="009A40CC" w:rsidRPr="009A40CC" w:rsidTr="009A40CC">
        <w:tc>
          <w:tcPr>
            <w:tcW w:w="7904" w:type="dxa"/>
          </w:tcPr>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в том числе:</w:t>
            </w:r>
          </w:p>
        </w:tc>
        <w:tc>
          <w:tcPr>
            <w:tcW w:w="1564" w:type="dxa"/>
          </w:tcPr>
          <w:p w:rsidR="009A40CC" w:rsidRPr="009A40CC" w:rsidRDefault="009A40CC" w:rsidP="009A40CC">
            <w:pPr>
              <w:spacing w:after="0" w:line="240" w:lineRule="auto"/>
              <w:jc w:val="center"/>
              <w:rPr>
                <w:rFonts w:ascii="Times New Roman" w:hAnsi="Times New Roman" w:cs="Times New Roman"/>
                <w:b/>
                <w:i/>
                <w:sz w:val="24"/>
                <w:szCs w:val="24"/>
              </w:rPr>
            </w:pPr>
          </w:p>
        </w:tc>
      </w:tr>
      <w:tr w:rsidR="009A40CC" w:rsidRPr="009A40CC" w:rsidTr="009A40CC">
        <w:tc>
          <w:tcPr>
            <w:tcW w:w="7904" w:type="dxa"/>
          </w:tcPr>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теоретические занятия</w:t>
            </w:r>
          </w:p>
        </w:tc>
        <w:tc>
          <w:tcPr>
            <w:tcW w:w="1564" w:type="dxa"/>
          </w:tcPr>
          <w:p w:rsidR="009A40CC" w:rsidRPr="009A40CC" w:rsidRDefault="009A40CC" w:rsidP="009A40CC">
            <w:pPr>
              <w:spacing w:after="0" w:line="240" w:lineRule="auto"/>
              <w:jc w:val="center"/>
              <w:rPr>
                <w:rFonts w:ascii="Times New Roman" w:hAnsi="Times New Roman" w:cs="Times New Roman"/>
                <w:b/>
                <w:i/>
                <w:sz w:val="24"/>
                <w:szCs w:val="24"/>
              </w:rPr>
            </w:pPr>
            <w:r w:rsidRPr="009A40CC">
              <w:rPr>
                <w:rFonts w:ascii="Times New Roman" w:hAnsi="Times New Roman" w:cs="Times New Roman"/>
                <w:b/>
                <w:i/>
                <w:sz w:val="24"/>
                <w:szCs w:val="24"/>
              </w:rPr>
              <w:t>15</w:t>
            </w:r>
          </w:p>
        </w:tc>
      </w:tr>
      <w:tr w:rsidR="009A40CC" w:rsidRPr="009A40CC" w:rsidTr="009A40CC">
        <w:tc>
          <w:tcPr>
            <w:tcW w:w="7904" w:type="dxa"/>
          </w:tcPr>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практические занятия</w:t>
            </w:r>
          </w:p>
        </w:tc>
        <w:tc>
          <w:tcPr>
            <w:tcW w:w="1564" w:type="dxa"/>
          </w:tcPr>
          <w:p w:rsidR="009A40CC" w:rsidRPr="009A40CC" w:rsidRDefault="009A40CC" w:rsidP="009A40CC">
            <w:pPr>
              <w:spacing w:after="0" w:line="240" w:lineRule="auto"/>
              <w:jc w:val="center"/>
              <w:rPr>
                <w:rFonts w:ascii="Times New Roman" w:hAnsi="Times New Roman" w:cs="Times New Roman"/>
                <w:b/>
                <w:i/>
                <w:sz w:val="24"/>
                <w:szCs w:val="24"/>
              </w:rPr>
            </w:pPr>
            <w:r w:rsidRPr="009A40CC">
              <w:rPr>
                <w:rFonts w:ascii="Times New Roman" w:hAnsi="Times New Roman" w:cs="Times New Roman"/>
                <w:b/>
                <w:i/>
                <w:sz w:val="24"/>
                <w:szCs w:val="24"/>
              </w:rPr>
              <w:t>102</w:t>
            </w:r>
          </w:p>
        </w:tc>
      </w:tr>
      <w:tr w:rsidR="009A40CC" w:rsidRPr="009A40CC" w:rsidTr="009A40CC">
        <w:tc>
          <w:tcPr>
            <w:tcW w:w="7904" w:type="dxa"/>
          </w:tcPr>
          <w:p w:rsidR="009A40CC" w:rsidRPr="009A40CC" w:rsidRDefault="009A40CC" w:rsidP="009A40CC">
            <w:pPr>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Самостоятельная работа (всего)</w:t>
            </w:r>
          </w:p>
        </w:tc>
        <w:tc>
          <w:tcPr>
            <w:tcW w:w="1564" w:type="dxa"/>
          </w:tcPr>
          <w:p w:rsidR="009A40CC" w:rsidRPr="009A40CC" w:rsidRDefault="009A40CC" w:rsidP="009A40CC">
            <w:pPr>
              <w:spacing w:after="0" w:line="240" w:lineRule="auto"/>
              <w:jc w:val="center"/>
              <w:rPr>
                <w:rFonts w:ascii="Times New Roman" w:hAnsi="Times New Roman" w:cs="Times New Roman"/>
                <w:b/>
                <w:i/>
                <w:sz w:val="24"/>
                <w:szCs w:val="24"/>
              </w:rPr>
            </w:pPr>
            <w:r w:rsidRPr="009A40CC">
              <w:rPr>
                <w:rFonts w:ascii="Times New Roman" w:hAnsi="Times New Roman" w:cs="Times New Roman"/>
                <w:b/>
                <w:i/>
                <w:sz w:val="24"/>
                <w:szCs w:val="24"/>
              </w:rPr>
              <w:t>117</w:t>
            </w:r>
          </w:p>
        </w:tc>
      </w:tr>
      <w:tr w:rsidR="009A40CC" w:rsidRPr="009A40CC" w:rsidTr="009A40CC">
        <w:tc>
          <w:tcPr>
            <w:tcW w:w="7904" w:type="dxa"/>
          </w:tcPr>
          <w:p w:rsidR="009A40CC" w:rsidRPr="009A40CC" w:rsidRDefault="009A40CC" w:rsidP="009A40CC">
            <w:pPr>
              <w:spacing w:after="0" w:line="240" w:lineRule="auto"/>
              <w:jc w:val="both"/>
              <w:rPr>
                <w:rFonts w:ascii="Times New Roman" w:hAnsi="Times New Roman" w:cs="Times New Roman"/>
                <w:color w:val="000000"/>
                <w:sz w:val="24"/>
                <w:szCs w:val="24"/>
              </w:rPr>
            </w:pPr>
            <w:r w:rsidRPr="009A40CC">
              <w:rPr>
                <w:rFonts w:ascii="Times New Roman" w:hAnsi="Times New Roman" w:cs="Times New Roman"/>
                <w:bCs/>
                <w:sz w:val="24"/>
                <w:szCs w:val="24"/>
              </w:rPr>
              <w:t>Доклад (презентация) на тему:</w:t>
            </w:r>
            <w:r w:rsidRPr="009A40CC">
              <w:rPr>
                <w:rFonts w:ascii="Times New Roman" w:hAnsi="Times New Roman" w:cs="Times New Roman"/>
                <w:color w:val="000000"/>
                <w:sz w:val="24"/>
                <w:szCs w:val="24"/>
              </w:rPr>
              <w:t xml:space="preserve"> Физическая культура и ЗОЖ в обеспечении моего здоровья;</w:t>
            </w:r>
          </w:p>
          <w:p w:rsidR="009A40CC" w:rsidRPr="009A40CC" w:rsidRDefault="009A40CC" w:rsidP="009A40CC">
            <w:pPr>
              <w:spacing w:after="0" w:line="240" w:lineRule="auto"/>
              <w:jc w:val="both"/>
              <w:rPr>
                <w:rFonts w:ascii="Times New Roman" w:hAnsi="Times New Roman" w:cs="Times New Roman"/>
                <w:color w:val="000000"/>
                <w:sz w:val="24"/>
                <w:szCs w:val="24"/>
              </w:rPr>
            </w:pPr>
            <w:r w:rsidRPr="009A40CC">
              <w:rPr>
                <w:rFonts w:ascii="Times New Roman" w:hAnsi="Times New Roman" w:cs="Times New Roman"/>
                <w:color w:val="000000"/>
                <w:sz w:val="24"/>
                <w:szCs w:val="24"/>
              </w:rPr>
              <w:t>Р</w:t>
            </w:r>
            <w:r w:rsidRPr="009A40CC">
              <w:rPr>
                <w:rFonts w:ascii="Times New Roman" w:hAnsi="Times New Roman" w:cs="Times New Roman"/>
                <w:sz w:val="24"/>
                <w:szCs w:val="24"/>
              </w:rPr>
              <w:t>еферат на тему:</w:t>
            </w:r>
            <w:r w:rsidRPr="009A40CC">
              <w:rPr>
                <w:rFonts w:ascii="Times New Roman" w:hAnsi="Times New Roman" w:cs="Times New Roman"/>
                <w:color w:val="000000"/>
                <w:sz w:val="24"/>
                <w:szCs w:val="24"/>
              </w:rPr>
              <w:t xml:space="preserve"> </w:t>
            </w:r>
          </w:p>
          <w:p w:rsidR="009A40CC" w:rsidRPr="009A40CC" w:rsidRDefault="009A40CC" w:rsidP="009A40CC">
            <w:pPr>
              <w:spacing w:after="0" w:line="240" w:lineRule="auto"/>
              <w:jc w:val="both"/>
              <w:rPr>
                <w:rFonts w:ascii="Times New Roman" w:hAnsi="Times New Roman" w:cs="Times New Roman"/>
                <w:color w:val="000000"/>
                <w:sz w:val="24"/>
                <w:szCs w:val="24"/>
              </w:rPr>
            </w:pPr>
            <w:r w:rsidRPr="009A40CC">
              <w:rPr>
                <w:rFonts w:ascii="Times New Roman" w:hAnsi="Times New Roman" w:cs="Times New Roman"/>
                <w:color w:val="000000"/>
                <w:sz w:val="24"/>
                <w:szCs w:val="24"/>
              </w:rPr>
              <w:t>-Массаж и самомассаж при физическом и умственном утомлении;</w:t>
            </w:r>
          </w:p>
          <w:p w:rsidR="009A40CC" w:rsidRPr="008C3472" w:rsidRDefault="008C3472" w:rsidP="008C3472">
            <w:pPr>
              <w:spacing w:after="0"/>
              <w:rPr>
                <w:rFonts w:ascii="Times New Roman" w:eastAsia="Times New Roman" w:hAnsi="Times New Roman" w:cs="Times New Roman"/>
                <w:bCs/>
                <w:color w:val="333333"/>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 «Спортивная игра «Волейбол»,</w:t>
            </w:r>
            <w:r w:rsidRPr="008E2AAD">
              <w:rPr>
                <w:rFonts w:ascii="Times New Roman" w:hAnsi="Times New Roman" w:cs="Times New Roman"/>
                <w:color w:val="000000"/>
                <w:sz w:val="24"/>
                <w:szCs w:val="24"/>
              </w:rPr>
              <w:t xml:space="preserve"> «Баскетбол» история развития, правила игры и оборудование»</w:t>
            </w:r>
            <w:r>
              <w:rPr>
                <w:rFonts w:ascii="Times New Roman" w:hAnsi="Times New Roman" w:cs="Times New Roman"/>
                <w:color w:val="000000"/>
                <w:sz w:val="24"/>
                <w:szCs w:val="24"/>
              </w:rPr>
              <w:t xml:space="preserve">; </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-Техника выполнения атаки кольца в движении с 2-х шагов.</w:t>
            </w:r>
          </w:p>
          <w:p w:rsidR="009A40CC" w:rsidRPr="009A40CC" w:rsidRDefault="009A40CC" w:rsidP="009A40CC">
            <w:pPr>
              <w:spacing w:after="0" w:line="240" w:lineRule="auto"/>
              <w:jc w:val="both"/>
              <w:rPr>
                <w:rFonts w:ascii="Times New Roman" w:hAnsi="Times New Roman" w:cs="Times New Roman"/>
                <w:bCs/>
                <w:sz w:val="24"/>
                <w:szCs w:val="24"/>
              </w:rPr>
            </w:pPr>
            <w:r w:rsidRPr="009A40CC">
              <w:rPr>
                <w:rFonts w:ascii="Times New Roman" w:hAnsi="Times New Roman" w:cs="Times New Roman"/>
                <w:color w:val="000000"/>
                <w:sz w:val="24"/>
                <w:szCs w:val="24"/>
              </w:rPr>
              <w:t xml:space="preserve"> </w:t>
            </w:r>
            <w:r w:rsidRPr="009A40CC">
              <w:rPr>
                <w:rFonts w:ascii="Times New Roman" w:hAnsi="Times New Roman" w:cs="Times New Roman"/>
                <w:bCs/>
                <w:sz w:val="24"/>
                <w:szCs w:val="24"/>
              </w:rPr>
              <w:t xml:space="preserve">Доклад (презентация) по теме: </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bCs/>
                <w:sz w:val="24"/>
                <w:szCs w:val="24"/>
              </w:rPr>
              <w:t xml:space="preserve">-Роль </w:t>
            </w:r>
            <w:r w:rsidRPr="009A40CC">
              <w:rPr>
                <w:rFonts w:ascii="Times New Roman" w:hAnsi="Times New Roman" w:cs="Times New Roman"/>
                <w:color w:val="000000"/>
                <w:sz w:val="24"/>
                <w:szCs w:val="24"/>
              </w:rPr>
              <w:t>физической культуры в профессиональной деятельности специалиста.</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Разработка комплексов упражнений:</w:t>
            </w:r>
          </w:p>
          <w:p w:rsidR="009A40CC" w:rsidRPr="009A40CC" w:rsidRDefault="009A40CC" w:rsidP="009A40CC">
            <w:pPr>
              <w:spacing w:after="0" w:line="240" w:lineRule="auto"/>
              <w:jc w:val="both"/>
              <w:rPr>
                <w:rFonts w:ascii="Times New Roman" w:hAnsi="Times New Roman" w:cs="Times New Roman"/>
                <w:color w:val="000000"/>
                <w:sz w:val="24"/>
                <w:szCs w:val="24"/>
              </w:rPr>
            </w:pPr>
            <w:r w:rsidRPr="009A40CC">
              <w:rPr>
                <w:rFonts w:ascii="Times New Roman" w:hAnsi="Times New Roman" w:cs="Times New Roman"/>
                <w:sz w:val="24"/>
                <w:szCs w:val="24"/>
              </w:rPr>
              <w:t xml:space="preserve">- </w:t>
            </w:r>
            <w:r w:rsidRPr="009A40CC">
              <w:rPr>
                <w:rFonts w:ascii="Times New Roman" w:hAnsi="Times New Roman" w:cs="Times New Roman"/>
                <w:bCs/>
                <w:sz w:val="24"/>
                <w:szCs w:val="24"/>
              </w:rPr>
              <w:t xml:space="preserve">Разработать программу </w:t>
            </w:r>
            <w:r w:rsidRPr="009A40CC">
              <w:rPr>
                <w:rFonts w:ascii="Times New Roman" w:hAnsi="Times New Roman" w:cs="Times New Roman"/>
                <w:color w:val="000000"/>
                <w:sz w:val="24"/>
                <w:szCs w:val="24"/>
              </w:rPr>
              <w:t>активного отдыха в ходе профессиональной деятельности;</w:t>
            </w:r>
          </w:p>
          <w:p w:rsidR="009A40CC" w:rsidRPr="009A40CC" w:rsidRDefault="009A40CC" w:rsidP="009A40CC">
            <w:pPr>
              <w:spacing w:after="0" w:line="240" w:lineRule="auto"/>
              <w:jc w:val="both"/>
              <w:rPr>
                <w:rFonts w:ascii="Times New Roman" w:hAnsi="Times New Roman" w:cs="Times New Roman"/>
                <w:color w:val="000000"/>
                <w:sz w:val="24"/>
                <w:szCs w:val="24"/>
              </w:rPr>
            </w:pPr>
            <w:r w:rsidRPr="009A40CC">
              <w:rPr>
                <w:rFonts w:ascii="Times New Roman" w:hAnsi="Times New Roman" w:cs="Times New Roman"/>
                <w:color w:val="000000"/>
                <w:sz w:val="24"/>
                <w:szCs w:val="24"/>
              </w:rPr>
              <w:t xml:space="preserve">- </w:t>
            </w:r>
            <w:r w:rsidRPr="009A40CC">
              <w:rPr>
                <w:rFonts w:ascii="Times New Roman" w:hAnsi="Times New Roman" w:cs="Times New Roman"/>
                <w:bCs/>
                <w:sz w:val="24"/>
                <w:szCs w:val="24"/>
              </w:rPr>
              <w:t xml:space="preserve">Разработать индивидуальный силовой комплекс </w:t>
            </w:r>
            <w:r w:rsidRPr="009A40CC">
              <w:rPr>
                <w:rFonts w:ascii="Times New Roman" w:hAnsi="Times New Roman" w:cs="Times New Roman"/>
                <w:color w:val="000000"/>
                <w:sz w:val="24"/>
                <w:szCs w:val="24"/>
              </w:rPr>
              <w:t xml:space="preserve">физических упражнений в тренажерном зале </w:t>
            </w:r>
          </w:p>
          <w:p w:rsidR="009A40CC" w:rsidRPr="009A40CC" w:rsidRDefault="009A40CC" w:rsidP="009A40CC">
            <w:pPr>
              <w:spacing w:after="0" w:line="240" w:lineRule="auto"/>
              <w:jc w:val="both"/>
              <w:rPr>
                <w:rFonts w:ascii="Times New Roman" w:hAnsi="Times New Roman" w:cs="Times New Roman"/>
                <w:bCs/>
                <w:sz w:val="24"/>
                <w:szCs w:val="24"/>
              </w:rPr>
            </w:pPr>
            <w:r w:rsidRPr="009A40CC">
              <w:rPr>
                <w:rFonts w:ascii="Times New Roman" w:hAnsi="Times New Roman" w:cs="Times New Roman"/>
                <w:color w:val="000000"/>
                <w:sz w:val="24"/>
                <w:szCs w:val="24"/>
              </w:rPr>
              <w:t xml:space="preserve">- </w:t>
            </w:r>
            <w:r w:rsidRPr="009A40CC">
              <w:rPr>
                <w:rFonts w:ascii="Times New Roman" w:hAnsi="Times New Roman" w:cs="Times New Roman"/>
                <w:bCs/>
                <w:sz w:val="24"/>
                <w:szCs w:val="24"/>
              </w:rPr>
              <w:t xml:space="preserve">Разработать индивидуальный комплекс </w:t>
            </w:r>
            <w:r w:rsidRPr="009A40CC">
              <w:rPr>
                <w:rFonts w:ascii="Times New Roman" w:hAnsi="Times New Roman" w:cs="Times New Roman"/>
                <w:color w:val="000000"/>
                <w:sz w:val="24"/>
                <w:szCs w:val="24"/>
              </w:rPr>
              <w:t xml:space="preserve">физических упражнений для профилактики профессиональных заболеваний </w:t>
            </w:r>
            <w:r w:rsidRPr="009A40CC">
              <w:rPr>
                <w:rFonts w:ascii="Times New Roman" w:hAnsi="Times New Roman" w:cs="Times New Roman"/>
                <w:bCs/>
                <w:sz w:val="24"/>
                <w:szCs w:val="24"/>
              </w:rPr>
              <w:t>(осанка, зрение и т.п.).</w:t>
            </w:r>
          </w:p>
          <w:p w:rsidR="009A40CC" w:rsidRPr="009A40CC" w:rsidRDefault="009A40CC" w:rsidP="009A40CC">
            <w:pPr>
              <w:spacing w:after="0" w:line="240" w:lineRule="auto"/>
              <w:jc w:val="both"/>
              <w:rPr>
                <w:rFonts w:ascii="Times New Roman" w:hAnsi="Times New Roman" w:cs="Times New Roman"/>
                <w:color w:val="000000"/>
                <w:sz w:val="24"/>
                <w:szCs w:val="24"/>
              </w:rPr>
            </w:pPr>
            <w:r w:rsidRPr="009A40CC">
              <w:rPr>
                <w:rFonts w:ascii="Times New Roman" w:hAnsi="Times New Roman" w:cs="Times New Roman"/>
                <w:bCs/>
                <w:sz w:val="24"/>
                <w:szCs w:val="24"/>
              </w:rPr>
              <w:t>- Разработать</w:t>
            </w:r>
            <w:r w:rsidRPr="009A40CC">
              <w:rPr>
                <w:rFonts w:ascii="Times New Roman" w:hAnsi="Times New Roman" w:cs="Times New Roman"/>
                <w:color w:val="000000"/>
                <w:sz w:val="24"/>
                <w:szCs w:val="24"/>
              </w:rPr>
              <w:t xml:space="preserve"> комплексы   утренней и вводной гимнастики с учетом направления будущей профессиональной деятельности.</w:t>
            </w:r>
          </w:p>
          <w:p w:rsidR="009A40CC" w:rsidRPr="009A40CC" w:rsidRDefault="009A40CC" w:rsidP="009A40CC">
            <w:pPr>
              <w:spacing w:after="0" w:line="240" w:lineRule="auto"/>
              <w:jc w:val="both"/>
              <w:rPr>
                <w:rFonts w:ascii="Times New Roman" w:hAnsi="Times New Roman" w:cs="Times New Roman"/>
                <w:color w:val="000000"/>
                <w:sz w:val="24"/>
                <w:szCs w:val="24"/>
              </w:rPr>
            </w:pPr>
            <w:r w:rsidRPr="009A40CC">
              <w:rPr>
                <w:rFonts w:ascii="Times New Roman" w:hAnsi="Times New Roman" w:cs="Times New Roman"/>
                <w:color w:val="000000"/>
                <w:sz w:val="24"/>
                <w:szCs w:val="24"/>
              </w:rPr>
              <w:t xml:space="preserve">– </w:t>
            </w:r>
            <w:r w:rsidRPr="009A40CC">
              <w:rPr>
                <w:rFonts w:ascii="Times New Roman" w:hAnsi="Times New Roman" w:cs="Times New Roman"/>
                <w:bCs/>
                <w:sz w:val="24"/>
                <w:szCs w:val="24"/>
              </w:rPr>
              <w:t xml:space="preserve">Разработать </w:t>
            </w:r>
            <w:r w:rsidRPr="009A40CC">
              <w:rPr>
                <w:rFonts w:ascii="Times New Roman" w:hAnsi="Times New Roman" w:cs="Times New Roman"/>
                <w:color w:val="000000"/>
                <w:sz w:val="24"/>
                <w:szCs w:val="24"/>
              </w:rPr>
              <w:t>комплекс производственной гимнастики с учетом направления будущей профессиональной деятельности.</w:t>
            </w:r>
          </w:p>
          <w:p w:rsidR="009A40CC" w:rsidRPr="009A40CC" w:rsidRDefault="009A40CC" w:rsidP="009A40CC">
            <w:pPr>
              <w:spacing w:after="0" w:line="240" w:lineRule="auto"/>
              <w:jc w:val="both"/>
              <w:rPr>
                <w:rFonts w:ascii="Times New Roman" w:hAnsi="Times New Roman" w:cs="Times New Roman"/>
                <w:color w:val="000000"/>
                <w:sz w:val="24"/>
                <w:szCs w:val="24"/>
              </w:rPr>
            </w:pPr>
            <w:r w:rsidRPr="009A40CC">
              <w:rPr>
                <w:rFonts w:ascii="Times New Roman" w:hAnsi="Times New Roman" w:cs="Times New Roman"/>
                <w:color w:val="000000"/>
                <w:sz w:val="24"/>
                <w:szCs w:val="24"/>
              </w:rPr>
              <w:t xml:space="preserve"> -</w:t>
            </w:r>
            <w:r w:rsidRPr="009A40CC">
              <w:rPr>
                <w:rFonts w:ascii="Times New Roman" w:hAnsi="Times New Roman" w:cs="Times New Roman"/>
                <w:bCs/>
                <w:sz w:val="24"/>
                <w:szCs w:val="24"/>
              </w:rPr>
              <w:t xml:space="preserve"> Завести и регулярно использовать </w:t>
            </w:r>
            <w:r w:rsidRPr="009A40CC">
              <w:rPr>
                <w:rFonts w:ascii="Times New Roman" w:hAnsi="Times New Roman" w:cs="Times New Roman"/>
                <w:color w:val="000000"/>
                <w:sz w:val="24"/>
                <w:szCs w:val="24"/>
              </w:rPr>
              <w:t xml:space="preserve">личный дневник самоконтроля </w:t>
            </w:r>
            <w:r w:rsidRPr="009A40CC">
              <w:rPr>
                <w:rFonts w:ascii="Times New Roman" w:hAnsi="Times New Roman" w:cs="Times New Roman"/>
                <w:bCs/>
                <w:sz w:val="24"/>
                <w:szCs w:val="24"/>
              </w:rPr>
              <w:t xml:space="preserve">для самостоятельных занятий ФУ, с реальным отражением своих показателей.                                                                                 </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Медленный равномерный бег 10 – 30 мин.</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9A40CC">
              <w:rPr>
                <w:rFonts w:ascii="Times New Roman" w:hAnsi="Times New Roman" w:cs="Times New Roman"/>
                <w:sz w:val="24"/>
                <w:szCs w:val="24"/>
              </w:rPr>
              <w:t>Прыжки на скакалке: на скорость – 1мин.; на выносливость – до 5мин.</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Прыжки в длину и на высоту с места по 10 попыток. </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Кроссовая подготовка.</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Бег по пересеченной местности.</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Отработка индивидуальной техники и командной тактики игры в баскетбол.</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Отработка индивидуальной техники и командной тактики игры</w:t>
            </w:r>
            <w:r w:rsidRPr="009A40CC">
              <w:rPr>
                <w:rFonts w:ascii="Times New Roman" w:hAnsi="Times New Roman" w:cs="Times New Roman"/>
                <w:color w:val="000000"/>
                <w:sz w:val="24"/>
                <w:szCs w:val="24"/>
              </w:rPr>
              <w:t xml:space="preserve"> в настольный теннис</w:t>
            </w:r>
            <w:r w:rsidRPr="009A40CC">
              <w:rPr>
                <w:rFonts w:ascii="Times New Roman" w:hAnsi="Times New Roman" w:cs="Times New Roman"/>
                <w:sz w:val="24"/>
                <w:szCs w:val="24"/>
              </w:rPr>
              <w:t>.</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Отработка индивидуальной техники и командной тактики игры в волейбол. </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Отработка индивидуальной техники и тактики игры</w:t>
            </w:r>
            <w:r w:rsidRPr="009A40CC">
              <w:rPr>
                <w:rFonts w:ascii="Times New Roman" w:hAnsi="Times New Roman" w:cs="Times New Roman"/>
                <w:color w:val="000000"/>
                <w:sz w:val="24"/>
                <w:szCs w:val="24"/>
              </w:rPr>
              <w:t xml:space="preserve"> в дартс</w:t>
            </w:r>
            <w:r w:rsidRPr="009A40CC">
              <w:rPr>
                <w:rFonts w:ascii="Times New Roman" w:hAnsi="Times New Roman" w:cs="Times New Roman"/>
                <w:sz w:val="24"/>
                <w:szCs w:val="24"/>
              </w:rPr>
              <w:t xml:space="preserve">. </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Выполнение индивидуальной программы по силовой подготовке, без отягощения, на тренажерах, со штангой и гантелями в тренажерном зале.</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w:t>
            </w:r>
            <w:r w:rsidRPr="009A40CC">
              <w:rPr>
                <w:rFonts w:ascii="Times New Roman" w:hAnsi="Times New Roman" w:cs="Times New Roman"/>
                <w:b/>
                <w:sz w:val="24"/>
                <w:szCs w:val="24"/>
              </w:rPr>
              <w:t>Итоговая аттестация</w:t>
            </w:r>
            <w:r w:rsidRPr="009A40CC">
              <w:rPr>
                <w:rFonts w:ascii="Times New Roman" w:hAnsi="Times New Roman" w:cs="Times New Roman"/>
                <w:sz w:val="24"/>
                <w:szCs w:val="24"/>
              </w:rPr>
              <w:t xml:space="preserve"> проводится в форме дифференцированного зачета за счет времени, отведенного на практические занятия                                                                                                   </w:t>
            </w:r>
          </w:p>
        </w:tc>
        <w:tc>
          <w:tcPr>
            <w:tcW w:w="1564" w:type="dxa"/>
          </w:tcPr>
          <w:p w:rsidR="009A40CC" w:rsidRPr="009A40CC" w:rsidRDefault="009A40CC" w:rsidP="009A40CC">
            <w:pPr>
              <w:spacing w:after="0" w:line="240" w:lineRule="auto"/>
              <w:jc w:val="center"/>
              <w:rPr>
                <w:rFonts w:ascii="Times New Roman" w:hAnsi="Times New Roman" w:cs="Times New Roman"/>
                <w:iCs/>
                <w:sz w:val="24"/>
                <w:szCs w:val="24"/>
              </w:rPr>
            </w:pPr>
          </w:p>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iCs/>
                <w:sz w:val="24"/>
                <w:szCs w:val="24"/>
              </w:rPr>
              <w:t xml:space="preserve"> </w:t>
            </w:r>
          </w:p>
          <w:p w:rsidR="009A40CC" w:rsidRPr="009A40CC" w:rsidRDefault="009A40CC" w:rsidP="009A40CC">
            <w:pPr>
              <w:spacing w:after="0" w:line="240" w:lineRule="auto"/>
              <w:jc w:val="center"/>
              <w:rPr>
                <w:rFonts w:ascii="Times New Roman" w:hAnsi="Times New Roman" w:cs="Times New Roman"/>
                <w:sz w:val="24"/>
                <w:szCs w:val="24"/>
              </w:rPr>
            </w:pPr>
          </w:p>
        </w:tc>
      </w:tr>
    </w:tbl>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sectPr w:rsidR="009A40CC" w:rsidRPr="009A40CC">
          <w:footerReference w:type="even" r:id="rId11"/>
          <w:footerReference w:type="default" r:id="rId12"/>
          <w:pgSz w:w="11906" w:h="16838"/>
          <w:pgMar w:top="1134" w:right="850" w:bottom="1134" w:left="1701" w:header="708" w:footer="708" w:gutter="0"/>
          <w:cols w:space="720"/>
          <w:titlePg/>
        </w:sectPr>
      </w:pP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A40CC">
        <w:rPr>
          <w:rFonts w:ascii="Times New Roman" w:hAnsi="Times New Roman" w:cs="Times New Roman"/>
          <w:b/>
          <w:caps/>
          <w:sz w:val="24"/>
          <w:szCs w:val="24"/>
        </w:rPr>
        <w:lastRenderedPageBreak/>
        <w:t xml:space="preserve">2.2. </w:t>
      </w:r>
      <w:r w:rsidRPr="009A40CC">
        <w:rPr>
          <w:rFonts w:ascii="Times New Roman" w:hAnsi="Times New Roman" w:cs="Times New Roman"/>
          <w:b/>
          <w:sz w:val="24"/>
          <w:szCs w:val="24"/>
        </w:rPr>
        <w:t>Тематический план и содержание учебной дисциплины «Физическая культура»</w:t>
      </w:r>
    </w:p>
    <w:tbl>
      <w:tblPr>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2"/>
        <w:gridCol w:w="7896"/>
        <w:gridCol w:w="1800"/>
        <w:gridCol w:w="1502"/>
      </w:tblGrid>
      <w:tr w:rsidR="009A40CC" w:rsidRPr="009A40CC" w:rsidTr="009A40CC">
        <w:trPr>
          <w:trHeight w:val="684"/>
        </w:trPr>
        <w:tc>
          <w:tcPr>
            <w:tcW w:w="373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A40CC">
              <w:rPr>
                <w:rFonts w:ascii="Times New Roman" w:hAnsi="Times New Roman" w:cs="Times New Roman"/>
                <w:b/>
                <w:sz w:val="24"/>
                <w:szCs w:val="24"/>
              </w:rPr>
              <w:t>Наименование разделов и тем</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A40CC">
              <w:rPr>
                <w:rFonts w:ascii="Times New Roman" w:hAnsi="Times New Roman" w:cs="Times New Roman"/>
                <w:b/>
                <w:sz w:val="24"/>
                <w:szCs w:val="24"/>
              </w:rPr>
              <w:t>Содержание учебного материала, лабораторные работы и практические занятия, самостоятельная работа обучающихся</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A40CC">
              <w:rPr>
                <w:rFonts w:ascii="Times New Roman" w:hAnsi="Times New Roman" w:cs="Times New Roman"/>
                <w:b/>
                <w:sz w:val="24"/>
                <w:szCs w:val="24"/>
              </w:rPr>
              <w:t>Объем часов</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A40CC">
              <w:rPr>
                <w:rFonts w:ascii="Times New Roman" w:hAnsi="Times New Roman" w:cs="Times New Roman"/>
                <w:b/>
                <w:sz w:val="24"/>
                <w:szCs w:val="24"/>
              </w:rPr>
              <w:t>Уровень освоения</w:t>
            </w:r>
          </w:p>
        </w:tc>
      </w:tr>
      <w:tr w:rsidR="009A40CC" w:rsidRPr="009A40CC" w:rsidTr="009A40CC">
        <w:tc>
          <w:tcPr>
            <w:tcW w:w="373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1</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2</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3</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4</w:t>
            </w:r>
          </w:p>
        </w:tc>
      </w:tr>
      <w:tr w:rsidR="009A40CC" w:rsidRPr="009A40CC" w:rsidTr="009A40CC">
        <w:tc>
          <w:tcPr>
            <w:tcW w:w="3732" w:type="dxa"/>
            <w:vMerge w:val="restart"/>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Раздел 1: Теоретическая подготовка.</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Теоретическая часть</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15</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r>
      <w:tr w:rsidR="009A40CC" w:rsidRPr="009A40CC" w:rsidTr="009A40CC">
        <w:tc>
          <w:tcPr>
            <w:tcW w:w="3732"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Содержание учебного материала</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r>
      <w:tr w:rsidR="009A40CC" w:rsidRPr="009A40CC" w:rsidTr="009A40CC">
        <w:trPr>
          <w:trHeight w:val="5520"/>
        </w:trPr>
        <w:tc>
          <w:tcPr>
            <w:tcW w:w="3732" w:type="dxa"/>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t>Введение. Физическая культура в общекультурной и профессиональной подготовке студентов.</w:t>
            </w: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sz w:val="24"/>
                <w:szCs w:val="24"/>
              </w:rPr>
            </w:pP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9A40CC">
              <w:rPr>
                <w:rFonts w:ascii="Times New Roman" w:hAnsi="Times New Roman" w:cs="Times New Roman"/>
                <w:sz w:val="24"/>
                <w:szCs w:val="24"/>
              </w:rPr>
              <w:t>1.Современное состояние физической культуры и спорта. Оздоровительные системы физического воспитания, их роль в формировании здорового образа жизни. Особенности организации занятий со студентами. Введение всероссийского физкультурно-спортивного комплекса «Готов к труду и обороне». Требования к технике безопасности при занятиях физическими упражнениями.</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b/>
                <w:sz w:val="24"/>
                <w:szCs w:val="24"/>
              </w:rPr>
            </w:pP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2</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2 </w:t>
            </w:r>
          </w:p>
        </w:tc>
      </w:tr>
      <w:tr w:rsidR="009A40CC" w:rsidRPr="009A40CC" w:rsidTr="009A40CC">
        <w:trPr>
          <w:trHeight w:val="3959"/>
        </w:trPr>
        <w:tc>
          <w:tcPr>
            <w:tcW w:w="3732" w:type="dxa"/>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lastRenderedPageBreak/>
              <w:t>Тема 1. Основы здорового образа жизни. Физическая культура в обеспечении здоровья</w:t>
            </w:r>
          </w:p>
        </w:tc>
        <w:tc>
          <w:tcPr>
            <w:tcW w:w="789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2</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2 </w:t>
            </w:r>
          </w:p>
        </w:tc>
      </w:tr>
      <w:tr w:rsidR="009A40CC" w:rsidRPr="009A40CC" w:rsidTr="009A40CC">
        <w:tc>
          <w:tcPr>
            <w:tcW w:w="3732" w:type="dxa"/>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t>Тема 2.Основы методики самостоятельных занятий  физическими упражнениями</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Мотивация и целенаправленность самостоятельных занятий, их формы и содержание. Организация занятий физическими упражнениями различной направленности. Особенности самостоятельных занятий для юношей и девушек. Коррекция фигуры</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2</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2</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r>
      <w:tr w:rsidR="009A40CC" w:rsidRPr="009A40CC" w:rsidTr="009A40CC">
        <w:tc>
          <w:tcPr>
            <w:tcW w:w="3732" w:type="dxa"/>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t>Тема 3. Самоконтроль, его основные методы, показатели и критерии оценки</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1 </w:t>
            </w:r>
          </w:p>
        </w:tc>
      </w:tr>
      <w:tr w:rsidR="009A40CC" w:rsidRPr="009A40CC" w:rsidTr="009A40CC">
        <w:tc>
          <w:tcPr>
            <w:tcW w:w="3732" w:type="dxa"/>
          </w:tcPr>
          <w:p w:rsidR="009A40CC" w:rsidRPr="009A40CC" w:rsidRDefault="009A40CC" w:rsidP="009A40CC">
            <w:pPr>
              <w:spacing w:after="0" w:line="240" w:lineRule="auto"/>
              <w:jc w:val="both"/>
              <w:rPr>
                <w:rFonts w:ascii="Times New Roman" w:hAnsi="Times New Roman" w:cs="Times New Roman"/>
                <w:b/>
                <w:bCs/>
                <w:sz w:val="24"/>
                <w:szCs w:val="24"/>
              </w:rPr>
            </w:pPr>
            <w:r w:rsidRPr="009A40CC">
              <w:rPr>
                <w:rFonts w:ascii="Times New Roman" w:hAnsi="Times New Roman" w:cs="Times New Roman"/>
                <w:b/>
                <w:bCs/>
                <w:sz w:val="24"/>
                <w:szCs w:val="24"/>
              </w:rPr>
              <w:t>Тема 4. Психофизиологические основы учебного и производственного труда</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Средства физической культуры в регулировании работоспособности.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 Аутотренинг и его использование для повышения работоспособности</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2</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A40CC">
              <w:rPr>
                <w:rFonts w:ascii="Times New Roman" w:hAnsi="Times New Roman" w:cs="Times New Roman"/>
                <w:b/>
                <w:sz w:val="24"/>
                <w:szCs w:val="24"/>
              </w:rPr>
              <w:t xml:space="preserve">         2</w:t>
            </w:r>
          </w:p>
        </w:tc>
      </w:tr>
      <w:tr w:rsidR="009A40CC" w:rsidRPr="009A40CC" w:rsidTr="009A40CC">
        <w:tc>
          <w:tcPr>
            <w:tcW w:w="3732" w:type="dxa"/>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t xml:space="preserve">Тема 5. Физическая культура в </w:t>
            </w:r>
            <w:r w:rsidRPr="009A40CC">
              <w:rPr>
                <w:rFonts w:ascii="Times New Roman" w:hAnsi="Times New Roman" w:cs="Times New Roman"/>
                <w:b/>
                <w:bCs/>
                <w:sz w:val="24"/>
                <w:szCs w:val="24"/>
              </w:rPr>
              <w:lastRenderedPageBreak/>
              <w:t>профессиональной деятельности специалиста</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lastRenderedPageBreak/>
              <w:t xml:space="preserve">Личная и социально-экономическая необходимость специальной </w:t>
            </w:r>
            <w:r w:rsidRPr="009A40CC">
              <w:rPr>
                <w:rFonts w:ascii="Times New Roman" w:hAnsi="Times New Roman" w:cs="Times New Roman"/>
                <w:sz w:val="24"/>
                <w:szCs w:val="24"/>
              </w:rPr>
              <w:lastRenderedPageBreak/>
              <w:t xml:space="preserve">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lastRenderedPageBreak/>
              <w:t>2</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lastRenderedPageBreak/>
              <w:t>1</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lastRenderedPageBreak/>
              <w:t>2</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lastRenderedPageBreak/>
              <w:t xml:space="preserve">1 </w:t>
            </w:r>
          </w:p>
        </w:tc>
      </w:tr>
      <w:tr w:rsidR="009A40CC" w:rsidRPr="009A40CC" w:rsidTr="009A40CC">
        <w:tc>
          <w:tcPr>
            <w:tcW w:w="3732" w:type="dxa"/>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lastRenderedPageBreak/>
              <w:t>Тема 6.</w:t>
            </w:r>
            <w:r w:rsidRPr="009A40CC">
              <w:rPr>
                <w:rFonts w:ascii="Times New Roman" w:hAnsi="Times New Roman" w:cs="Times New Roman"/>
                <w:sz w:val="24"/>
                <w:szCs w:val="24"/>
              </w:rPr>
              <w:t xml:space="preserve"> </w:t>
            </w:r>
            <w:r w:rsidRPr="009A40CC">
              <w:rPr>
                <w:rFonts w:ascii="Times New Roman" w:hAnsi="Times New Roman" w:cs="Times New Roman"/>
                <w:b/>
                <w:sz w:val="24"/>
                <w:szCs w:val="24"/>
              </w:rPr>
              <w:t>Профилактика профессиональных заболеваний средствами и методами</w:t>
            </w:r>
            <w:r w:rsidRPr="009A40CC">
              <w:rPr>
                <w:rFonts w:ascii="Times New Roman" w:hAnsi="Times New Roman" w:cs="Times New Roman"/>
                <w:sz w:val="24"/>
                <w:szCs w:val="24"/>
              </w:rPr>
              <w:t xml:space="preserve"> </w:t>
            </w:r>
            <w:r w:rsidRPr="009A40CC">
              <w:rPr>
                <w:rFonts w:ascii="Times New Roman" w:hAnsi="Times New Roman" w:cs="Times New Roman"/>
                <w:b/>
                <w:sz w:val="24"/>
                <w:szCs w:val="24"/>
              </w:rPr>
              <w:t>физического воспитания.</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2</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2</w:t>
            </w:r>
          </w:p>
        </w:tc>
      </w:tr>
      <w:tr w:rsidR="009A40CC" w:rsidRPr="009A40CC" w:rsidTr="009A40CC">
        <w:tc>
          <w:tcPr>
            <w:tcW w:w="3732" w:type="dxa"/>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t>Тема7.</w:t>
            </w:r>
            <w:r w:rsidRPr="009A40CC">
              <w:rPr>
                <w:rFonts w:ascii="Times New Roman" w:hAnsi="Times New Roman" w:cs="Times New Roman"/>
                <w:sz w:val="24"/>
                <w:szCs w:val="24"/>
              </w:rPr>
              <w:t xml:space="preserve"> </w:t>
            </w:r>
            <w:r w:rsidRPr="009A40CC">
              <w:rPr>
                <w:rFonts w:ascii="Times New Roman" w:hAnsi="Times New Roman" w:cs="Times New Roman"/>
                <w:b/>
                <w:sz w:val="24"/>
                <w:szCs w:val="24"/>
              </w:rPr>
              <w:t>Основные признаки утомления.</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1</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1</w:t>
            </w:r>
          </w:p>
        </w:tc>
      </w:tr>
      <w:tr w:rsidR="009A40CC" w:rsidRPr="009A40CC" w:rsidTr="009A40CC">
        <w:tc>
          <w:tcPr>
            <w:tcW w:w="3732" w:type="dxa"/>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Pr>
          <w:p w:rsidR="009A40CC" w:rsidRPr="009A40CC" w:rsidRDefault="009A40CC" w:rsidP="009A40CC">
            <w:pPr>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Самостоятельная работа по разделу:</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1.Подготовка рефератов по предложенным темам:</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-Массаж и самомассаж при физической и умственной усталости;</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Подготовка презентаций по теме.</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-Физическая культура и ЗОЖ в обеспечении здоровья;</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-Роль физической культуры в профессиональной деятельности специалиста.</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2.Разработать индивидуальный комплекс физических упражнений для профилактики профессиональных заболеваний (осанка, зрение.)</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3.Завести и регулярно использовать личный дневник самоконтроля для самостоятельных занятий ФУ.</w:t>
            </w:r>
          </w:p>
          <w:p w:rsidR="009A40CC" w:rsidRPr="009A40CC" w:rsidRDefault="009A40CC" w:rsidP="009A40CC">
            <w:pPr>
              <w:spacing w:after="0" w:line="240" w:lineRule="auto"/>
              <w:jc w:val="both"/>
              <w:rPr>
                <w:rFonts w:ascii="Times New Roman" w:hAnsi="Times New Roman" w:cs="Times New Roman"/>
                <w:b/>
                <w:sz w:val="24"/>
                <w:szCs w:val="24"/>
              </w:rPr>
            </w:pPr>
            <w:r w:rsidRPr="009A40CC">
              <w:rPr>
                <w:rFonts w:ascii="Times New Roman" w:hAnsi="Times New Roman" w:cs="Times New Roman"/>
                <w:sz w:val="24"/>
                <w:szCs w:val="24"/>
              </w:rPr>
              <w:t xml:space="preserve">4.Разработать программу активного отдыха в ходе профессиональной деятельности. </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15</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r>
      <w:tr w:rsidR="009A40CC" w:rsidRPr="009A40CC" w:rsidTr="009A40CC">
        <w:tc>
          <w:tcPr>
            <w:tcW w:w="3732" w:type="dxa"/>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 xml:space="preserve">                                    Практическая часть</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102</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r>
      <w:tr w:rsidR="009A40CC" w:rsidRPr="009A40CC" w:rsidTr="009A40CC">
        <w:tc>
          <w:tcPr>
            <w:tcW w:w="3732" w:type="dxa"/>
            <w:vMerge w:val="restart"/>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t>Раздел 2. Учебно-методические занятия</w:t>
            </w:r>
          </w:p>
          <w:p w:rsidR="009A40CC" w:rsidRPr="009A40CC" w:rsidRDefault="009A40CC" w:rsidP="009A40CC">
            <w:pPr>
              <w:spacing w:after="0" w:line="240" w:lineRule="auto"/>
              <w:rPr>
                <w:rFonts w:ascii="Times New Roman" w:hAnsi="Times New Roman" w:cs="Times New Roman"/>
                <w:b/>
                <w:bCs/>
                <w:sz w:val="24"/>
                <w:szCs w:val="24"/>
              </w:rPr>
            </w:pP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Содержание учебного материала</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7</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1.Простейшие методики самооценки работоспособности, усталости, утомления и применения средств физической культуры для их направленной коррекции. </w:t>
            </w:r>
          </w:p>
        </w:tc>
        <w:tc>
          <w:tcPr>
            <w:tcW w:w="1800" w:type="dxa"/>
            <w:vMerge w:val="restart"/>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val="restart"/>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r>
      <w:tr w:rsidR="009A40CC" w:rsidRPr="009A40CC" w:rsidTr="009A40CC">
        <w:trPr>
          <w:trHeight w:val="562"/>
        </w:trPr>
        <w:tc>
          <w:tcPr>
            <w:tcW w:w="3732" w:type="dxa"/>
            <w:vMerge/>
            <w:tcBorders>
              <w:bottom w:val="single" w:sz="4" w:space="0" w:color="auto"/>
            </w:tcBorders>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Borders>
              <w:bottom w:val="single" w:sz="4" w:space="0" w:color="auto"/>
            </w:tcBorders>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2.Использование методов самоконтроля, стандартов, индексов. Массаж и самомассаж при физической  и умственной усталости.</w:t>
            </w:r>
          </w:p>
        </w:tc>
        <w:tc>
          <w:tcPr>
            <w:tcW w:w="1800" w:type="dxa"/>
            <w:vMerge/>
            <w:tcBorders>
              <w:bottom w:val="single" w:sz="4" w:space="0" w:color="auto"/>
            </w:tcBorders>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tcBorders>
              <w:bottom w:val="single" w:sz="4" w:space="0" w:color="auto"/>
            </w:tcBorders>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3.Физические упражнения для профилактики и коррекции нарушения опорно-двигательного аппарата. </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trHeight w:val="562"/>
        </w:trPr>
        <w:tc>
          <w:tcPr>
            <w:tcW w:w="3732" w:type="dxa"/>
            <w:vMerge/>
            <w:tcBorders>
              <w:bottom w:val="single" w:sz="4" w:space="0" w:color="auto"/>
            </w:tcBorders>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Borders>
              <w:bottom w:val="single" w:sz="4" w:space="0" w:color="auto"/>
            </w:tcBorders>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4.Профилактика профессиональных заболеваний средствами и методами физического воспитания .Физические упражнения для коррекции зрения.</w:t>
            </w:r>
          </w:p>
        </w:tc>
        <w:tc>
          <w:tcPr>
            <w:tcW w:w="1800" w:type="dxa"/>
            <w:vMerge/>
            <w:tcBorders>
              <w:bottom w:val="single" w:sz="4" w:space="0" w:color="auto"/>
            </w:tcBorders>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tcBorders>
              <w:bottom w:val="single" w:sz="4" w:space="0" w:color="auto"/>
            </w:tcBorders>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5.Составление и проведение комплексов утренней, вводной  гимнастики с </w:t>
            </w:r>
            <w:r w:rsidRPr="009A40CC">
              <w:rPr>
                <w:rFonts w:ascii="Times New Roman" w:hAnsi="Times New Roman" w:cs="Times New Roman"/>
                <w:sz w:val="24"/>
                <w:szCs w:val="24"/>
              </w:rPr>
              <w:lastRenderedPageBreak/>
              <w:t>учетом направления будущей профессиональной деятельности студентов.</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6.Составление и проведение комплексов  производственной гимнастики с учетом направления будущей профессиональной деятельности студентов.</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trHeight w:val="828"/>
        </w:trPr>
        <w:tc>
          <w:tcPr>
            <w:tcW w:w="3732" w:type="dxa"/>
            <w:vMerge/>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7.Методика самоконтроля за уровнем развития профессионально значимых качеств и свойств личности. Самооценка и анализ выполнения обязательных тестов состояния здоровья и общефизической подготовки. </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trHeight w:val="828"/>
        </w:trPr>
        <w:tc>
          <w:tcPr>
            <w:tcW w:w="3732" w:type="dxa"/>
          </w:tcPr>
          <w:p w:rsidR="009A40CC" w:rsidRPr="009A40CC" w:rsidRDefault="009A40CC" w:rsidP="009A40CC">
            <w:pPr>
              <w:spacing w:after="0" w:line="240" w:lineRule="auto"/>
              <w:rPr>
                <w:rFonts w:ascii="Times New Roman" w:hAnsi="Times New Roman" w:cs="Times New Roman"/>
                <w:b/>
                <w:bCs/>
                <w:sz w:val="24"/>
                <w:szCs w:val="24"/>
              </w:rPr>
            </w:pPr>
          </w:p>
        </w:tc>
        <w:tc>
          <w:tcPr>
            <w:tcW w:w="7896" w:type="dxa"/>
          </w:tcPr>
          <w:p w:rsidR="009A40CC" w:rsidRPr="009A40CC" w:rsidRDefault="009A40CC" w:rsidP="009A40CC">
            <w:pPr>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Самостоятельная работа по разделу:</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-разработать комплексы утренней и вводной гимнастики с учетом направления бедующей профессиональной деятельности.</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-разработать комплексы производственной гимнастики с учетом направления бедующей профессиональной деятельности. </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7</w:t>
            </w:r>
          </w:p>
        </w:tc>
        <w:tc>
          <w:tcPr>
            <w:tcW w:w="1502" w:type="dxa"/>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t>Раздел  3. Учебно-тренировочные занятия</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95</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r>
      <w:tr w:rsidR="009A40CC" w:rsidRPr="009A40CC" w:rsidTr="009A40CC">
        <w:tc>
          <w:tcPr>
            <w:tcW w:w="3732" w:type="dxa"/>
            <w:vMerge w:val="restart"/>
          </w:tcPr>
          <w:p w:rsidR="009A40CC" w:rsidRPr="009A40CC" w:rsidRDefault="009A40CC" w:rsidP="009A40CC">
            <w:pPr>
              <w:spacing w:after="0" w:line="240" w:lineRule="auto"/>
              <w:rPr>
                <w:rFonts w:ascii="Times New Roman" w:hAnsi="Times New Roman" w:cs="Times New Roman"/>
                <w:b/>
                <w:bCs/>
                <w:sz w:val="24"/>
                <w:szCs w:val="24"/>
              </w:rPr>
            </w:pPr>
            <w:r w:rsidRPr="009A40CC">
              <w:rPr>
                <w:rFonts w:ascii="Times New Roman" w:hAnsi="Times New Roman" w:cs="Times New Roman"/>
                <w:b/>
                <w:iCs/>
                <w:sz w:val="24"/>
                <w:szCs w:val="24"/>
              </w:rPr>
              <w:t>Тема:1.1. Легкая атлетика. Кроссовая подготовка</w:t>
            </w:r>
          </w:p>
        </w:tc>
        <w:tc>
          <w:tcPr>
            <w:tcW w:w="7896"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Содержание учебного материала.</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20</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r>
      <w:tr w:rsidR="009A40CC" w:rsidRPr="009A40CC" w:rsidTr="009A40CC">
        <w:trPr>
          <w:trHeight w:val="415"/>
        </w:trPr>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color w:val="FF0000"/>
                <w:sz w:val="24"/>
                <w:szCs w:val="24"/>
              </w:rPr>
            </w:pPr>
            <w:r w:rsidRPr="009A40CC">
              <w:rPr>
                <w:rFonts w:ascii="Times New Roman" w:hAnsi="Times New Roman" w:cs="Times New Roman"/>
                <w:sz w:val="24"/>
                <w:szCs w:val="24"/>
              </w:rPr>
              <w:t>1.Кроссовая подготовка: техника старта и финиширования.</w:t>
            </w:r>
          </w:p>
        </w:tc>
        <w:tc>
          <w:tcPr>
            <w:tcW w:w="1800" w:type="dxa"/>
            <w:vMerge w:val="restart"/>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c>
          <w:tcPr>
            <w:tcW w:w="1502" w:type="dxa"/>
            <w:vMerge w:val="restart"/>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color w:val="FF0000"/>
                <w:sz w:val="24"/>
                <w:szCs w:val="24"/>
              </w:rPr>
            </w:pPr>
            <w:r w:rsidRPr="009A40CC">
              <w:rPr>
                <w:rFonts w:ascii="Times New Roman" w:hAnsi="Times New Roman" w:cs="Times New Roman"/>
                <w:sz w:val="24"/>
                <w:szCs w:val="24"/>
              </w:rPr>
              <w:t>2.Бег: 100 метров техника старта, разгона, финиширования</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3.Бег: техника высокого и низкого   старта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trHeight w:val="562"/>
        </w:trPr>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4.Эстафетный бег: техника старта, стартового разгона,  техника прохождения поворотов, финиширование.</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8C3472" w:rsidP="009A40C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9A40CC" w:rsidRPr="009A40CC">
              <w:rPr>
                <w:rFonts w:ascii="Times New Roman" w:hAnsi="Times New Roman" w:cs="Times New Roman"/>
                <w:sz w:val="24"/>
                <w:szCs w:val="24"/>
              </w:rPr>
              <w:t>.Эстафетный бег: техника передачи эстафетной палочки.</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8C3472" w:rsidP="009A40C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9A40CC" w:rsidRPr="009A40CC">
              <w:rPr>
                <w:rFonts w:ascii="Times New Roman" w:hAnsi="Times New Roman" w:cs="Times New Roman"/>
                <w:sz w:val="24"/>
                <w:szCs w:val="24"/>
              </w:rPr>
              <w:t>.Эстафетный бег: 4х100м.</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8C3472" w:rsidP="009A40C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9A40CC" w:rsidRPr="009A40CC">
              <w:rPr>
                <w:rFonts w:ascii="Times New Roman" w:hAnsi="Times New Roman" w:cs="Times New Roman"/>
                <w:sz w:val="24"/>
                <w:szCs w:val="24"/>
              </w:rPr>
              <w:t>.Эстафетный бег:  4х400м.</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8C3472" w:rsidP="009A40C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9A40CC" w:rsidRPr="009A40CC">
              <w:rPr>
                <w:rFonts w:ascii="Times New Roman" w:hAnsi="Times New Roman" w:cs="Times New Roman"/>
                <w:sz w:val="24"/>
                <w:szCs w:val="24"/>
              </w:rPr>
              <w:t>.Бег по прямой с различной скоростью. Бег по стадиону(1,2,3……) круга.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8C3472" w:rsidP="009A40C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9A40CC" w:rsidRPr="009A40CC">
              <w:rPr>
                <w:rFonts w:ascii="Times New Roman" w:hAnsi="Times New Roman" w:cs="Times New Roman"/>
                <w:sz w:val="24"/>
                <w:szCs w:val="24"/>
              </w:rPr>
              <w:t>.Бег на дистанцию 2000 м(девушки), 3000 м (юноши).</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trHeight w:val="828"/>
        </w:trPr>
        <w:tc>
          <w:tcPr>
            <w:tcW w:w="3732" w:type="dxa"/>
            <w:vMerge/>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8C3472" w:rsidP="009A40C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9A40CC" w:rsidRPr="009A40CC">
              <w:rPr>
                <w:rFonts w:ascii="Times New Roman" w:hAnsi="Times New Roman" w:cs="Times New Roman"/>
                <w:sz w:val="24"/>
                <w:szCs w:val="24"/>
              </w:rPr>
              <w:t>.Техника метания гранаты: подготовка к броску, финальная  стадия метания, держание снаряда, разбег, подготовка к броску, финальная  стадия метания</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trHeight w:val="828"/>
        </w:trPr>
        <w:tc>
          <w:tcPr>
            <w:tcW w:w="3732" w:type="dxa"/>
          </w:tcPr>
          <w:p w:rsidR="009A40CC" w:rsidRPr="009A40CC" w:rsidRDefault="009A40CC" w:rsidP="009A40CC">
            <w:pPr>
              <w:spacing w:after="0" w:line="240" w:lineRule="auto"/>
              <w:rPr>
                <w:rFonts w:ascii="Times New Roman" w:hAnsi="Times New Roman" w:cs="Times New Roman"/>
                <w:iCs/>
                <w:sz w:val="24"/>
                <w:szCs w:val="24"/>
              </w:rPr>
            </w:pPr>
          </w:p>
        </w:tc>
        <w:tc>
          <w:tcPr>
            <w:tcW w:w="7896" w:type="dxa"/>
          </w:tcPr>
          <w:p w:rsidR="009A40CC" w:rsidRPr="009A40CC" w:rsidRDefault="009A40CC" w:rsidP="009A40CC">
            <w:pPr>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Самостоятельная работа по теме:</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b/>
                <w:sz w:val="24"/>
                <w:szCs w:val="24"/>
              </w:rPr>
              <w:t>1.</w:t>
            </w:r>
            <w:r w:rsidRPr="009A40CC">
              <w:rPr>
                <w:rFonts w:ascii="Times New Roman" w:hAnsi="Times New Roman" w:cs="Times New Roman"/>
                <w:sz w:val="24"/>
                <w:szCs w:val="24"/>
              </w:rPr>
              <w:t>Медленный равномерный бег 10х30 мин.</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2.Прыжки в длину и на высоту с места по 10 попыток.</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3.Кроссовая подготовка.</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4.Бег по пересеченной местности.</w:t>
            </w:r>
          </w:p>
          <w:p w:rsidR="009A40CC" w:rsidRPr="009A40CC" w:rsidRDefault="009A40CC" w:rsidP="009A40CC">
            <w:pPr>
              <w:spacing w:after="0" w:line="240" w:lineRule="auto"/>
              <w:jc w:val="both"/>
              <w:rPr>
                <w:rFonts w:ascii="Times New Roman" w:hAnsi="Times New Roman" w:cs="Times New Roman"/>
                <w:sz w:val="24"/>
                <w:szCs w:val="24"/>
              </w:rPr>
            </w:pPr>
          </w:p>
          <w:p w:rsidR="009A40CC" w:rsidRPr="009A40CC" w:rsidRDefault="009A40CC" w:rsidP="009A40CC">
            <w:pPr>
              <w:spacing w:after="0" w:line="240" w:lineRule="auto"/>
              <w:jc w:val="both"/>
              <w:rPr>
                <w:rFonts w:ascii="Times New Roman" w:hAnsi="Times New Roman" w:cs="Times New Roman"/>
                <w:sz w:val="24"/>
                <w:szCs w:val="24"/>
              </w:rPr>
            </w:pPr>
          </w:p>
          <w:p w:rsidR="009A40CC" w:rsidRPr="009A40CC" w:rsidRDefault="009A40CC" w:rsidP="009A40CC">
            <w:pPr>
              <w:spacing w:after="0" w:line="240" w:lineRule="auto"/>
              <w:jc w:val="both"/>
              <w:rPr>
                <w:rFonts w:ascii="Times New Roman" w:hAnsi="Times New Roman" w:cs="Times New Roman"/>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lastRenderedPageBreak/>
              <w:t>20</w:t>
            </w: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tcPr>
          <w:p w:rsidR="009A40CC" w:rsidRPr="009A40CC" w:rsidRDefault="009A40CC" w:rsidP="009A40CC">
            <w:pPr>
              <w:pStyle w:val="5"/>
              <w:jc w:val="left"/>
              <w:rPr>
                <w:iCs/>
                <w:szCs w:val="24"/>
              </w:rPr>
            </w:pPr>
            <w:r w:rsidRPr="009A40CC">
              <w:rPr>
                <w:iCs/>
                <w:szCs w:val="24"/>
              </w:rPr>
              <w:lastRenderedPageBreak/>
              <w:t>Тема:1</w:t>
            </w:r>
            <w:r w:rsidRPr="009A40CC">
              <w:rPr>
                <w:szCs w:val="24"/>
              </w:rPr>
              <w:t>.</w:t>
            </w:r>
            <w:r w:rsidRPr="009A40CC">
              <w:rPr>
                <w:iCs/>
                <w:szCs w:val="24"/>
              </w:rPr>
              <w:t>2</w:t>
            </w:r>
            <w:r w:rsidRPr="009A40CC">
              <w:rPr>
                <w:szCs w:val="24"/>
              </w:rPr>
              <w:t xml:space="preserve">. </w:t>
            </w:r>
            <w:r w:rsidRPr="009A40CC">
              <w:rPr>
                <w:iCs/>
                <w:szCs w:val="24"/>
              </w:rPr>
              <w:t>Гимнастика</w:t>
            </w: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Содержание учебного материала.</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9A40CC">
              <w:rPr>
                <w:rFonts w:ascii="Times New Roman" w:hAnsi="Times New Roman" w:cs="Times New Roman"/>
                <w:b/>
                <w:sz w:val="24"/>
                <w:szCs w:val="24"/>
              </w:rPr>
              <w:t>10</w:t>
            </w: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val="restart"/>
          </w:tcPr>
          <w:p w:rsidR="009A40CC" w:rsidRPr="009A40CC" w:rsidRDefault="009A40CC" w:rsidP="009A40CC">
            <w:pPr>
              <w:pStyle w:val="5"/>
              <w:jc w:val="left"/>
              <w:rPr>
                <w:iCs/>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1.Освоение техники общеразвивающие упражнений.</w:t>
            </w:r>
          </w:p>
        </w:tc>
        <w:tc>
          <w:tcPr>
            <w:tcW w:w="1800" w:type="dxa"/>
            <w:vMerge w:val="restart"/>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val="restart"/>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r>
      <w:tr w:rsidR="009A40CC" w:rsidRPr="009A40CC" w:rsidTr="009A40CC">
        <w:trPr>
          <w:cantSplit/>
          <w:trHeight w:val="317"/>
        </w:trPr>
        <w:tc>
          <w:tcPr>
            <w:tcW w:w="3732" w:type="dxa"/>
            <w:vMerge/>
          </w:tcPr>
          <w:p w:rsidR="009A40CC" w:rsidRPr="009A40CC" w:rsidRDefault="009A40CC" w:rsidP="009A40CC">
            <w:pPr>
              <w:pStyle w:val="5"/>
              <w:jc w:val="left"/>
              <w:rPr>
                <w:iCs/>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2.Освоение техники общеразвивающих упражнений со скакалкой</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pStyle w:val="5"/>
              <w:jc w:val="left"/>
              <w:rPr>
                <w:iCs/>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3.Освоение техники упражнений в паре с партнером, обручем (девушки). С гантелями (юноши).</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pStyle w:val="5"/>
              <w:jc w:val="left"/>
              <w:rPr>
                <w:iCs/>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4.Выполнение упражнений для профилактики профессиональных заболеваний для коррекции осанки.</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pStyle w:val="5"/>
              <w:jc w:val="left"/>
              <w:rPr>
                <w:iCs/>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5.Выполнение упражнений для профилактики профессиональных заболеваний висов и упоров, у гимнастической стенки, на гимнастической скамейке.</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828"/>
        </w:trPr>
        <w:tc>
          <w:tcPr>
            <w:tcW w:w="3732" w:type="dxa"/>
            <w:vMerge/>
          </w:tcPr>
          <w:p w:rsidR="009A40CC" w:rsidRPr="009A40CC" w:rsidRDefault="009A40CC" w:rsidP="009A40CC">
            <w:pPr>
              <w:pStyle w:val="5"/>
              <w:jc w:val="left"/>
              <w:rPr>
                <w:iCs/>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6.Выполнение комплексов упражнений утренней гимнастики.  </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Выполнение  комплексов упражнений вводной и производственной гимнастики.</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828"/>
        </w:trPr>
        <w:tc>
          <w:tcPr>
            <w:tcW w:w="3732" w:type="dxa"/>
          </w:tcPr>
          <w:p w:rsidR="009A40CC" w:rsidRPr="009A40CC" w:rsidRDefault="009A40CC" w:rsidP="009A40CC">
            <w:pPr>
              <w:pStyle w:val="5"/>
              <w:jc w:val="left"/>
              <w:rPr>
                <w:iCs/>
                <w:szCs w:val="24"/>
              </w:rPr>
            </w:pPr>
          </w:p>
        </w:tc>
        <w:tc>
          <w:tcPr>
            <w:tcW w:w="7896" w:type="dxa"/>
          </w:tcPr>
          <w:p w:rsidR="009A40CC" w:rsidRPr="009A40CC" w:rsidRDefault="009A40CC" w:rsidP="009A40CC">
            <w:pPr>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Самостоятельная работа по теме:</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-разработать комплексы утренней и вводной гимнастики с учетом направления бедующей профессиональной деятельности.</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-разработать комплексы производственной гимнастики с учетом направления бедующей профессиональной деятельности.</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-выполнение прыжков на скакалке на скорость-1 минута, на выносливость -5 минут.</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10</w:t>
            </w:r>
          </w:p>
        </w:tc>
        <w:tc>
          <w:tcPr>
            <w:tcW w:w="1502" w:type="dxa"/>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r w:rsidRPr="009A40CC">
              <w:rPr>
                <w:rFonts w:ascii="Times New Roman" w:hAnsi="Times New Roman" w:cs="Times New Roman"/>
                <w:b/>
                <w:iCs/>
                <w:sz w:val="24"/>
                <w:szCs w:val="24"/>
              </w:rPr>
              <w:t xml:space="preserve">Тема:1.3. Спортивные игры </w:t>
            </w: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4"/>
                <w:szCs w:val="24"/>
              </w:rPr>
            </w:pPr>
            <w:r w:rsidRPr="009A40CC">
              <w:rPr>
                <w:rFonts w:ascii="Times New Roman" w:hAnsi="Times New Roman" w:cs="Times New Roman"/>
                <w:b/>
                <w:color w:val="000000"/>
                <w:sz w:val="24"/>
                <w:szCs w:val="24"/>
              </w:rPr>
              <w:t>55</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r w:rsidRPr="009A40CC">
              <w:rPr>
                <w:rFonts w:ascii="Times New Roman" w:hAnsi="Times New Roman" w:cs="Times New Roman"/>
                <w:b/>
                <w:iCs/>
                <w:sz w:val="24"/>
                <w:szCs w:val="24"/>
              </w:rPr>
              <w:t xml:space="preserve"> Волейбол</w:t>
            </w: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Содержание учебного материала</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4"/>
                <w:szCs w:val="24"/>
              </w:rPr>
            </w:pPr>
            <w:r w:rsidRPr="009A40CC">
              <w:rPr>
                <w:rFonts w:ascii="Times New Roman" w:hAnsi="Times New Roman" w:cs="Times New Roman"/>
                <w:b/>
                <w:color w:val="000000"/>
                <w:sz w:val="24"/>
                <w:szCs w:val="24"/>
              </w:rPr>
              <w:t>23</w:t>
            </w:r>
          </w:p>
        </w:tc>
        <w:tc>
          <w:tcPr>
            <w:tcW w:w="1502" w:type="dxa"/>
            <w:vMerge w:val="restart"/>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r>
      <w:tr w:rsidR="009A40CC" w:rsidRPr="009A40CC" w:rsidTr="009A40CC">
        <w:trPr>
          <w:cantSplit/>
          <w:trHeight w:val="317"/>
        </w:trPr>
        <w:tc>
          <w:tcPr>
            <w:tcW w:w="3732" w:type="dxa"/>
            <w:vMerge w:val="restart"/>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1.Изучение техники игры: стойки., перемещения.</w:t>
            </w:r>
          </w:p>
        </w:tc>
        <w:tc>
          <w:tcPr>
            <w:tcW w:w="1800" w:type="dxa"/>
            <w:vMerge w:val="restart"/>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9A40CC">
              <w:rPr>
                <w:rFonts w:ascii="Times New Roman" w:hAnsi="Times New Roman" w:cs="Times New Roman"/>
                <w:color w:val="000000"/>
                <w:sz w:val="24"/>
                <w:szCs w:val="24"/>
              </w:rPr>
              <w:t xml:space="preserve"> </w:t>
            </w: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2.Изучение  техники приема и передачи мяча сверху двумя руками.</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3.Изучение приема и передачи мяча снизу двумя руками.</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69"/>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4.Изучении техники подачи мяча: нижняя прямая,  нижняя боковая.</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val="restart"/>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5.Изучении техники подачи мяча: верхняя прямая.</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6.Изучение правил игры, расстановка игроков на площадке.</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7.Изучение действий игрока в защите, техника защиты. Учебная игра.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8.Изучение действий игроков при   выполнения блока. Техника выполнения блока Учебная игра.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9.Изучение действий </w:t>
            </w:r>
            <w:r w:rsidR="00B81D53" w:rsidRPr="009A40CC">
              <w:rPr>
                <w:rFonts w:ascii="Times New Roman" w:hAnsi="Times New Roman" w:cs="Times New Roman"/>
                <w:sz w:val="24"/>
                <w:szCs w:val="24"/>
              </w:rPr>
              <w:t>игроков в</w:t>
            </w:r>
            <w:r w:rsidRPr="009A40CC">
              <w:rPr>
                <w:rFonts w:ascii="Times New Roman" w:hAnsi="Times New Roman" w:cs="Times New Roman"/>
                <w:sz w:val="24"/>
                <w:szCs w:val="24"/>
              </w:rPr>
              <w:t xml:space="preserve"> нападении. Учебная игра.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10.Изучение техники выполнения нападающего удара. Учебная игра.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11.Применения изученных технических приемов  в двусторонней игре.</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r w:rsidRPr="009A40CC">
              <w:rPr>
                <w:rFonts w:ascii="Times New Roman" w:hAnsi="Times New Roman" w:cs="Times New Roman"/>
                <w:b/>
                <w:iCs/>
                <w:sz w:val="24"/>
                <w:szCs w:val="24"/>
              </w:rPr>
              <w:t>Баскетбол</w:t>
            </w: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Содержание учебного материала.</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4"/>
                <w:szCs w:val="24"/>
              </w:rPr>
            </w:pPr>
            <w:r w:rsidRPr="009A40CC">
              <w:rPr>
                <w:rFonts w:ascii="Times New Roman" w:hAnsi="Times New Roman" w:cs="Times New Roman"/>
                <w:b/>
                <w:color w:val="000000"/>
                <w:sz w:val="24"/>
                <w:szCs w:val="24"/>
              </w:rPr>
              <w:t>21</w:t>
            </w: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val="restart"/>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1.Изучение  техники игры в баскетбол: стойка игрока.</w:t>
            </w:r>
          </w:p>
        </w:tc>
        <w:tc>
          <w:tcPr>
            <w:tcW w:w="1800" w:type="dxa"/>
            <w:vMerge w:val="restart"/>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9A40CC">
              <w:rPr>
                <w:rFonts w:ascii="Times New Roman" w:hAnsi="Times New Roman" w:cs="Times New Roman"/>
                <w:color w:val="000000"/>
                <w:sz w:val="24"/>
                <w:szCs w:val="24"/>
              </w:rPr>
              <w:t xml:space="preserve"> </w:t>
            </w:r>
          </w:p>
        </w:tc>
        <w:tc>
          <w:tcPr>
            <w:tcW w:w="1502" w:type="dxa"/>
            <w:vMerge w:val="restart"/>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 xml:space="preserve"> </w:t>
            </w: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2.Изучение  техники  ведение мяча с изменением направления движения , левой и правой рукой, спиной вперед, остановка, повороты.</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3.Изучение техники передачи и ловли мяча:2 руками сверху, 2 руками от груди.</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4.Изучение техники передачи и ловли мяча:2 руками  об пол, 1 рукой  от плеча.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5.Изучение техники ведения и передачи мяча в двойках, разными способами  с изменением направления движения.</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6.Изучение техники ведения и передачи мяча в тройках, разными способами  с изменением направления движения.</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7.Изучение техники выполнения броска по кольцу в движении с 2-х шагов.</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8.Изучение  техники броска по кольцу  в прыжке на месте, штрафного броска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9.Изучение  приемов техники защиты: перехват, накрывание, вырывание, выбивание.</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10.Изучение техники действий защиты игроков с мячом, без мяча., лично, зоной. </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11.Изучение правил игры. Учебная игра.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r w:rsidRPr="009A40CC">
              <w:rPr>
                <w:rFonts w:ascii="Times New Roman" w:hAnsi="Times New Roman" w:cs="Times New Roman"/>
                <w:b/>
                <w:iCs/>
                <w:sz w:val="24"/>
                <w:szCs w:val="24"/>
              </w:rPr>
              <w:t>Дартс</w:t>
            </w: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Содержание учебного материала.</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4"/>
                <w:szCs w:val="24"/>
              </w:rPr>
            </w:pPr>
            <w:r w:rsidRPr="009A40CC">
              <w:rPr>
                <w:rFonts w:ascii="Times New Roman" w:hAnsi="Times New Roman" w:cs="Times New Roman"/>
                <w:b/>
                <w:color w:val="000000"/>
                <w:sz w:val="24"/>
                <w:szCs w:val="24"/>
              </w:rPr>
              <w:t>2</w:t>
            </w:r>
          </w:p>
        </w:tc>
        <w:tc>
          <w:tcPr>
            <w:tcW w:w="1502" w:type="dxa"/>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val="restart"/>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1.Общие правила игры в Дартс.</w:t>
            </w:r>
          </w:p>
        </w:tc>
        <w:tc>
          <w:tcPr>
            <w:tcW w:w="1800" w:type="dxa"/>
            <w:vMerge w:val="restart"/>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9A40CC">
              <w:rPr>
                <w:rFonts w:ascii="Times New Roman" w:hAnsi="Times New Roman" w:cs="Times New Roman"/>
                <w:color w:val="000000"/>
                <w:sz w:val="24"/>
                <w:szCs w:val="24"/>
              </w:rPr>
              <w:t xml:space="preserve"> </w:t>
            </w:r>
          </w:p>
        </w:tc>
        <w:tc>
          <w:tcPr>
            <w:tcW w:w="1502" w:type="dxa"/>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2.Изучение техники броска. Учебная игра.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p>
        </w:tc>
        <w:tc>
          <w:tcPr>
            <w:tcW w:w="1502" w:type="dxa"/>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tcPr>
          <w:p w:rsidR="009A40CC" w:rsidRPr="009A40CC" w:rsidRDefault="009A40CC" w:rsidP="009A40CC">
            <w:pPr>
              <w:autoSpaceDE w:val="0"/>
              <w:autoSpaceDN w:val="0"/>
              <w:adjustRightInd w:val="0"/>
              <w:spacing w:after="0" w:line="240" w:lineRule="auto"/>
              <w:rPr>
                <w:rFonts w:ascii="Times New Roman" w:hAnsi="Times New Roman" w:cs="Times New Roman"/>
                <w:b/>
                <w:iCs/>
                <w:sz w:val="24"/>
                <w:szCs w:val="24"/>
              </w:rPr>
            </w:pPr>
            <w:r w:rsidRPr="009A40CC">
              <w:rPr>
                <w:rFonts w:ascii="Times New Roman" w:hAnsi="Times New Roman" w:cs="Times New Roman"/>
                <w:b/>
                <w:iCs/>
                <w:sz w:val="24"/>
                <w:szCs w:val="24"/>
              </w:rPr>
              <w:t>Настольный теннис</w:t>
            </w: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Содержание учебного материала</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4"/>
                <w:szCs w:val="24"/>
              </w:rPr>
            </w:pPr>
            <w:r w:rsidRPr="009A40CC">
              <w:rPr>
                <w:rFonts w:ascii="Times New Roman" w:hAnsi="Times New Roman" w:cs="Times New Roman"/>
                <w:b/>
                <w:color w:val="000000"/>
                <w:sz w:val="24"/>
                <w:szCs w:val="24"/>
              </w:rPr>
              <w:t>9</w:t>
            </w:r>
          </w:p>
        </w:tc>
        <w:tc>
          <w:tcPr>
            <w:tcW w:w="1502" w:type="dxa"/>
            <w:vMerge w:val="restart"/>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val="restart"/>
          </w:tcPr>
          <w:p w:rsidR="009A40CC" w:rsidRPr="009A40CC" w:rsidRDefault="009A40CC" w:rsidP="009A40CC">
            <w:pPr>
              <w:spacing w:after="0" w:line="240" w:lineRule="auto"/>
              <w:rPr>
                <w:rFonts w:ascii="Times New Roman" w:hAnsi="Times New Roman" w:cs="Times New Roman"/>
                <w:b/>
                <w:color w:val="000000"/>
                <w:spacing w:val="1"/>
                <w:sz w:val="24"/>
                <w:szCs w:val="24"/>
              </w:rPr>
            </w:pPr>
            <w:r w:rsidRPr="009A40CC">
              <w:rPr>
                <w:rFonts w:ascii="Times New Roman" w:hAnsi="Times New Roman" w:cs="Times New Roman"/>
                <w:i/>
                <w:color w:val="000000"/>
                <w:spacing w:val="1"/>
                <w:sz w:val="24"/>
                <w:szCs w:val="24"/>
              </w:rPr>
              <w:t xml:space="preserve"> </w:t>
            </w:r>
          </w:p>
        </w:tc>
        <w:tc>
          <w:tcPr>
            <w:tcW w:w="7896" w:type="dxa"/>
          </w:tcPr>
          <w:p w:rsidR="009A40CC" w:rsidRPr="009A40CC" w:rsidRDefault="009A40CC" w:rsidP="009A40CC">
            <w:pPr>
              <w:pStyle w:val="a3"/>
              <w:spacing w:before="0" w:beforeAutospacing="0" w:after="0" w:afterAutospacing="0"/>
              <w:rPr>
                <w:bCs/>
                <w:color w:val="000000"/>
                <w:spacing w:val="1"/>
              </w:rPr>
            </w:pPr>
            <w:r w:rsidRPr="009A40CC">
              <w:rPr>
                <w:bCs/>
                <w:color w:val="000000"/>
                <w:spacing w:val="1"/>
              </w:rPr>
              <w:t>1.Изучение техники игры. Изучение способов держания ракетки: горизонтальная хватка, вертикальная. Изучение  передвижений : бесшажные, прыжки, рывки.</w:t>
            </w:r>
          </w:p>
        </w:tc>
        <w:tc>
          <w:tcPr>
            <w:tcW w:w="1800" w:type="dxa"/>
            <w:vMerge w:val="restart"/>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9A40CC">
              <w:rPr>
                <w:rFonts w:ascii="Times New Roman" w:hAnsi="Times New Roman" w:cs="Times New Roman"/>
                <w:color w:val="000000"/>
                <w:sz w:val="24"/>
                <w:szCs w:val="24"/>
              </w:rPr>
              <w:t xml:space="preserve"> </w:t>
            </w: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spacing w:after="0" w:line="240" w:lineRule="auto"/>
              <w:rPr>
                <w:rFonts w:ascii="Times New Roman" w:hAnsi="Times New Roman" w:cs="Times New Roman"/>
                <w:color w:val="000000"/>
                <w:spacing w:val="1"/>
                <w:sz w:val="24"/>
                <w:szCs w:val="24"/>
              </w:rPr>
            </w:pPr>
          </w:p>
        </w:tc>
        <w:tc>
          <w:tcPr>
            <w:tcW w:w="7896" w:type="dxa"/>
          </w:tcPr>
          <w:p w:rsidR="009A40CC" w:rsidRPr="009A40CC" w:rsidRDefault="009A40CC" w:rsidP="009A40CC">
            <w:pPr>
              <w:pStyle w:val="a3"/>
              <w:spacing w:before="0" w:beforeAutospacing="0" w:after="0" w:afterAutospacing="0"/>
              <w:contextualSpacing/>
              <w:rPr>
                <w:bCs/>
              </w:rPr>
            </w:pPr>
            <w:r w:rsidRPr="009A40CC">
              <w:rPr>
                <w:bCs/>
              </w:rPr>
              <w:t>2. Изучение подачи и приема мяча. Изучение технических приемов: подрезка, срезка, накат, топ-спин, топс-удар, сеча.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spacing w:after="0" w:line="240" w:lineRule="auto"/>
              <w:rPr>
                <w:rFonts w:ascii="Times New Roman" w:hAnsi="Times New Roman" w:cs="Times New Roman"/>
                <w:color w:val="000000"/>
                <w:spacing w:val="1"/>
                <w:sz w:val="24"/>
                <w:szCs w:val="24"/>
              </w:rPr>
            </w:pPr>
          </w:p>
        </w:tc>
        <w:tc>
          <w:tcPr>
            <w:tcW w:w="7896" w:type="dxa"/>
          </w:tcPr>
          <w:p w:rsidR="009A40CC" w:rsidRPr="009A40CC" w:rsidRDefault="009A40CC" w:rsidP="009A40CC">
            <w:pPr>
              <w:pStyle w:val="a3"/>
              <w:spacing w:before="0" w:beforeAutospacing="0" w:after="0" w:afterAutospacing="0"/>
              <w:contextualSpacing/>
              <w:rPr>
                <w:bCs/>
              </w:rPr>
            </w:pPr>
            <w:r w:rsidRPr="009A40CC">
              <w:rPr>
                <w:bCs/>
              </w:rPr>
              <w:t>3.Правила игры. Учебная игра.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spacing w:after="0" w:line="240" w:lineRule="auto"/>
              <w:rPr>
                <w:rFonts w:ascii="Times New Roman" w:hAnsi="Times New Roman" w:cs="Times New Roman"/>
                <w:i/>
                <w:color w:val="000000"/>
                <w:spacing w:val="1"/>
                <w:sz w:val="24"/>
                <w:szCs w:val="24"/>
              </w:rPr>
            </w:pPr>
          </w:p>
        </w:tc>
        <w:tc>
          <w:tcPr>
            <w:tcW w:w="7896" w:type="dxa"/>
          </w:tcPr>
          <w:p w:rsidR="009A40CC" w:rsidRPr="009A40CC" w:rsidRDefault="009A40CC" w:rsidP="009A40CC">
            <w:pPr>
              <w:pStyle w:val="a3"/>
              <w:spacing w:before="0" w:beforeAutospacing="0" w:after="0" w:afterAutospacing="0"/>
              <w:contextualSpacing/>
              <w:rPr>
                <w:bCs/>
              </w:rPr>
            </w:pPr>
            <w:r w:rsidRPr="009A40CC">
              <w:rPr>
                <w:bCs/>
              </w:rPr>
              <w:t>4.Совершенствование подачи и приема мяча. Совершенствование технических приемов. Правила игры. Двусторонняя игра.</w:t>
            </w:r>
          </w:p>
        </w:tc>
        <w:tc>
          <w:tcPr>
            <w:tcW w:w="1800" w:type="dxa"/>
            <w:vMerge/>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642"/>
        </w:trPr>
        <w:tc>
          <w:tcPr>
            <w:tcW w:w="3732" w:type="dxa"/>
          </w:tcPr>
          <w:p w:rsidR="009A40CC" w:rsidRPr="009A40CC" w:rsidRDefault="009A40CC" w:rsidP="009A40CC">
            <w:pPr>
              <w:spacing w:after="0" w:line="240" w:lineRule="auto"/>
              <w:rPr>
                <w:rFonts w:ascii="Times New Roman" w:hAnsi="Times New Roman" w:cs="Times New Roman"/>
                <w:i/>
                <w:color w:val="000000"/>
                <w:spacing w:val="1"/>
                <w:sz w:val="24"/>
                <w:szCs w:val="24"/>
              </w:rPr>
            </w:pPr>
          </w:p>
        </w:tc>
        <w:tc>
          <w:tcPr>
            <w:tcW w:w="7896" w:type="dxa"/>
          </w:tcPr>
          <w:p w:rsidR="009A40CC" w:rsidRPr="009A40CC" w:rsidRDefault="009A40CC" w:rsidP="009A40CC">
            <w:pPr>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Самостоятельная работа по теме:</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b/>
                <w:sz w:val="24"/>
                <w:szCs w:val="24"/>
              </w:rPr>
              <w:t>-</w:t>
            </w:r>
            <w:r w:rsidRPr="009A40CC">
              <w:rPr>
                <w:rFonts w:ascii="Times New Roman" w:hAnsi="Times New Roman" w:cs="Times New Roman"/>
                <w:sz w:val="24"/>
                <w:szCs w:val="24"/>
              </w:rPr>
              <w:t>Отработка индивидуальной техники и командной тактики игры в баскетбол.</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-отработка индивидуальной техники и командной тактики игры в волейбол.</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-выполнение прыжков на скакалке на скорость-1 минута, на выносливость -5 минут.</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Написание рефератов по теме:</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-Инвентарь и оборудование для игры в Баскетбол»;</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-Техника выполнения атаки кольца в движении с 2-х шагов.</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Отработка индивидуальной техники и командной тактики игры в настольный теннис;</w:t>
            </w:r>
          </w:p>
          <w:p w:rsidR="009A40CC" w:rsidRPr="009A40CC" w:rsidRDefault="009A40CC" w:rsidP="009A40CC">
            <w:pPr>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Отработка индивидуальной техники и командной тактики игры в Дартс.</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A40CC">
              <w:rPr>
                <w:rFonts w:ascii="Times New Roman" w:hAnsi="Times New Roman" w:cs="Times New Roman"/>
                <w:sz w:val="24"/>
                <w:szCs w:val="24"/>
              </w:rPr>
              <w:t xml:space="preserve">        </w:t>
            </w:r>
            <w:r w:rsidRPr="009A40CC">
              <w:rPr>
                <w:rFonts w:ascii="Times New Roman" w:hAnsi="Times New Roman" w:cs="Times New Roman"/>
                <w:b/>
                <w:sz w:val="24"/>
                <w:szCs w:val="24"/>
              </w:rPr>
              <w:t>55</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tcPr>
          <w:p w:rsidR="009A40CC" w:rsidRPr="009A40CC" w:rsidRDefault="009A40CC" w:rsidP="009A40CC">
            <w:pPr>
              <w:spacing w:after="0" w:line="240" w:lineRule="auto"/>
              <w:rPr>
                <w:rFonts w:ascii="Times New Roman" w:hAnsi="Times New Roman" w:cs="Times New Roman"/>
                <w:b/>
                <w:color w:val="000000"/>
                <w:spacing w:val="1"/>
                <w:sz w:val="24"/>
                <w:szCs w:val="24"/>
              </w:rPr>
            </w:pPr>
            <w:r w:rsidRPr="009A40CC">
              <w:rPr>
                <w:rFonts w:ascii="Times New Roman" w:hAnsi="Times New Roman" w:cs="Times New Roman"/>
                <w:b/>
                <w:color w:val="000000"/>
                <w:spacing w:val="1"/>
                <w:sz w:val="24"/>
                <w:szCs w:val="24"/>
              </w:rPr>
              <w:t>Тема:1.4 Атлетическая гимнастика.</w:t>
            </w:r>
          </w:p>
        </w:tc>
        <w:tc>
          <w:tcPr>
            <w:tcW w:w="7896" w:type="dxa"/>
          </w:tcPr>
          <w:p w:rsidR="009A40CC" w:rsidRPr="009A40CC" w:rsidRDefault="009A40CC" w:rsidP="009A40CC">
            <w:pPr>
              <w:pStyle w:val="a3"/>
              <w:spacing w:before="0" w:beforeAutospacing="0" w:after="0" w:afterAutospacing="0"/>
              <w:contextualSpacing/>
              <w:rPr>
                <w:bCs/>
              </w:rPr>
            </w:pPr>
            <w:r w:rsidRPr="009A40CC">
              <w:rPr>
                <w:bCs/>
              </w:rPr>
              <w:t>Содержание учебного материала.</w:t>
            </w:r>
          </w:p>
        </w:tc>
        <w:tc>
          <w:tcPr>
            <w:tcW w:w="1800"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A40CC">
              <w:rPr>
                <w:rFonts w:ascii="Times New Roman" w:hAnsi="Times New Roman" w:cs="Times New Roman"/>
                <w:b/>
                <w:sz w:val="24"/>
                <w:szCs w:val="24"/>
              </w:rPr>
              <w:t xml:space="preserve">          10</w:t>
            </w:r>
          </w:p>
        </w:tc>
        <w:tc>
          <w:tcPr>
            <w:tcW w:w="1502" w:type="dxa"/>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val="restart"/>
          </w:tcPr>
          <w:p w:rsidR="009A40CC" w:rsidRPr="009A40CC" w:rsidRDefault="009A40CC" w:rsidP="009A40CC">
            <w:pPr>
              <w:spacing w:after="0" w:line="240" w:lineRule="auto"/>
              <w:rPr>
                <w:rFonts w:ascii="Times New Roman" w:hAnsi="Times New Roman" w:cs="Times New Roman"/>
                <w:i/>
                <w:color w:val="000000"/>
                <w:spacing w:val="1"/>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1.Упражнения со свободными весами: гантели, штангами. Упражнения на тренажерах для развития мышечных групп.</w:t>
            </w:r>
          </w:p>
        </w:tc>
        <w:tc>
          <w:tcPr>
            <w:tcW w:w="1800" w:type="dxa"/>
            <w:vMerge w:val="restart"/>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b/>
                <w:sz w:val="24"/>
                <w:szCs w:val="24"/>
              </w:rPr>
              <w:t xml:space="preserve"> </w:t>
            </w:r>
          </w:p>
        </w:tc>
        <w:tc>
          <w:tcPr>
            <w:tcW w:w="1502" w:type="dxa"/>
            <w:vMerge w:val="restart"/>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highlight w:val="lightGray"/>
              </w:rPr>
            </w:pPr>
          </w:p>
        </w:tc>
      </w:tr>
      <w:tr w:rsidR="009A40CC" w:rsidRPr="009A40CC" w:rsidTr="009A40CC">
        <w:trPr>
          <w:cantSplit/>
          <w:trHeight w:val="317"/>
        </w:trPr>
        <w:tc>
          <w:tcPr>
            <w:tcW w:w="3732" w:type="dxa"/>
            <w:vMerge/>
          </w:tcPr>
          <w:p w:rsidR="009A40CC" w:rsidRPr="009A40CC" w:rsidRDefault="009A40CC" w:rsidP="009A40CC">
            <w:pPr>
              <w:spacing w:after="0" w:line="240" w:lineRule="auto"/>
              <w:rPr>
                <w:rFonts w:ascii="Times New Roman" w:hAnsi="Times New Roman" w:cs="Times New Roman"/>
                <w:i/>
                <w:color w:val="000000"/>
                <w:spacing w:val="1"/>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2.Упражнения со свободными весами: гантели, штангами. Упражнения на тренажерах для развития мышечных групп.</w:t>
            </w:r>
            <w:r w:rsidRPr="009A40CC">
              <w:rPr>
                <w:rFonts w:ascii="Times New Roman" w:hAnsi="Times New Roman" w:cs="Times New Roman"/>
                <w:b/>
                <w:color w:val="FF0000"/>
                <w:sz w:val="24"/>
                <w:szCs w:val="24"/>
              </w:rPr>
              <w:t xml:space="preserve"> </w:t>
            </w:r>
          </w:p>
        </w:tc>
        <w:tc>
          <w:tcPr>
            <w:tcW w:w="1800" w:type="dxa"/>
            <w:vMerge/>
          </w:tcPr>
          <w:p w:rsidR="009A40CC" w:rsidRPr="009A40CC" w:rsidRDefault="009A40CC" w:rsidP="009A40CC">
            <w:pPr>
              <w:spacing w:after="0" w:line="240" w:lineRule="auto"/>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vMerge/>
          </w:tcPr>
          <w:p w:rsidR="009A40CC" w:rsidRPr="009A40CC" w:rsidRDefault="009A40CC" w:rsidP="009A40CC">
            <w:pPr>
              <w:spacing w:after="0" w:line="240" w:lineRule="auto"/>
              <w:rPr>
                <w:rFonts w:ascii="Times New Roman" w:hAnsi="Times New Roman" w:cs="Times New Roman"/>
                <w:i/>
                <w:color w:val="000000"/>
                <w:spacing w:val="1"/>
                <w:sz w:val="24"/>
                <w:szCs w:val="24"/>
              </w:rPr>
            </w:pP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3.Комплексы упражнений для акцентрировонного развития определенных мышечных групп, Круговая тренировка.</w:t>
            </w:r>
          </w:p>
        </w:tc>
        <w:tc>
          <w:tcPr>
            <w:tcW w:w="1800" w:type="dxa"/>
            <w:vMerge/>
          </w:tcPr>
          <w:p w:rsidR="009A40CC" w:rsidRPr="009A40CC" w:rsidRDefault="009A40CC" w:rsidP="009A40CC">
            <w:pPr>
              <w:spacing w:after="0" w:line="240" w:lineRule="auto"/>
              <w:rPr>
                <w:rFonts w:ascii="Times New Roman" w:hAnsi="Times New Roman" w:cs="Times New Roman"/>
                <w:sz w:val="24"/>
                <w:szCs w:val="24"/>
              </w:rPr>
            </w:pPr>
          </w:p>
        </w:tc>
        <w:tc>
          <w:tcPr>
            <w:tcW w:w="1502" w:type="dxa"/>
            <w:vMerge/>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tcPr>
          <w:p w:rsidR="009A40CC" w:rsidRPr="009A40CC" w:rsidRDefault="009A40CC" w:rsidP="009A40CC">
            <w:pPr>
              <w:spacing w:after="0" w:line="240" w:lineRule="auto"/>
              <w:rPr>
                <w:rFonts w:ascii="Times New Roman" w:hAnsi="Times New Roman" w:cs="Times New Roman"/>
                <w:i/>
                <w:color w:val="000000"/>
                <w:spacing w:val="1"/>
                <w:sz w:val="24"/>
                <w:szCs w:val="24"/>
              </w:rPr>
            </w:pPr>
          </w:p>
        </w:tc>
        <w:tc>
          <w:tcPr>
            <w:tcW w:w="7896" w:type="dxa"/>
          </w:tcPr>
          <w:p w:rsidR="009A40CC" w:rsidRPr="009A40CC" w:rsidRDefault="009A40CC" w:rsidP="009A40CC">
            <w:pPr>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Самостоятельная работа по теме:</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выполнение индивидуальной программы по силовой подготовке, без отягощения, на тренажерах, со штангой и гантелями в тренажерном зале</w:t>
            </w:r>
          </w:p>
        </w:tc>
        <w:tc>
          <w:tcPr>
            <w:tcW w:w="1800" w:type="dxa"/>
          </w:tcPr>
          <w:p w:rsidR="009A40CC" w:rsidRPr="009A40CC" w:rsidRDefault="009A40CC" w:rsidP="009A40CC">
            <w:pPr>
              <w:spacing w:after="0" w:line="240" w:lineRule="auto"/>
              <w:rPr>
                <w:rFonts w:ascii="Times New Roman" w:hAnsi="Times New Roman" w:cs="Times New Roman"/>
                <w:b/>
                <w:sz w:val="24"/>
                <w:szCs w:val="24"/>
              </w:rPr>
            </w:pPr>
            <w:r w:rsidRPr="009A40CC">
              <w:rPr>
                <w:rFonts w:ascii="Times New Roman" w:hAnsi="Times New Roman" w:cs="Times New Roman"/>
                <w:sz w:val="24"/>
                <w:szCs w:val="24"/>
              </w:rPr>
              <w:t xml:space="preserve">            </w:t>
            </w:r>
            <w:r w:rsidRPr="009A40CC">
              <w:rPr>
                <w:rFonts w:ascii="Times New Roman" w:hAnsi="Times New Roman" w:cs="Times New Roman"/>
                <w:b/>
                <w:sz w:val="24"/>
                <w:szCs w:val="24"/>
              </w:rPr>
              <w:t>10</w:t>
            </w:r>
          </w:p>
        </w:tc>
        <w:tc>
          <w:tcPr>
            <w:tcW w:w="1502" w:type="dxa"/>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9A40CC" w:rsidRPr="009A40CC" w:rsidTr="009A40CC">
        <w:trPr>
          <w:cantSplit/>
          <w:trHeight w:val="317"/>
        </w:trPr>
        <w:tc>
          <w:tcPr>
            <w:tcW w:w="3732" w:type="dxa"/>
          </w:tcPr>
          <w:p w:rsidR="009A40CC" w:rsidRPr="009A40CC" w:rsidRDefault="009A40CC" w:rsidP="009A40CC">
            <w:pPr>
              <w:spacing w:after="0" w:line="240" w:lineRule="auto"/>
              <w:rPr>
                <w:rFonts w:ascii="Times New Roman" w:hAnsi="Times New Roman" w:cs="Times New Roman"/>
                <w:b/>
                <w:color w:val="000000"/>
                <w:spacing w:val="1"/>
                <w:sz w:val="24"/>
                <w:szCs w:val="24"/>
              </w:rPr>
            </w:pPr>
            <w:r w:rsidRPr="009A40CC">
              <w:rPr>
                <w:rFonts w:ascii="Times New Roman" w:hAnsi="Times New Roman" w:cs="Times New Roman"/>
                <w:color w:val="000000"/>
                <w:spacing w:val="1"/>
                <w:sz w:val="24"/>
                <w:szCs w:val="24"/>
              </w:rPr>
              <w:t xml:space="preserve"> </w:t>
            </w:r>
            <w:r w:rsidRPr="009A40CC">
              <w:rPr>
                <w:rFonts w:ascii="Times New Roman" w:hAnsi="Times New Roman" w:cs="Times New Roman"/>
                <w:b/>
                <w:color w:val="000000"/>
                <w:spacing w:val="1"/>
                <w:sz w:val="24"/>
                <w:szCs w:val="24"/>
              </w:rPr>
              <w:t>Итого:</w:t>
            </w:r>
          </w:p>
        </w:tc>
        <w:tc>
          <w:tcPr>
            <w:tcW w:w="7896" w:type="dxa"/>
          </w:tcPr>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p>
        </w:tc>
        <w:tc>
          <w:tcPr>
            <w:tcW w:w="1800" w:type="dxa"/>
          </w:tcPr>
          <w:p w:rsidR="009A40CC" w:rsidRPr="009A40CC" w:rsidRDefault="009A40CC" w:rsidP="009A40CC">
            <w:pPr>
              <w:spacing w:after="0" w:line="240" w:lineRule="auto"/>
              <w:rPr>
                <w:rFonts w:ascii="Times New Roman" w:hAnsi="Times New Roman" w:cs="Times New Roman"/>
                <w:b/>
                <w:sz w:val="24"/>
                <w:szCs w:val="24"/>
              </w:rPr>
            </w:pPr>
            <w:r w:rsidRPr="009A40CC">
              <w:rPr>
                <w:rFonts w:ascii="Times New Roman" w:hAnsi="Times New Roman" w:cs="Times New Roman"/>
                <w:b/>
                <w:sz w:val="24"/>
                <w:szCs w:val="24"/>
              </w:rPr>
              <w:t xml:space="preserve">       117</w:t>
            </w:r>
          </w:p>
        </w:tc>
        <w:tc>
          <w:tcPr>
            <w:tcW w:w="1502" w:type="dxa"/>
            <w:shd w:val="clear" w:color="auto" w:fill="E7E6E6"/>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bl>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Для характеристики уровня освоения учебного материала используются следующие обозначения:</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1. – ознакомительный (узнавание ранее изученных объектов, свойств); </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2. – репродуктивный (выполнение деятельности по образцу, инструкции или под руководством);</w:t>
      </w:r>
    </w:p>
    <w:p w:rsidR="009A40CC" w:rsidRPr="009A40CC" w:rsidRDefault="009A40CC" w:rsidP="009A4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sz w:val="24"/>
          <w:szCs w:val="24"/>
        </w:rPr>
        <w:sectPr w:rsidR="009A40CC" w:rsidRPr="009A40CC">
          <w:pgSz w:w="16840" w:h="11907" w:orient="landscape"/>
          <w:pgMar w:top="851" w:right="1134" w:bottom="851" w:left="992" w:header="709" w:footer="709" w:gutter="0"/>
          <w:cols w:space="720"/>
        </w:sectPr>
      </w:pPr>
      <w:r w:rsidRPr="009A40CC">
        <w:rPr>
          <w:rFonts w:ascii="Times New Roman" w:hAnsi="Times New Roman" w:cs="Times New Roman"/>
          <w:sz w:val="24"/>
          <w:szCs w:val="24"/>
        </w:rPr>
        <w:t xml:space="preserve">3. – продуктивный (планирование и самостоятельное выполнение деятельности, решение проблемных задач). </w:t>
      </w:r>
    </w:p>
    <w:p w:rsidR="009A40CC" w:rsidRPr="009A40CC" w:rsidRDefault="009A40CC"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rPr>
      </w:pPr>
      <w:r w:rsidRPr="009A40CC">
        <w:rPr>
          <w:b/>
          <w:bCs/>
        </w:rPr>
        <w:lastRenderedPageBreak/>
        <w:t xml:space="preserve"> </w:t>
      </w:r>
      <w:r w:rsidRPr="009A40CC">
        <w:rPr>
          <w:b/>
          <w:bCs/>
          <w:caps/>
        </w:rPr>
        <w:t>3. условия реализации УЧЕБНОЙ дисциплины</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9A40CC">
        <w:rPr>
          <w:rFonts w:ascii="Times New Roman" w:hAnsi="Times New Roman" w:cs="Times New Roman"/>
          <w:b/>
          <w:bCs/>
          <w:sz w:val="24"/>
          <w:szCs w:val="24"/>
        </w:rPr>
        <w:t>3.1. Требования к минимальному материально-техническому обеспечению</w:t>
      </w:r>
    </w:p>
    <w:p w:rsidR="009A40CC" w:rsidRPr="009A40CC" w:rsidRDefault="009A40CC" w:rsidP="009A40CC">
      <w:pPr>
        <w:autoSpaceDE w:val="0"/>
        <w:autoSpaceDN w:val="0"/>
        <w:adjustRightInd w:val="0"/>
        <w:spacing w:after="0" w:line="240" w:lineRule="auto"/>
        <w:rPr>
          <w:rFonts w:ascii="Times New Roman" w:hAnsi="Times New Roman" w:cs="Times New Roman"/>
          <w:b/>
          <w:bCs/>
          <w:sz w:val="24"/>
          <w:szCs w:val="24"/>
        </w:rPr>
      </w:pPr>
      <w:r w:rsidRPr="009A40CC">
        <w:rPr>
          <w:rFonts w:ascii="Times New Roman" w:hAnsi="Times New Roman" w:cs="Times New Roman"/>
          <w:b/>
          <w:bCs/>
          <w:sz w:val="24"/>
          <w:szCs w:val="24"/>
        </w:rPr>
        <w:t xml:space="preserve">          </w:t>
      </w:r>
      <w:r w:rsidRPr="009A40CC">
        <w:rPr>
          <w:rFonts w:ascii="Times New Roman" w:hAnsi="Times New Roman" w:cs="Times New Roman"/>
          <w:sz w:val="24"/>
          <w:szCs w:val="24"/>
        </w:rPr>
        <w:t xml:space="preserve">Освоение программы учебной дисциплины «Физическая культура и спорт» предполагает наличие в ГБПОУ МО «Электростальский колледж», реализующем образовательную программу среднего общего образования в пределах освоения ОПОП СПО на базе основного общего образования,  </w:t>
      </w:r>
    </w:p>
    <w:p w:rsidR="009A40CC" w:rsidRPr="009A40CC" w:rsidRDefault="009A40CC" w:rsidP="009A40CC">
      <w:pPr>
        <w:autoSpaceDE w:val="0"/>
        <w:autoSpaceDN w:val="0"/>
        <w:adjustRightInd w:val="0"/>
        <w:spacing w:after="0" w:line="240" w:lineRule="auto"/>
        <w:ind w:firstLine="708"/>
        <w:rPr>
          <w:rFonts w:ascii="Times New Roman" w:hAnsi="Times New Roman" w:cs="Times New Roman"/>
          <w:sz w:val="24"/>
          <w:szCs w:val="24"/>
        </w:rPr>
      </w:pPr>
      <w:r w:rsidRPr="009A40CC">
        <w:rPr>
          <w:rFonts w:ascii="Times New Roman" w:hAnsi="Times New Roman" w:cs="Times New Roman"/>
          <w:sz w:val="24"/>
          <w:szCs w:val="24"/>
        </w:rPr>
        <w:t>Все объекты, которые используются при проведении занятий по физической культуре, удовлетворяют требованиям Санитарно-эпидемиологических правил и нормативов (СанПиН 2.4.2 № 178-02) и оснащены соответствующим оборудованием и инвентарем в зависимости от изучаемых разделов программы и видов спорта.</w:t>
      </w:r>
    </w:p>
    <w:p w:rsidR="009A40CC" w:rsidRPr="009A40CC" w:rsidRDefault="009A40CC" w:rsidP="009A40CC">
      <w:pPr>
        <w:autoSpaceDE w:val="0"/>
        <w:autoSpaceDN w:val="0"/>
        <w:adjustRightInd w:val="0"/>
        <w:spacing w:after="0" w:line="240" w:lineRule="auto"/>
        <w:ind w:firstLine="708"/>
        <w:jc w:val="both"/>
        <w:rPr>
          <w:rFonts w:ascii="Times New Roman" w:hAnsi="Times New Roman" w:cs="Times New Roman"/>
          <w:sz w:val="24"/>
          <w:szCs w:val="24"/>
        </w:rPr>
      </w:pPr>
      <w:r w:rsidRPr="009A40CC">
        <w:rPr>
          <w:rFonts w:ascii="Times New Roman" w:hAnsi="Times New Roman" w:cs="Times New Roman"/>
          <w:sz w:val="24"/>
          <w:szCs w:val="24"/>
        </w:rPr>
        <w:t xml:space="preserve"> Оборудование и инвентарь спортивного зала: стенка гимнастическая; перекладина навесная универсальная для стенки гимнастической; гимнастические скамейки;  тренажеры для занятий атлетической гимнастикой, маты гимнастические,  канат для перетягивания, беговая дорожка, ковер борцовский или татами, скакалки,  мячи набивные,, гантели (разные), гири 16, 24, 32 кг, секундомеры, весы напольные, динамометры, приборы для измерения давления и др.; кольца баскетбольные, щиты баскетбольные, рамы для выноса баскетбольного </w:t>
      </w:r>
      <w:r w:rsidRPr="009A40CC">
        <w:rPr>
          <w:rFonts w:ascii="Times New Roman" w:hAnsi="Times New Roman" w:cs="Times New Roman"/>
          <w:sz w:val="24"/>
          <w:szCs w:val="24"/>
        </w:rPr>
        <w:tab/>
        <w:t>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волейбольные мячи, ворота для мини-футбола, сетки для ворот мини-футбольных, гасители для ворот мини-футбольных, мячи для мини-футбола, флажки красные и белые, палочки эстафетные, гранаты учебные , стартовые флажки, рулетка металлическая, мерный шнур, секундомеры, тренажерный зал.</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В состав учебно-методического и материально-технического обеспечения рабочей программы общеобразовательной учебной дисциплины «Физическая культура» входят:</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многофункциональный комплекс преподавателя;</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наглядные пособия (комплекты учебных таблиц, плакатов и др.);</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информационно-коммуникационные средства;</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комплект технической документации, в том числе паспорта на средства обучения, инструкции по их использованию и технике безопасности;</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библиотечный фонд.</w:t>
      </w:r>
    </w:p>
    <w:p w:rsidR="009A40CC" w:rsidRPr="009A40CC" w:rsidRDefault="009A40CC" w:rsidP="009A40CC">
      <w:pPr>
        <w:autoSpaceDE w:val="0"/>
        <w:autoSpaceDN w:val="0"/>
        <w:adjustRightInd w:val="0"/>
        <w:spacing w:after="0" w:line="240" w:lineRule="auto"/>
        <w:ind w:firstLine="708"/>
        <w:jc w:val="both"/>
        <w:rPr>
          <w:rFonts w:ascii="Times New Roman" w:hAnsi="Times New Roman" w:cs="Times New Roman"/>
          <w:sz w:val="24"/>
          <w:szCs w:val="24"/>
        </w:rPr>
      </w:pPr>
      <w:r w:rsidRPr="009A40CC">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учебной дисциплины «Физическая культура»,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9A40CC" w:rsidRPr="009A40CC" w:rsidRDefault="009A40CC" w:rsidP="009A40CC">
      <w:pPr>
        <w:autoSpaceDE w:val="0"/>
        <w:autoSpaceDN w:val="0"/>
        <w:adjustRightInd w:val="0"/>
        <w:spacing w:after="0" w:line="240" w:lineRule="auto"/>
        <w:ind w:firstLine="708"/>
        <w:jc w:val="both"/>
        <w:rPr>
          <w:rFonts w:ascii="Times New Roman" w:hAnsi="Times New Roman" w:cs="Times New Roman"/>
          <w:sz w:val="24"/>
          <w:szCs w:val="24"/>
        </w:rPr>
      </w:pPr>
      <w:r w:rsidRPr="009A40CC">
        <w:rPr>
          <w:rFonts w:ascii="Times New Roman" w:hAnsi="Times New Roman" w:cs="Times New Roman"/>
          <w:sz w:val="24"/>
          <w:szCs w:val="24"/>
        </w:rPr>
        <w:t>Библиотечный фонд дополнен энциклопедиями, справочниками, научной и научно-популярной литературой и т. п.</w:t>
      </w:r>
    </w:p>
    <w:p w:rsidR="009A40CC" w:rsidRPr="009A40CC" w:rsidRDefault="009A40CC" w:rsidP="009A40CC">
      <w:pPr>
        <w:autoSpaceDE w:val="0"/>
        <w:autoSpaceDN w:val="0"/>
        <w:adjustRightInd w:val="0"/>
        <w:spacing w:after="0" w:line="240" w:lineRule="auto"/>
        <w:ind w:firstLine="708"/>
        <w:jc w:val="both"/>
        <w:rPr>
          <w:rFonts w:ascii="Times New Roman" w:hAnsi="Times New Roman" w:cs="Times New Roman"/>
          <w:sz w:val="24"/>
          <w:szCs w:val="24"/>
        </w:rPr>
      </w:pPr>
      <w:r w:rsidRPr="009A40CC">
        <w:rPr>
          <w:rFonts w:ascii="Times New Roman" w:hAnsi="Times New Roman" w:cs="Times New Roman"/>
          <w:sz w:val="24"/>
          <w:szCs w:val="24"/>
        </w:rPr>
        <w:t>В процессе освоения рабочей программы общеобразовательной учебной дисциплины «Физическая культура» студенты имеют возможность доступа к электронным учебным материалам по физической культуре, имеющимся в свободном доступе в сети Интернет (электронным книгам, практикумам, тестам и др.), сайтам государственных, муниципальных органов власти.</w:t>
      </w:r>
    </w:p>
    <w:p w:rsidR="009A40CC" w:rsidRPr="009A40CC" w:rsidRDefault="009A40CC"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sidRPr="009A40CC">
        <w:rPr>
          <w:b/>
          <w:bCs/>
        </w:rPr>
        <w:br w:type="page"/>
      </w:r>
    </w:p>
    <w:p w:rsidR="009A40CC" w:rsidRPr="009A40CC" w:rsidRDefault="009A40CC"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sidRPr="009A40CC">
        <w:rPr>
          <w:b/>
          <w:bCs/>
        </w:rPr>
        <w:lastRenderedPageBreak/>
        <w:t>3.2. Информационное обеспечение обучения</w:t>
      </w:r>
    </w:p>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9A40CC">
        <w:rPr>
          <w:rFonts w:ascii="Times New Roman" w:hAnsi="Times New Roman" w:cs="Times New Roman"/>
          <w:bCs/>
          <w:sz w:val="24"/>
          <w:szCs w:val="24"/>
        </w:rPr>
        <w:t>Перечень рекомендуемых учебных изданий, Интернет-ресурсов, дополнительной литературы</w:t>
      </w:r>
    </w:p>
    <w:p w:rsidR="009A40CC" w:rsidRPr="009A40CC" w:rsidRDefault="009A40CC" w:rsidP="009A40CC">
      <w:pPr>
        <w:autoSpaceDE w:val="0"/>
        <w:autoSpaceDN w:val="0"/>
        <w:adjustRightInd w:val="0"/>
        <w:spacing w:after="0" w:line="240" w:lineRule="auto"/>
        <w:jc w:val="both"/>
        <w:rPr>
          <w:rFonts w:ascii="Times New Roman" w:hAnsi="Times New Roman" w:cs="Times New Roman"/>
          <w:b/>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b/>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b/>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b/>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Основная литература:</w:t>
      </w:r>
    </w:p>
    <w:p w:rsidR="009A40CC" w:rsidRPr="009A40CC" w:rsidRDefault="009A40CC" w:rsidP="009A40CC">
      <w:pPr>
        <w:autoSpaceDE w:val="0"/>
        <w:autoSpaceDN w:val="0"/>
        <w:adjustRightInd w:val="0"/>
        <w:spacing w:after="0" w:line="240" w:lineRule="auto"/>
        <w:jc w:val="both"/>
        <w:rPr>
          <w:rFonts w:ascii="Times New Roman" w:hAnsi="Times New Roman" w:cs="Times New Roman"/>
          <w:iCs/>
          <w:sz w:val="24"/>
          <w:szCs w:val="24"/>
        </w:rPr>
      </w:pPr>
      <w:r w:rsidRPr="009A40CC">
        <w:rPr>
          <w:rFonts w:ascii="Times New Roman" w:hAnsi="Times New Roman" w:cs="Times New Roman"/>
          <w:iCs/>
          <w:sz w:val="24"/>
          <w:szCs w:val="24"/>
        </w:rPr>
        <w:t>1. Барчуков И.С., Назаров Ю.Н., Егоров С.С. и др. Физическая культура и физическая подготовка: учебник для студентов вузов, курсантов и слушателей образовательных учреждений высшего профессионального образования МВД России / под ред. В.Я.К</w:t>
      </w:r>
      <w:r w:rsidR="00571D25">
        <w:rPr>
          <w:rFonts w:ascii="Times New Roman" w:hAnsi="Times New Roman" w:cs="Times New Roman"/>
          <w:iCs/>
          <w:sz w:val="24"/>
          <w:szCs w:val="24"/>
        </w:rPr>
        <w:t>икотя, И.С.Барчукова. — М., 2015</w:t>
      </w:r>
      <w:r w:rsidRPr="009A40CC">
        <w:rPr>
          <w:rFonts w:ascii="Times New Roman" w:hAnsi="Times New Roman" w:cs="Times New Roman"/>
          <w:iCs/>
          <w:sz w:val="24"/>
          <w:szCs w:val="24"/>
        </w:rPr>
        <w:t xml:space="preserve">. </w:t>
      </w:r>
    </w:p>
    <w:p w:rsidR="009A40CC" w:rsidRPr="009A40CC" w:rsidRDefault="009A40CC" w:rsidP="009A40CC">
      <w:pPr>
        <w:autoSpaceDE w:val="0"/>
        <w:autoSpaceDN w:val="0"/>
        <w:adjustRightInd w:val="0"/>
        <w:spacing w:after="0" w:line="240" w:lineRule="auto"/>
        <w:jc w:val="both"/>
        <w:rPr>
          <w:rFonts w:ascii="Times New Roman" w:hAnsi="Times New Roman" w:cs="Times New Roman"/>
          <w:iCs/>
          <w:sz w:val="24"/>
          <w:szCs w:val="24"/>
        </w:rPr>
      </w:pPr>
      <w:r w:rsidRPr="009A40CC">
        <w:rPr>
          <w:rFonts w:ascii="Times New Roman" w:hAnsi="Times New Roman" w:cs="Times New Roman"/>
          <w:iCs/>
          <w:sz w:val="24"/>
          <w:szCs w:val="24"/>
        </w:rPr>
        <w:t xml:space="preserve">2.Барчуков И.С. Теория и методика физического воспитания и спорта: учебник / под общ. ред. Г.В.Барчуковой. — М., 2016. </w:t>
      </w:r>
    </w:p>
    <w:p w:rsidR="009A40CC" w:rsidRPr="009A40CC" w:rsidRDefault="009A40CC" w:rsidP="009A40CC">
      <w:pPr>
        <w:autoSpaceDE w:val="0"/>
        <w:autoSpaceDN w:val="0"/>
        <w:adjustRightInd w:val="0"/>
        <w:spacing w:after="0" w:line="240" w:lineRule="auto"/>
        <w:jc w:val="both"/>
        <w:rPr>
          <w:rFonts w:ascii="Times New Roman" w:hAnsi="Times New Roman" w:cs="Times New Roman"/>
          <w:iCs/>
          <w:sz w:val="24"/>
          <w:szCs w:val="24"/>
        </w:rPr>
      </w:pPr>
      <w:r w:rsidRPr="009A40CC">
        <w:rPr>
          <w:rFonts w:ascii="Times New Roman" w:hAnsi="Times New Roman" w:cs="Times New Roman"/>
          <w:iCs/>
          <w:sz w:val="24"/>
          <w:szCs w:val="24"/>
        </w:rPr>
        <w:t xml:space="preserve">3.Бишаева А.А. Физическая культура: учебник для студ. учреждений сред. проф. образования. — М.,»Академия» 2016. </w:t>
      </w:r>
    </w:p>
    <w:p w:rsidR="009A40CC" w:rsidRPr="009A40CC" w:rsidRDefault="009A40CC" w:rsidP="009A40CC">
      <w:pPr>
        <w:autoSpaceDE w:val="0"/>
        <w:autoSpaceDN w:val="0"/>
        <w:adjustRightInd w:val="0"/>
        <w:spacing w:after="0" w:line="240" w:lineRule="auto"/>
        <w:jc w:val="both"/>
        <w:rPr>
          <w:rFonts w:ascii="Times New Roman" w:hAnsi="Times New Roman" w:cs="Times New Roman"/>
          <w:iCs/>
          <w:sz w:val="24"/>
          <w:szCs w:val="24"/>
        </w:rPr>
      </w:pPr>
      <w:r w:rsidRPr="009A40CC">
        <w:rPr>
          <w:rFonts w:ascii="Times New Roman" w:hAnsi="Times New Roman" w:cs="Times New Roman"/>
          <w:iCs/>
          <w:sz w:val="24"/>
          <w:szCs w:val="24"/>
        </w:rPr>
        <w:t xml:space="preserve">4. Решетников Н.В., Кислицын Ю.Л., Палтиевич Р.Л., Погадаев Г.И. Физическая культура: учеб. пособие для студ. учреждений сред. проф. образования. — М., 2015.  </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iCs/>
          <w:sz w:val="24"/>
          <w:szCs w:val="24"/>
        </w:rPr>
        <w:t xml:space="preserve"> </w:t>
      </w:r>
      <w:r w:rsidRPr="009A40CC">
        <w:rPr>
          <w:rFonts w:ascii="Times New Roman" w:hAnsi="Times New Roman" w:cs="Times New Roman"/>
          <w:b/>
          <w:sz w:val="24"/>
          <w:szCs w:val="24"/>
        </w:rPr>
        <w:t>5.</w:t>
      </w:r>
      <w:r w:rsidRPr="009A40CC">
        <w:rPr>
          <w:rFonts w:ascii="Times New Roman" w:hAnsi="Times New Roman" w:cs="Times New Roman"/>
          <w:sz w:val="24"/>
          <w:szCs w:val="24"/>
        </w:rPr>
        <w:t>Бишаева А.А. Профессионально-оздоровительная физическая культура студента: учеб. пособие. — М., 2013. Евсеев Ю.И. Физическое воспитание. — Ростов н/Д, 2017.</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6.Кабачков В.А. Полиевский С.А., Буров А.Э. Профессиональная физическая культура в системе непрерывного образования молодежи: науч.-метод. пособие. — М., 2015. </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7.В.И.Лях, Л.Е.Любомирский – Физическая культура 10-11 класс –М «просвещение» -2016г.</w:t>
      </w:r>
    </w:p>
    <w:p w:rsidR="009A40CC" w:rsidRPr="009A40CC" w:rsidRDefault="009A40CC" w:rsidP="009A40CC">
      <w:pPr>
        <w:autoSpaceDE w:val="0"/>
        <w:autoSpaceDN w:val="0"/>
        <w:adjustRightInd w:val="0"/>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Дополнительная литература:</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1.Литвинов А.А., Козлов А.В., Ивченко Е.В. Теория и методика обучения базовым видам спорта. Плавание. — М., 2016. </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2.Манжелей И.В. Инновации в физическом воспитании: учеб. пособие. — Тюмень, 2016. Миронова Т.И. Реабилитация социально-психологического здоровья детско-молодежных групп. — Кострома, 2016. </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3.Тимонин А.И. Педагогическое обеспечение социальной работы с молодежью: учеб. пособие / под ред. Н.Ф.Басова. — 3-е изд. — М., 2015. </w:t>
      </w:r>
    </w:p>
    <w:p w:rsidR="009A40CC" w:rsidRPr="009A40CC" w:rsidRDefault="009A40CC" w:rsidP="009A40CC">
      <w:pPr>
        <w:autoSpaceDE w:val="0"/>
        <w:autoSpaceDN w:val="0"/>
        <w:adjustRightInd w:val="0"/>
        <w:spacing w:after="0" w:line="240" w:lineRule="auto"/>
        <w:jc w:val="both"/>
        <w:rPr>
          <w:rFonts w:ascii="Times New Roman" w:hAnsi="Times New Roman" w:cs="Times New Roman"/>
          <w:b/>
          <w:sz w:val="24"/>
          <w:szCs w:val="24"/>
        </w:rPr>
      </w:pPr>
      <w:r w:rsidRPr="009A40CC">
        <w:rPr>
          <w:rFonts w:ascii="Times New Roman" w:hAnsi="Times New Roman" w:cs="Times New Roman"/>
          <w:sz w:val="24"/>
          <w:szCs w:val="24"/>
        </w:rPr>
        <w:t>4.Хомич М.М., Эммануэль Ю.В., Ванчакова Н.П. Комплексы корректирующих мероприятий при снижении адаптационных резервов организма на основе сан генетического мониторинга / под ред. С.В.Матвеева. — СПб., 2015.</w:t>
      </w:r>
    </w:p>
    <w:p w:rsidR="009A40CC" w:rsidRPr="009A40CC" w:rsidRDefault="009A40CC" w:rsidP="009A40CC">
      <w:pPr>
        <w:autoSpaceDE w:val="0"/>
        <w:autoSpaceDN w:val="0"/>
        <w:adjustRightInd w:val="0"/>
        <w:spacing w:after="0" w:line="240" w:lineRule="auto"/>
        <w:jc w:val="both"/>
        <w:rPr>
          <w:rFonts w:ascii="Times New Roman" w:hAnsi="Times New Roman" w:cs="Times New Roman"/>
          <w:i/>
          <w:iCs/>
          <w:sz w:val="24"/>
          <w:szCs w:val="24"/>
        </w:rPr>
      </w:pPr>
      <w:r w:rsidRPr="009A40CC">
        <w:rPr>
          <w:rFonts w:ascii="Times New Roman" w:hAnsi="Times New Roman" w:cs="Times New Roman"/>
          <w:iCs/>
          <w:sz w:val="24"/>
          <w:szCs w:val="24"/>
        </w:rPr>
        <w:t>5.Гамидова С.К. Содержание и направленность физкультурно-оздоровительных занятий. — Смоленск, 2016</w:t>
      </w:r>
      <w:r w:rsidRPr="009A40CC">
        <w:rPr>
          <w:rFonts w:ascii="Times New Roman" w:hAnsi="Times New Roman" w:cs="Times New Roman"/>
          <w:i/>
          <w:iCs/>
          <w:sz w:val="24"/>
          <w:szCs w:val="24"/>
        </w:rPr>
        <w:t>.</w:t>
      </w:r>
    </w:p>
    <w:p w:rsidR="009A40CC" w:rsidRPr="009A40CC" w:rsidRDefault="009A40CC" w:rsidP="009A40CC">
      <w:pPr>
        <w:autoSpaceDE w:val="0"/>
        <w:autoSpaceDN w:val="0"/>
        <w:adjustRightInd w:val="0"/>
        <w:spacing w:after="0" w:line="240" w:lineRule="auto"/>
        <w:jc w:val="both"/>
        <w:rPr>
          <w:rFonts w:ascii="Times New Roman" w:hAnsi="Times New Roman" w:cs="Times New Roman"/>
          <w:iCs/>
          <w:sz w:val="24"/>
          <w:szCs w:val="24"/>
        </w:rPr>
      </w:pPr>
      <w:r w:rsidRPr="009A40CC">
        <w:rPr>
          <w:rFonts w:ascii="Times New Roman" w:hAnsi="Times New Roman" w:cs="Times New Roman"/>
          <w:iCs/>
          <w:sz w:val="24"/>
          <w:szCs w:val="24"/>
        </w:rPr>
        <w:t>6.А.А.Бирюков – Спортивный массаж»-М 20016г.</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p>
    <w:p w:rsidR="009A40CC" w:rsidRPr="009A40CC" w:rsidRDefault="009A40CC" w:rsidP="009A40CC">
      <w:pPr>
        <w:autoSpaceDE w:val="0"/>
        <w:autoSpaceDN w:val="0"/>
        <w:adjustRightInd w:val="0"/>
        <w:spacing w:after="0" w:line="240" w:lineRule="auto"/>
        <w:jc w:val="both"/>
        <w:rPr>
          <w:rFonts w:ascii="Times New Roman" w:hAnsi="Times New Roman" w:cs="Times New Roman"/>
          <w:b/>
          <w:sz w:val="24"/>
          <w:szCs w:val="24"/>
        </w:rPr>
      </w:pPr>
      <w:r w:rsidRPr="009A40CC">
        <w:rPr>
          <w:rFonts w:ascii="Times New Roman" w:hAnsi="Times New Roman" w:cs="Times New Roman"/>
          <w:b/>
          <w:sz w:val="24"/>
          <w:szCs w:val="24"/>
        </w:rPr>
        <w:t>Интернет-ресурсы</w:t>
      </w:r>
      <w:r w:rsidRPr="009A40CC">
        <w:rPr>
          <w:rFonts w:ascii="Times New Roman" w:hAnsi="Times New Roman" w:cs="Times New Roman"/>
          <w:sz w:val="24"/>
          <w:szCs w:val="24"/>
        </w:rPr>
        <w:t xml:space="preserve"> www.olympic.ru (Официальный сайт Олимпийского комитета России).  </w:t>
      </w:r>
    </w:p>
    <w:p w:rsidR="009A40CC" w:rsidRPr="009A40CC" w:rsidRDefault="009A40CC"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5E5138" w:rsidRDefault="005E5138"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heme="minorEastAsia"/>
        </w:rPr>
      </w:pPr>
    </w:p>
    <w:p w:rsidR="009A40CC" w:rsidRPr="009A40CC" w:rsidRDefault="009A40CC"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r w:rsidRPr="009A40CC">
        <w:rPr>
          <w:b/>
          <w:caps/>
        </w:rPr>
        <w:t>4. Контроль и оценка результатов освоения УЧЕБНОДисциплины</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702"/>
        <w:gridCol w:w="2126"/>
        <w:gridCol w:w="851"/>
        <w:gridCol w:w="850"/>
        <w:gridCol w:w="993"/>
        <w:gridCol w:w="850"/>
        <w:gridCol w:w="775"/>
        <w:gridCol w:w="1068"/>
        <w:gridCol w:w="992"/>
      </w:tblGrid>
      <w:tr w:rsidR="009A40CC" w:rsidRPr="009A40CC" w:rsidTr="009A40CC">
        <w:trPr>
          <w:trHeight w:val="275"/>
        </w:trPr>
        <w:tc>
          <w:tcPr>
            <w:tcW w:w="425" w:type="dxa"/>
            <w:vMerge w:val="restart"/>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№п\п</w:t>
            </w:r>
          </w:p>
        </w:tc>
        <w:tc>
          <w:tcPr>
            <w:tcW w:w="1702" w:type="dxa"/>
            <w:vMerge w:val="restart"/>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Физические способности</w:t>
            </w:r>
          </w:p>
        </w:tc>
        <w:tc>
          <w:tcPr>
            <w:tcW w:w="2126" w:type="dxa"/>
            <w:vMerge w:val="restart"/>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Контрольные упражнения (тест)</w:t>
            </w:r>
          </w:p>
        </w:tc>
        <w:tc>
          <w:tcPr>
            <w:tcW w:w="851" w:type="dxa"/>
            <w:vMerge w:val="restart"/>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Возраст</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(лет)</w:t>
            </w:r>
          </w:p>
        </w:tc>
        <w:tc>
          <w:tcPr>
            <w:tcW w:w="5528" w:type="dxa"/>
            <w:gridSpan w:val="6"/>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Оценка</w:t>
            </w:r>
          </w:p>
        </w:tc>
      </w:tr>
      <w:tr w:rsidR="009A40CC" w:rsidRPr="009A40CC" w:rsidTr="009A40CC">
        <w:trPr>
          <w:trHeight w:val="275"/>
        </w:trPr>
        <w:tc>
          <w:tcPr>
            <w:tcW w:w="425" w:type="dxa"/>
            <w:vMerge/>
          </w:tcPr>
          <w:p w:rsidR="009A40CC" w:rsidRPr="009A40CC" w:rsidRDefault="009A40CC" w:rsidP="009A40CC">
            <w:pPr>
              <w:spacing w:after="0" w:line="240" w:lineRule="auto"/>
              <w:rPr>
                <w:rFonts w:ascii="Times New Roman" w:hAnsi="Times New Roman" w:cs="Times New Roman"/>
                <w:sz w:val="24"/>
                <w:szCs w:val="24"/>
              </w:rPr>
            </w:pPr>
          </w:p>
        </w:tc>
        <w:tc>
          <w:tcPr>
            <w:tcW w:w="1702" w:type="dxa"/>
            <w:vMerge/>
          </w:tcPr>
          <w:p w:rsidR="009A40CC" w:rsidRPr="009A40CC" w:rsidRDefault="009A40CC" w:rsidP="009A40CC">
            <w:pPr>
              <w:spacing w:after="0" w:line="240" w:lineRule="auto"/>
              <w:rPr>
                <w:rFonts w:ascii="Times New Roman" w:hAnsi="Times New Roman" w:cs="Times New Roman"/>
                <w:sz w:val="24"/>
                <w:szCs w:val="24"/>
              </w:rPr>
            </w:pPr>
          </w:p>
        </w:tc>
        <w:tc>
          <w:tcPr>
            <w:tcW w:w="2126" w:type="dxa"/>
            <w:vMerge/>
          </w:tcPr>
          <w:p w:rsidR="009A40CC" w:rsidRPr="009A40CC" w:rsidRDefault="009A40CC" w:rsidP="009A40CC">
            <w:pPr>
              <w:spacing w:after="0" w:line="240" w:lineRule="auto"/>
              <w:rPr>
                <w:rFonts w:ascii="Times New Roman" w:hAnsi="Times New Roman" w:cs="Times New Roman"/>
                <w:sz w:val="24"/>
                <w:szCs w:val="24"/>
              </w:rPr>
            </w:pPr>
          </w:p>
        </w:tc>
        <w:tc>
          <w:tcPr>
            <w:tcW w:w="851" w:type="dxa"/>
            <w:vMerge/>
          </w:tcPr>
          <w:p w:rsidR="009A40CC" w:rsidRPr="009A40CC" w:rsidRDefault="009A40CC" w:rsidP="009A40CC">
            <w:pPr>
              <w:spacing w:after="0" w:line="240" w:lineRule="auto"/>
              <w:rPr>
                <w:rFonts w:ascii="Times New Roman" w:hAnsi="Times New Roman" w:cs="Times New Roman"/>
                <w:sz w:val="24"/>
                <w:szCs w:val="24"/>
              </w:rPr>
            </w:pPr>
          </w:p>
        </w:tc>
        <w:tc>
          <w:tcPr>
            <w:tcW w:w="2693" w:type="dxa"/>
            <w:gridSpan w:val="3"/>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юноши</w:t>
            </w:r>
          </w:p>
        </w:tc>
        <w:tc>
          <w:tcPr>
            <w:tcW w:w="2835" w:type="dxa"/>
            <w:gridSpan w:val="3"/>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девушки</w:t>
            </w:r>
          </w:p>
        </w:tc>
      </w:tr>
      <w:tr w:rsidR="009A40CC" w:rsidRPr="009A40CC" w:rsidTr="009A40CC">
        <w:trPr>
          <w:trHeight w:val="275"/>
        </w:trPr>
        <w:tc>
          <w:tcPr>
            <w:tcW w:w="425" w:type="dxa"/>
            <w:vMerge/>
          </w:tcPr>
          <w:p w:rsidR="009A40CC" w:rsidRPr="009A40CC" w:rsidRDefault="009A40CC" w:rsidP="009A40CC">
            <w:pPr>
              <w:spacing w:after="0" w:line="240" w:lineRule="auto"/>
              <w:rPr>
                <w:rFonts w:ascii="Times New Roman" w:hAnsi="Times New Roman" w:cs="Times New Roman"/>
                <w:sz w:val="24"/>
                <w:szCs w:val="24"/>
              </w:rPr>
            </w:pPr>
          </w:p>
        </w:tc>
        <w:tc>
          <w:tcPr>
            <w:tcW w:w="1702" w:type="dxa"/>
            <w:vMerge/>
          </w:tcPr>
          <w:p w:rsidR="009A40CC" w:rsidRPr="009A40CC" w:rsidRDefault="009A40CC" w:rsidP="009A40CC">
            <w:pPr>
              <w:spacing w:after="0" w:line="240" w:lineRule="auto"/>
              <w:rPr>
                <w:rFonts w:ascii="Times New Roman" w:hAnsi="Times New Roman" w:cs="Times New Roman"/>
                <w:sz w:val="24"/>
                <w:szCs w:val="24"/>
              </w:rPr>
            </w:pPr>
          </w:p>
        </w:tc>
        <w:tc>
          <w:tcPr>
            <w:tcW w:w="2126" w:type="dxa"/>
            <w:vMerge/>
          </w:tcPr>
          <w:p w:rsidR="009A40CC" w:rsidRPr="009A40CC" w:rsidRDefault="009A40CC" w:rsidP="009A40CC">
            <w:pPr>
              <w:spacing w:after="0" w:line="240" w:lineRule="auto"/>
              <w:rPr>
                <w:rFonts w:ascii="Times New Roman" w:hAnsi="Times New Roman" w:cs="Times New Roman"/>
                <w:sz w:val="24"/>
                <w:szCs w:val="24"/>
              </w:rPr>
            </w:pPr>
          </w:p>
        </w:tc>
        <w:tc>
          <w:tcPr>
            <w:tcW w:w="851" w:type="dxa"/>
            <w:vMerge/>
          </w:tcPr>
          <w:p w:rsidR="009A40CC" w:rsidRPr="009A40CC" w:rsidRDefault="009A40CC" w:rsidP="009A40CC">
            <w:pPr>
              <w:spacing w:after="0" w:line="240" w:lineRule="auto"/>
              <w:rPr>
                <w:rFonts w:ascii="Times New Roman" w:hAnsi="Times New Roman" w:cs="Times New Roman"/>
                <w:sz w:val="24"/>
                <w:szCs w:val="24"/>
              </w:rPr>
            </w:pPr>
          </w:p>
        </w:tc>
        <w:tc>
          <w:tcPr>
            <w:tcW w:w="2693" w:type="dxa"/>
            <w:gridSpan w:val="3"/>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5            4           3</w:t>
            </w:r>
          </w:p>
        </w:tc>
        <w:tc>
          <w:tcPr>
            <w:tcW w:w="2835" w:type="dxa"/>
            <w:gridSpan w:val="3"/>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5            4                 3</w:t>
            </w:r>
          </w:p>
        </w:tc>
      </w:tr>
      <w:tr w:rsidR="009A40CC" w:rsidRPr="009A40CC" w:rsidTr="009A40CC">
        <w:tc>
          <w:tcPr>
            <w:tcW w:w="42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w:t>
            </w:r>
          </w:p>
        </w:tc>
        <w:tc>
          <w:tcPr>
            <w:tcW w:w="170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Скоростные</w:t>
            </w:r>
          </w:p>
        </w:tc>
        <w:tc>
          <w:tcPr>
            <w:tcW w:w="212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Бег 30м,с</w:t>
            </w:r>
          </w:p>
        </w:tc>
        <w:tc>
          <w:tcPr>
            <w:tcW w:w="851"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16</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17ст.</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4,4 </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4,3</w:t>
            </w:r>
          </w:p>
        </w:tc>
        <w:tc>
          <w:tcPr>
            <w:tcW w:w="993"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5,1-4,8</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5,0-4,7</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5,2 и ниже</w:t>
            </w:r>
          </w:p>
        </w:tc>
        <w:tc>
          <w:tcPr>
            <w:tcW w:w="77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4,8</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4,8</w:t>
            </w:r>
          </w:p>
        </w:tc>
        <w:tc>
          <w:tcPr>
            <w:tcW w:w="1068"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5,9-5,3</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5,9-5,3</w:t>
            </w:r>
          </w:p>
        </w:tc>
        <w:tc>
          <w:tcPr>
            <w:tcW w:w="99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6,1и ниже</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6,1</w:t>
            </w:r>
          </w:p>
        </w:tc>
      </w:tr>
      <w:tr w:rsidR="009A40CC" w:rsidRPr="009A40CC" w:rsidTr="009A40CC">
        <w:tc>
          <w:tcPr>
            <w:tcW w:w="42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w:t>
            </w:r>
          </w:p>
        </w:tc>
        <w:tc>
          <w:tcPr>
            <w:tcW w:w="170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Координационные</w:t>
            </w:r>
          </w:p>
        </w:tc>
        <w:tc>
          <w:tcPr>
            <w:tcW w:w="212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Челночный бег 310 м,с</w:t>
            </w:r>
          </w:p>
        </w:tc>
        <w:tc>
          <w:tcPr>
            <w:tcW w:w="851"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16</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17 ст.</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7,3</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7,2</w:t>
            </w:r>
          </w:p>
        </w:tc>
        <w:tc>
          <w:tcPr>
            <w:tcW w:w="993"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8,0-7,7</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7,9-7,5</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8,2 ниже</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8,1</w:t>
            </w:r>
          </w:p>
        </w:tc>
        <w:tc>
          <w:tcPr>
            <w:tcW w:w="77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8,4</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8,4</w:t>
            </w:r>
          </w:p>
        </w:tc>
        <w:tc>
          <w:tcPr>
            <w:tcW w:w="1068"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9,3-8,7</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9,3-8,7</w:t>
            </w:r>
          </w:p>
        </w:tc>
        <w:tc>
          <w:tcPr>
            <w:tcW w:w="99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9,7и ниже</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9,6</w:t>
            </w:r>
          </w:p>
        </w:tc>
      </w:tr>
      <w:tr w:rsidR="009A40CC" w:rsidRPr="009A40CC" w:rsidTr="009A40CC">
        <w:trPr>
          <w:trHeight w:val="1156"/>
        </w:trPr>
        <w:tc>
          <w:tcPr>
            <w:tcW w:w="42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3.</w:t>
            </w:r>
          </w:p>
        </w:tc>
        <w:tc>
          <w:tcPr>
            <w:tcW w:w="170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Скоростно-силовые</w:t>
            </w:r>
          </w:p>
        </w:tc>
        <w:tc>
          <w:tcPr>
            <w:tcW w:w="212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Прыжки в длину с места.</w:t>
            </w:r>
          </w:p>
        </w:tc>
        <w:tc>
          <w:tcPr>
            <w:tcW w:w="851"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16</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17</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230и выше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240</w:t>
            </w:r>
          </w:p>
          <w:p w:rsidR="009A40CC" w:rsidRPr="009A40CC" w:rsidRDefault="009A40CC" w:rsidP="009A40CC">
            <w:pPr>
              <w:spacing w:after="0" w:line="240" w:lineRule="auto"/>
              <w:rPr>
                <w:rFonts w:ascii="Times New Roman" w:hAnsi="Times New Roman" w:cs="Times New Roman"/>
                <w:sz w:val="24"/>
                <w:szCs w:val="24"/>
              </w:rPr>
            </w:pPr>
          </w:p>
        </w:tc>
        <w:tc>
          <w:tcPr>
            <w:tcW w:w="993"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195-210</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205-220</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180 и ниже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190</w:t>
            </w:r>
          </w:p>
        </w:tc>
        <w:tc>
          <w:tcPr>
            <w:tcW w:w="77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210 и выше</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210</w:t>
            </w:r>
          </w:p>
        </w:tc>
        <w:tc>
          <w:tcPr>
            <w:tcW w:w="1068"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170-190</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179-190</w:t>
            </w:r>
          </w:p>
        </w:tc>
        <w:tc>
          <w:tcPr>
            <w:tcW w:w="99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160 и ниже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160</w:t>
            </w:r>
          </w:p>
        </w:tc>
      </w:tr>
      <w:tr w:rsidR="009A40CC" w:rsidRPr="009A40CC" w:rsidTr="009A40CC">
        <w:tc>
          <w:tcPr>
            <w:tcW w:w="42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4.</w:t>
            </w:r>
          </w:p>
        </w:tc>
        <w:tc>
          <w:tcPr>
            <w:tcW w:w="170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Выносливость</w:t>
            </w:r>
          </w:p>
        </w:tc>
        <w:tc>
          <w:tcPr>
            <w:tcW w:w="212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6-минутный бег, м</w:t>
            </w:r>
          </w:p>
        </w:tc>
        <w:tc>
          <w:tcPr>
            <w:tcW w:w="851"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16</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17</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1500 и выше</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1500</w:t>
            </w:r>
          </w:p>
        </w:tc>
        <w:tc>
          <w:tcPr>
            <w:tcW w:w="993"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1300-1400</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1300-1400</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1100</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1100</w:t>
            </w:r>
          </w:p>
        </w:tc>
        <w:tc>
          <w:tcPr>
            <w:tcW w:w="77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1300</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1300</w:t>
            </w:r>
          </w:p>
        </w:tc>
        <w:tc>
          <w:tcPr>
            <w:tcW w:w="1068"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1050-1200</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1050-1200</w:t>
            </w:r>
          </w:p>
        </w:tc>
        <w:tc>
          <w:tcPr>
            <w:tcW w:w="99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900 и ниже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900</w:t>
            </w:r>
          </w:p>
        </w:tc>
      </w:tr>
      <w:tr w:rsidR="009A40CC" w:rsidRPr="009A40CC" w:rsidTr="009A40CC">
        <w:tc>
          <w:tcPr>
            <w:tcW w:w="42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5.</w:t>
            </w:r>
          </w:p>
        </w:tc>
        <w:tc>
          <w:tcPr>
            <w:tcW w:w="170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Гибкость</w:t>
            </w:r>
          </w:p>
        </w:tc>
        <w:tc>
          <w:tcPr>
            <w:tcW w:w="212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Наклон вперед из положения стоя, см</w:t>
            </w:r>
          </w:p>
        </w:tc>
        <w:tc>
          <w:tcPr>
            <w:tcW w:w="851"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16</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17</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15 и выше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15</w:t>
            </w:r>
          </w:p>
        </w:tc>
        <w:tc>
          <w:tcPr>
            <w:tcW w:w="993"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9-12</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9-12</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5 и ниже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5</w:t>
            </w:r>
          </w:p>
        </w:tc>
        <w:tc>
          <w:tcPr>
            <w:tcW w:w="77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20 и выше</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20</w:t>
            </w:r>
          </w:p>
        </w:tc>
        <w:tc>
          <w:tcPr>
            <w:tcW w:w="1068"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12-14</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12-14</w:t>
            </w:r>
          </w:p>
        </w:tc>
        <w:tc>
          <w:tcPr>
            <w:tcW w:w="99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7 и ниже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7</w:t>
            </w:r>
          </w:p>
        </w:tc>
      </w:tr>
      <w:tr w:rsidR="009A40CC" w:rsidRPr="009A40CC" w:rsidTr="009A40CC">
        <w:tc>
          <w:tcPr>
            <w:tcW w:w="42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6.</w:t>
            </w:r>
          </w:p>
        </w:tc>
        <w:tc>
          <w:tcPr>
            <w:tcW w:w="170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Силовые</w:t>
            </w:r>
          </w:p>
        </w:tc>
        <w:tc>
          <w:tcPr>
            <w:tcW w:w="212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Подтягивание: на высокой перекладине из виса , количество раз (юноши);на низкой перекладине из виса лежа, количество раз (девушки)</w:t>
            </w:r>
          </w:p>
        </w:tc>
        <w:tc>
          <w:tcPr>
            <w:tcW w:w="851"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16</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17</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11 и выше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12</w:t>
            </w:r>
          </w:p>
        </w:tc>
        <w:tc>
          <w:tcPr>
            <w:tcW w:w="993"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8-9</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9-10</w:t>
            </w:r>
          </w:p>
        </w:tc>
        <w:tc>
          <w:tcPr>
            <w:tcW w:w="850"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4 и ниже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4</w:t>
            </w:r>
          </w:p>
        </w:tc>
        <w:tc>
          <w:tcPr>
            <w:tcW w:w="775"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18 и выше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18</w:t>
            </w:r>
          </w:p>
        </w:tc>
        <w:tc>
          <w:tcPr>
            <w:tcW w:w="1068"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13-15</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13-15</w:t>
            </w:r>
          </w:p>
        </w:tc>
        <w:tc>
          <w:tcPr>
            <w:tcW w:w="99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6 и ниже</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6</w:t>
            </w:r>
          </w:p>
        </w:tc>
      </w:tr>
    </w:tbl>
    <w:p w:rsidR="009A40CC" w:rsidRPr="009A40CC" w:rsidRDefault="009A40CC" w:rsidP="009A40CC">
      <w:pPr>
        <w:shd w:val="clear" w:color="auto" w:fill="FFFFFF"/>
        <w:spacing w:after="0" w:line="240" w:lineRule="auto"/>
        <w:rPr>
          <w:rFonts w:ascii="Times New Roman" w:hAnsi="Times New Roman" w:cs="Times New Roman"/>
          <w:b/>
          <w:sz w:val="24"/>
          <w:szCs w:val="24"/>
        </w:rPr>
      </w:pPr>
    </w:p>
    <w:p w:rsidR="005E5138" w:rsidRDefault="009A40CC"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9A40CC">
        <w:rPr>
          <w:b/>
        </w:rPr>
        <w:t xml:space="preserve"> </w:t>
      </w:r>
    </w:p>
    <w:p w:rsidR="005E5138" w:rsidRDefault="005E5138"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E5138" w:rsidRDefault="005E5138"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E5138" w:rsidRDefault="005E5138"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E5138" w:rsidRDefault="005E5138"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E5138" w:rsidRDefault="005E5138"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9A40CC" w:rsidRPr="009A40CC" w:rsidRDefault="009A40CC"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9A40CC">
        <w:rPr>
          <w:b/>
        </w:rPr>
        <w:t>ОЦЕНКА УРОВНЯ ФИЗИЧЕСКОЙ ПОДГОТОВЛЕННОСТИ ЮНОШЕЙ ОСНОВНОГО И ПОДГОТОВИТЕЛЬНОГО УЧЕБНОГО ОТДЕЛЕНИЯ,</w:t>
      </w:r>
    </w:p>
    <w:p w:rsidR="009A40CC" w:rsidRPr="009A40CC" w:rsidRDefault="009A40CC" w:rsidP="009A40CC">
      <w:pPr>
        <w:spacing w:after="0" w:line="240" w:lineRule="auto"/>
        <w:rPr>
          <w:rFonts w:ascii="Times New Roman" w:hAnsi="Times New Roman" w:cs="Times New Roman"/>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1701"/>
        <w:gridCol w:w="1842"/>
        <w:gridCol w:w="1843"/>
      </w:tblGrid>
      <w:tr w:rsidR="009A40CC" w:rsidRPr="009A40CC" w:rsidTr="009A40CC">
        <w:tc>
          <w:tcPr>
            <w:tcW w:w="5246" w:type="dxa"/>
            <w:vMerge w:val="restart"/>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Тесты</w:t>
            </w:r>
          </w:p>
        </w:tc>
        <w:tc>
          <w:tcPr>
            <w:tcW w:w="5386" w:type="dxa"/>
            <w:gridSpan w:val="3"/>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Оценка в балах</w:t>
            </w:r>
          </w:p>
        </w:tc>
      </w:tr>
      <w:tr w:rsidR="009A40CC" w:rsidRPr="009A40CC" w:rsidTr="009A40CC">
        <w:tc>
          <w:tcPr>
            <w:tcW w:w="5246" w:type="dxa"/>
            <w:vMerge/>
          </w:tcPr>
          <w:p w:rsidR="009A40CC" w:rsidRPr="009A40CC" w:rsidRDefault="009A40CC" w:rsidP="009A40CC">
            <w:pPr>
              <w:spacing w:after="0" w:line="240" w:lineRule="auto"/>
              <w:rPr>
                <w:rFonts w:ascii="Times New Roman" w:hAnsi="Times New Roman" w:cs="Times New Roman"/>
                <w:sz w:val="24"/>
                <w:szCs w:val="24"/>
              </w:rPr>
            </w:pPr>
          </w:p>
        </w:tc>
        <w:tc>
          <w:tcPr>
            <w:tcW w:w="1701"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5</w:t>
            </w:r>
          </w:p>
        </w:tc>
        <w:tc>
          <w:tcPr>
            <w:tcW w:w="1842"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4</w:t>
            </w:r>
          </w:p>
        </w:tc>
        <w:tc>
          <w:tcPr>
            <w:tcW w:w="1843"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3</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1.Бег 3000 м (мин,с)</w:t>
            </w:r>
          </w:p>
        </w:tc>
        <w:tc>
          <w:tcPr>
            <w:tcW w:w="1701"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12,3</w:t>
            </w:r>
          </w:p>
        </w:tc>
        <w:tc>
          <w:tcPr>
            <w:tcW w:w="1842"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14,00</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б\вр</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2.Приседание на одной ноге с опорой о стенку (кол-во раз)</w:t>
            </w:r>
          </w:p>
        </w:tc>
        <w:tc>
          <w:tcPr>
            <w:tcW w:w="1701"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10</w:t>
            </w:r>
          </w:p>
        </w:tc>
        <w:tc>
          <w:tcPr>
            <w:tcW w:w="1842"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8</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5</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3.Прыжок в длину с места (см)</w:t>
            </w:r>
          </w:p>
        </w:tc>
        <w:tc>
          <w:tcPr>
            <w:tcW w:w="1701"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230</w:t>
            </w:r>
          </w:p>
        </w:tc>
        <w:tc>
          <w:tcPr>
            <w:tcW w:w="1842"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210</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190</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4.Силовой тест-подтягивание на высокой </w:t>
            </w:r>
            <w:r w:rsidRPr="009A40CC">
              <w:rPr>
                <w:rFonts w:ascii="Times New Roman" w:hAnsi="Times New Roman" w:cs="Times New Roman"/>
                <w:sz w:val="24"/>
                <w:szCs w:val="24"/>
              </w:rPr>
              <w:lastRenderedPageBreak/>
              <w:t>перекладине (кол-во раз)</w:t>
            </w:r>
          </w:p>
        </w:tc>
        <w:tc>
          <w:tcPr>
            <w:tcW w:w="1701"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lastRenderedPageBreak/>
              <w:t>13</w:t>
            </w:r>
          </w:p>
        </w:tc>
        <w:tc>
          <w:tcPr>
            <w:tcW w:w="1842"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11</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8</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lastRenderedPageBreak/>
              <w:t>5.Координационный тест –челночный бег 3х10 м (с)</w:t>
            </w:r>
          </w:p>
        </w:tc>
        <w:tc>
          <w:tcPr>
            <w:tcW w:w="1701"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7,3</w:t>
            </w:r>
          </w:p>
        </w:tc>
        <w:tc>
          <w:tcPr>
            <w:tcW w:w="1842"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8,0</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8,3</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6.Поднимание ног в висе до касания перекладины (кол-во раз)</w:t>
            </w:r>
          </w:p>
        </w:tc>
        <w:tc>
          <w:tcPr>
            <w:tcW w:w="1701"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7</w:t>
            </w:r>
          </w:p>
        </w:tc>
        <w:tc>
          <w:tcPr>
            <w:tcW w:w="1842"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5</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3</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7.Гимнастический комплекс упражнений:</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-утренней гимнастики;</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-производственной гимнастики;</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-релаксационной гимнастики (из 10 баллов)</w:t>
            </w:r>
          </w:p>
        </w:tc>
        <w:tc>
          <w:tcPr>
            <w:tcW w:w="1701" w:type="dxa"/>
          </w:tcPr>
          <w:p w:rsidR="009A40CC" w:rsidRPr="009A40CC" w:rsidRDefault="008B2DEA" w:rsidP="009A40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A40CC" w:rsidRPr="009A40CC">
              <w:rPr>
                <w:rFonts w:ascii="Times New Roman" w:hAnsi="Times New Roman" w:cs="Times New Roman"/>
                <w:sz w:val="24"/>
                <w:szCs w:val="24"/>
              </w:rPr>
              <w:t xml:space="preserve">До 9 </w:t>
            </w:r>
          </w:p>
        </w:tc>
        <w:tc>
          <w:tcPr>
            <w:tcW w:w="1842" w:type="dxa"/>
          </w:tcPr>
          <w:p w:rsidR="009A40CC" w:rsidRPr="009A40CC" w:rsidRDefault="008B2DEA" w:rsidP="009A40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A40CC" w:rsidRPr="009A40CC">
              <w:rPr>
                <w:rFonts w:ascii="Times New Roman" w:hAnsi="Times New Roman" w:cs="Times New Roman"/>
                <w:sz w:val="24"/>
                <w:szCs w:val="24"/>
              </w:rPr>
              <w:t xml:space="preserve"> До 8</w:t>
            </w:r>
          </w:p>
        </w:tc>
        <w:tc>
          <w:tcPr>
            <w:tcW w:w="1843" w:type="dxa"/>
          </w:tcPr>
          <w:p w:rsidR="009A40CC" w:rsidRPr="009A40CC" w:rsidRDefault="008B2DEA" w:rsidP="009A40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A40CC" w:rsidRPr="009A40CC">
              <w:rPr>
                <w:rFonts w:ascii="Times New Roman" w:hAnsi="Times New Roman" w:cs="Times New Roman"/>
                <w:sz w:val="24"/>
                <w:szCs w:val="24"/>
              </w:rPr>
              <w:t>До 7,5</w:t>
            </w:r>
          </w:p>
        </w:tc>
      </w:tr>
    </w:tbl>
    <w:p w:rsidR="009A40CC" w:rsidRPr="009A40CC" w:rsidRDefault="009A40CC" w:rsidP="009A40CC">
      <w:pPr>
        <w:spacing w:after="0" w:line="240" w:lineRule="auto"/>
        <w:rPr>
          <w:rFonts w:ascii="Times New Roman" w:hAnsi="Times New Roman" w:cs="Times New Roman"/>
          <w:b/>
          <w:sz w:val="24"/>
          <w:szCs w:val="24"/>
        </w:rPr>
      </w:pPr>
    </w:p>
    <w:p w:rsidR="00571D25" w:rsidRDefault="00571D25"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71D25" w:rsidRDefault="00571D25"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71D25" w:rsidRDefault="00571D25"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71D25" w:rsidRDefault="00571D25"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71D25" w:rsidRDefault="00571D25"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71D25" w:rsidRDefault="00571D25"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71D25" w:rsidRDefault="00571D25"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71D25" w:rsidRDefault="00571D25"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571D25" w:rsidRDefault="00571D25"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9A40CC" w:rsidRPr="009A40CC" w:rsidRDefault="009A40CC"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9A40CC">
        <w:rPr>
          <w:b/>
        </w:rPr>
        <w:t>ОЦЕНКА УРОВНЯ ФИЗИЧЕСКОЙ ПОДГОТОВЛЕННОСТИ ДЕВУШЕК ОСНОВНОГО И ПОДГОТОВИТЕЛЬНОГО УЧЕБНОГО ОТДЕЛЕНИЯ,</w:t>
      </w:r>
    </w:p>
    <w:p w:rsidR="009A40CC" w:rsidRPr="009A40CC" w:rsidRDefault="009A40CC" w:rsidP="009A40CC">
      <w:pPr>
        <w:spacing w:after="0" w:line="240" w:lineRule="auto"/>
        <w:rPr>
          <w:rFonts w:ascii="Times New Roman" w:hAnsi="Times New Roman" w:cs="Times New Roman"/>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1559"/>
        <w:gridCol w:w="1984"/>
        <w:gridCol w:w="1843"/>
      </w:tblGrid>
      <w:tr w:rsidR="009A40CC" w:rsidRPr="009A40CC" w:rsidTr="009A40CC">
        <w:tc>
          <w:tcPr>
            <w:tcW w:w="5246" w:type="dxa"/>
            <w:vMerge w:val="restart"/>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Тесты</w:t>
            </w:r>
          </w:p>
        </w:tc>
        <w:tc>
          <w:tcPr>
            <w:tcW w:w="5386" w:type="dxa"/>
            <w:gridSpan w:val="3"/>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                   Оценка в балах</w:t>
            </w:r>
          </w:p>
        </w:tc>
      </w:tr>
      <w:tr w:rsidR="009A40CC" w:rsidRPr="009A40CC" w:rsidTr="009A40CC">
        <w:trPr>
          <w:trHeight w:val="449"/>
        </w:trPr>
        <w:tc>
          <w:tcPr>
            <w:tcW w:w="5246" w:type="dxa"/>
            <w:vMerge/>
          </w:tcPr>
          <w:p w:rsidR="009A40CC" w:rsidRPr="009A40CC" w:rsidRDefault="009A40CC" w:rsidP="009A40CC">
            <w:pPr>
              <w:spacing w:after="0" w:line="240" w:lineRule="auto"/>
              <w:rPr>
                <w:rFonts w:ascii="Times New Roman" w:hAnsi="Times New Roman" w:cs="Times New Roman"/>
                <w:sz w:val="24"/>
                <w:szCs w:val="24"/>
              </w:rPr>
            </w:pPr>
          </w:p>
        </w:tc>
        <w:tc>
          <w:tcPr>
            <w:tcW w:w="1559"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5</w:t>
            </w:r>
          </w:p>
        </w:tc>
        <w:tc>
          <w:tcPr>
            <w:tcW w:w="1984"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4</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3</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1.Бег 2000 м,(мин,с)</w:t>
            </w:r>
          </w:p>
        </w:tc>
        <w:tc>
          <w:tcPr>
            <w:tcW w:w="1559"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11,00</w:t>
            </w:r>
          </w:p>
        </w:tc>
        <w:tc>
          <w:tcPr>
            <w:tcW w:w="1984"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13,00</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б\вр</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2.Прыжки в длину  с места</w:t>
            </w:r>
          </w:p>
        </w:tc>
        <w:tc>
          <w:tcPr>
            <w:tcW w:w="1559"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190</w:t>
            </w:r>
          </w:p>
        </w:tc>
        <w:tc>
          <w:tcPr>
            <w:tcW w:w="1984"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175</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160</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3.Приседание на одной ноге , опора о стенку (количество раз)</w:t>
            </w:r>
          </w:p>
        </w:tc>
        <w:tc>
          <w:tcPr>
            <w:tcW w:w="1559"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8</w:t>
            </w:r>
          </w:p>
        </w:tc>
        <w:tc>
          <w:tcPr>
            <w:tcW w:w="1984"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6</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4</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4.Силовой тест-подтягивание на низкой перекладине (кол-во раз)</w:t>
            </w:r>
          </w:p>
        </w:tc>
        <w:tc>
          <w:tcPr>
            <w:tcW w:w="1559"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20</w:t>
            </w:r>
          </w:p>
        </w:tc>
        <w:tc>
          <w:tcPr>
            <w:tcW w:w="1984"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10</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5</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5.Координационный тест-челночный бег 3х10 м (с)</w:t>
            </w:r>
          </w:p>
        </w:tc>
        <w:tc>
          <w:tcPr>
            <w:tcW w:w="1559"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8,4</w:t>
            </w:r>
          </w:p>
        </w:tc>
        <w:tc>
          <w:tcPr>
            <w:tcW w:w="1984"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9,3</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9,7</w:t>
            </w:r>
          </w:p>
        </w:tc>
      </w:tr>
      <w:tr w:rsidR="009A40CC" w:rsidRPr="009A40CC" w:rsidTr="009A40CC">
        <w:tc>
          <w:tcPr>
            <w:tcW w:w="5246" w:type="dxa"/>
          </w:tcPr>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6.</w:t>
            </w:r>
            <w:r w:rsidRPr="009A40CC">
              <w:rPr>
                <w:rFonts w:ascii="Times New Roman" w:hAnsi="Times New Roman" w:cs="Times New Roman"/>
                <w:b/>
                <w:sz w:val="24"/>
                <w:szCs w:val="24"/>
              </w:rPr>
              <w:t xml:space="preserve"> </w:t>
            </w:r>
            <w:r w:rsidRPr="009A40CC">
              <w:rPr>
                <w:rFonts w:ascii="Times New Roman" w:hAnsi="Times New Roman" w:cs="Times New Roman"/>
                <w:sz w:val="24"/>
                <w:szCs w:val="24"/>
              </w:rPr>
              <w:t>Гимнастический комплекс упражнений:</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-утренней гимнастики;</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-производственной гимнастики;</w:t>
            </w:r>
          </w:p>
          <w:p w:rsidR="009A40CC" w:rsidRPr="009A40CC" w:rsidRDefault="009A40CC" w:rsidP="009A40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9A40CC">
              <w:t>-релаксационной гимнастики (из 10 баллов)</w:t>
            </w:r>
          </w:p>
          <w:p w:rsidR="009A40CC" w:rsidRPr="009A40CC" w:rsidRDefault="009A40CC" w:rsidP="009A40CC">
            <w:pPr>
              <w:spacing w:after="0" w:line="240" w:lineRule="auto"/>
              <w:rPr>
                <w:rFonts w:ascii="Times New Roman" w:hAnsi="Times New Roman" w:cs="Times New Roman"/>
                <w:sz w:val="24"/>
                <w:szCs w:val="24"/>
              </w:rPr>
            </w:pPr>
          </w:p>
        </w:tc>
        <w:tc>
          <w:tcPr>
            <w:tcW w:w="1559"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До 9</w:t>
            </w:r>
          </w:p>
        </w:tc>
        <w:tc>
          <w:tcPr>
            <w:tcW w:w="1984"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До 8</w:t>
            </w:r>
          </w:p>
        </w:tc>
        <w:tc>
          <w:tcPr>
            <w:tcW w:w="1843" w:type="dxa"/>
          </w:tcPr>
          <w:p w:rsidR="009A40CC" w:rsidRPr="009A40CC" w:rsidRDefault="009A40CC" w:rsidP="009A40CC">
            <w:pPr>
              <w:spacing w:after="0" w:line="240" w:lineRule="auto"/>
              <w:jc w:val="center"/>
              <w:rPr>
                <w:rFonts w:ascii="Times New Roman" w:hAnsi="Times New Roman" w:cs="Times New Roman"/>
                <w:sz w:val="24"/>
                <w:szCs w:val="24"/>
              </w:rPr>
            </w:pPr>
            <w:r w:rsidRPr="009A40CC">
              <w:rPr>
                <w:rFonts w:ascii="Times New Roman" w:hAnsi="Times New Roman" w:cs="Times New Roman"/>
                <w:sz w:val="24"/>
                <w:szCs w:val="24"/>
              </w:rPr>
              <w:t>До 7,5</w:t>
            </w:r>
          </w:p>
        </w:tc>
      </w:tr>
    </w:tbl>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p w:rsidR="009A40CC" w:rsidRPr="009A40CC" w:rsidRDefault="009A40CC" w:rsidP="009A40CC">
      <w:pPr>
        <w:spacing w:after="0" w:line="240" w:lineRule="auto"/>
        <w:rPr>
          <w:rFonts w:ascii="Times New Roman" w:hAnsi="Times New Roman" w:cs="Times New Roman"/>
          <w:b/>
          <w:sz w:val="24"/>
          <w:szCs w:val="24"/>
        </w:rPr>
      </w:pPr>
    </w:p>
    <w:tbl>
      <w:tblPr>
        <w:tblW w:w="9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0"/>
        <w:gridCol w:w="4860"/>
      </w:tblGrid>
      <w:tr w:rsidR="009A40CC" w:rsidRPr="009A40CC" w:rsidTr="009A40CC">
        <w:trPr>
          <w:jc w:val="center"/>
        </w:trPr>
        <w:tc>
          <w:tcPr>
            <w:tcW w:w="5080" w:type="dxa"/>
            <w:tcBorders>
              <w:top w:val="single" w:sz="4" w:space="0" w:color="auto"/>
              <w:left w:val="single" w:sz="4" w:space="0" w:color="auto"/>
              <w:bottom w:val="single" w:sz="4" w:space="0" w:color="auto"/>
              <w:right w:val="single" w:sz="4" w:space="0" w:color="auto"/>
            </w:tcBorders>
            <w:vAlign w:val="center"/>
          </w:tcPr>
          <w:p w:rsidR="009A40CC" w:rsidRPr="009A40CC" w:rsidRDefault="009A40CC" w:rsidP="009A40CC">
            <w:pPr>
              <w:spacing w:after="0" w:line="240" w:lineRule="auto"/>
              <w:jc w:val="center"/>
              <w:rPr>
                <w:rFonts w:ascii="Times New Roman" w:hAnsi="Times New Roman" w:cs="Times New Roman"/>
                <w:b/>
                <w:bCs/>
                <w:sz w:val="24"/>
                <w:szCs w:val="24"/>
              </w:rPr>
            </w:pPr>
            <w:r w:rsidRPr="009A40CC">
              <w:rPr>
                <w:rFonts w:ascii="Times New Roman" w:hAnsi="Times New Roman" w:cs="Times New Roman"/>
                <w:b/>
                <w:bCs/>
                <w:sz w:val="24"/>
                <w:szCs w:val="24"/>
              </w:rPr>
              <w:lastRenderedPageBreak/>
              <w:t>Результаты обучения</w:t>
            </w:r>
          </w:p>
          <w:p w:rsidR="009A40CC" w:rsidRPr="009A40CC" w:rsidRDefault="009A40CC" w:rsidP="009A40CC">
            <w:pPr>
              <w:spacing w:after="0" w:line="240" w:lineRule="auto"/>
              <w:jc w:val="center"/>
              <w:rPr>
                <w:rFonts w:ascii="Times New Roman" w:hAnsi="Times New Roman" w:cs="Times New Roman"/>
                <w:b/>
                <w:bCs/>
                <w:sz w:val="24"/>
                <w:szCs w:val="24"/>
              </w:rPr>
            </w:pPr>
            <w:r w:rsidRPr="009A40CC">
              <w:rPr>
                <w:rFonts w:ascii="Times New Roman" w:hAnsi="Times New Roman" w:cs="Times New Roman"/>
                <w:b/>
                <w:bCs/>
                <w:sz w:val="24"/>
                <w:szCs w:val="24"/>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vAlign w:val="center"/>
          </w:tcPr>
          <w:p w:rsidR="009A40CC" w:rsidRPr="009A40CC" w:rsidRDefault="009A40CC" w:rsidP="009A40CC">
            <w:pPr>
              <w:spacing w:after="0" w:line="240" w:lineRule="auto"/>
              <w:jc w:val="center"/>
              <w:rPr>
                <w:rFonts w:ascii="Times New Roman" w:hAnsi="Times New Roman" w:cs="Times New Roman"/>
                <w:b/>
                <w:bCs/>
                <w:sz w:val="24"/>
                <w:szCs w:val="24"/>
              </w:rPr>
            </w:pPr>
            <w:r w:rsidRPr="009A40CC">
              <w:rPr>
                <w:rFonts w:ascii="Times New Roman" w:hAnsi="Times New Roman" w:cs="Times New Roman"/>
                <w:b/>
                <w:sz w:val="24"/>
                <w:szCs w:val="24"/>
              </w:rPr>
              <w:t xml:space="preserve">Формы и методы контроля и оценки результатов обучения </w:t>
            </w:r>
          </w:p>
        </w:tc>
      </w:tr>
      <w:tr w:rsidR="009A40CC" w:rsidRPr="009A40CC" w:rsidTr="009A40CC">
        <w:trPr>
          <w:jc w:val="center"/>
        </w:trPr>
        <w:tc>
          <w:tcPr>
            <w:tcW w:w="5080" w:type="dxa"/>
            <w:tcBorders>
              <w:top w:val="single" w:sz="4" w:space="0" w:color="auto"/>
              <w:left w:val="single" w:sz="4" w:space="0" w:color="auto"/>
              <w:bottom w:val="single" w:sz="4" w:space="0" w:color="auto"/>
              <w:right w:val="single" w:sz="4" w:space="0" w:color="auto"/>
            </w:tcBorders>
          </w:tcPr>
          <w:p w:rsidR="009A40CC" w:rsidRPr="009A40CC" w:rsidRDefault="009A40CC" w:rsidP="009A40CC">
            <w:pPr>
              <w:spacing w:after="0" w:line="240" w:lineRule="auto"/>
              <w:jc w:val="center"/>
              <w:rPr>
                <w:rFonts w:ascii="Times New Roman" w:hAnsi="Times New Roman" w:cs="Times New Roman"/>
                <w:bCs/>
                <w:i/>
                <w:sz w:val="24"/>
                <w:szCs w:val="24"/>
              </w:rPr>
            </w:pPr>
            <w:r w:rsidRPr="009A40CC">
              <w:rPr>
                <w:rFonts w:ascii="Times New Roman" w:hAnsi="Times New Roman" w:cs="Times New Roman"/>
                <w:bCs/>
                <w:i/>
                <w:sz w:val="24"/>
                <w:szCs w:val="24"/>
              </w:rPr>
              <w:t>1</w:t>
            </w:r>
          </w:p>
        </w:tc>
        <w:tc>
          <w:tcPr>
            <w:tcW w:w="4860" w:type="dxa"/>
            <w:tcBorders>
              <w:top w:val="single" w:sz="4" w:space="0" w:color="auto"/>
              <w:left w:val="single" w:sz="4" w:space="0" w:color="auto"/>
              <w:bottom w:val="single" w:sz="4" w:space="0" w:color="auto"/>
              <w:right w:val="single" w:sz="4" w:space="0" w:color="auto"/>
            </w:tcBorders>
          </w:tcPr>
          <w:p w:rsidR="009A40CC" w:rsidRPr="009A40CC" w:rsidRDefault="009A40CC" w:rsidP="009A40CC">
            <w:pPr>
              <w:spacing w:after="0" w:line="240" w:lineRule="auto"/>
              <w:jc w:val="center"/>
              <w:rPr>
                <w:rFonts w:ascii="Times New Roman" w:hAnsi="Times New Roman" w:cs="Times New Roman"/>
                <w:bCs/>
                <w:i/>
                <w:sz w:val="24"/>
                <w:szCs w:val="24"/>
              </w:rPr>
            </w:pPr>
            <w:r w:rsidRPr="009A40CC">
              <w:rPr>
                <w:rFonts w:ascii="Times New Roman" w:hAnsi="Times New Roman" w:cs="Times New Roman"/>
                <w:bCs/>
                <w:i/>
                <w:sz w:val="24"/>
                <w:szCs w:val="24"/>
              </w:rPr>
              <w:t>2</w:t>
            </w:r>
          </w:p>
        </w:tc>
      </w:tr>
      <w:tr w:rsidR="009A40CC" w:rsidRPr="009A40CC" w:rsidTr="009A40CC">
        <w:trPr>
          <w:trHeight w:val="6238"/>
          <w:jc w:val="center"/>
        </w:trPr>
        <w:tc>
          <w:tcPr>
            <w:tcW w:w="5080" w:type="dxa"/>
            <w:tcBorders>
              <w:top w:val="single" w:sz="4" w:space="0" w:color="auto"/>
              <w:left w:val="single" w:sz="4" w:space="0" w:color="auto"/>
              <w:bottom w:val="single" w:sz="4" w:space="0" w:color="auto"/>
              <w:right w:val="single" w:sz="4" w:space="0" w:color="auto"/>
            </w:tcBorders>
          </w:tcPr>
          <w:p w:rsidR="009A40CC" w:rsidRPr="009A40CC" w:rsidRDefault="009A40CC" w:rsidP="009A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9A40CC">
              <w:rPr>
                <w:rFonts w:ascii="Times New Roman" w:hAnsi="Times New Roman" w:cs="Times New Roman"/>
                <w:b/>
                <w:bCs/>
                <w:sz w:val="24"/>
                <w:szCs w:val="24"/>
              </w:rPr>
              <w:t>Умения:</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b/>
                <w:bCs/>
                <w:sz w:val="24"/>
                <w:szCs w:val="24"/>
              </w:rPr>
              <w:t xml:space="preserve"> </w:t>
            </w:r>
            <w:r w:rsidRPr="009A40CC">
              <w:rPr>
                <w:rFonts w:ascii="Times New Roman" w:hAnsi="Times New Roman" w:cs="Times New Roman"/>
                <w:sz w:val="24"/>
                <w:szCs w:val="24"/>
              </w:rPr>
              <w:t>-обосновать значение физической культуры для формирования личности профессионала, профилактики профзаболеваний;</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-определять основные критерии нервно- эмоционального, психического и психофизического утомления;</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-использовать оздоровительные и профилированные методы физического воспитания при занятиях различными видами двигательной активности;</w:t>
            </w:r>
          </w:p>
          <w:p w:rsidR="009A40CC" w:rsidRPr="009A40CC" w:rsidRDefault="009A40CC" w:rsidP="009A40CC">
            <w:pPr>
              <w:autoSpaceDE w:val="0"/>
              <w:autoSpaceDN w:val="0"/>
              <w:adjustRightInd w:val="0"/>
              <w:spacing w:after="0" w:line="240" w:lineRule="auto"/>
              <w:jc w:val="both"/>
              <w:rPr>
                <w:rFonts w:ascii="Times New Roman" w:hAnsi="Times New Roman" w:cs="Times New Roman"/>
                <w:sz w:val="24"/>
                <w:szCs w:val="24"/>
              </w:rPr>
            </w:pPr>
            <w:r w:rsidRPr="009A40CC">
              <w:rPr>
                <w:rFonts w:ascii="Times New Roman" w:hAnsi="Times New Roman" w:cs="Times New Roman"/>
                <w:sz w:val="24"/>
                <w:szCs w:val="24"/>
              </w:rPr>
              <w:t xml:space="preserve"> -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c>
          <w:tcPr>
            <w:tcW w:w="4860" w:type="dxa"/>
            <w:tcBorders>
              <w:top w:val="single" w:sz="4" w:space="0" w:color="auto"/>
              <w:left w:val="single" w:sz="4" w:space="0" w:color="auto"/>
              <w:bottom w:val="single" w:sz="4" w:space="0" w:color="auto"/>
              <w:right w:val="single" w:sz="4" w:space="0" w:color="auto"/>
            </w:tcBorders>
          </w:tcPr>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 xml:space="preserve">практические задания, </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СРС (самостоятельная работа студентов)</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практические задания</w:t>
            </w: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внеаудиторная самостоятельная работа,</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практические задания</w:t>
            </w:r>
          </w:p>
          <w:p w:rsidR="009A40CC" w:rsidRPr="009A40CC" w:rsidRDefault="009A40CC" w:rsidP="009A40CC">
            <w:pPr>
              <w:spacing w:after="0" w:line="240" w:lineRule="auto"/>
              <w:rPr>
                <w:rFonts w:ascii="Times New Roman" w:hAnsi="Times New Roman" w:cs="Times New Roman"/>
                <w:sz w:val="24"/>
                <w:szCs w:val="24"/>
              </w:rPr>
            </w:pPr>
            <w:r w:rsidRPr="009A40CC">
              <w:rPr>
                <w:rFonts w:ascii="Times New Roman" w:hAnsi="Times New Roman" w:cs="Times New Roman"/>
                <w:sz w:val="24"/>
                <w:szCs w:val="24"/>
              </w:rPr>
              <w:t>внеаудиторная работа</w:t>
            </w: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spacing w:after="0" w:line="240" w:lineRule="auto"/>
              <w:rPr>
                <w:rFonts w:ascii="Times New Roman" w:hAnsi="Times New Roman" w:cs="Times New Roman"/>
                <w:b/>
                <w:bCs/>
                <w:sz w:val="24"/>
                <w:szCs w:val="24"/>
              </w:rPr>
            </w:pPr>
          </w:p>
          <w:p w:rsidR="009A40CC" w:rsidRPr="009A40CC" w:rsidRDefault="009A40CC" w:rsidP="009A40CC">
            <w:pPr>
              <w:pStyle w:val="a6"/>
              <w:tabs>
                <w:tab w:val="clear" w:pos="4677"/>
                <w:tab w:val="clear" w:pos="9355"/>
              </w:tabs>
              <w:rPr>
                <w:rFonts w:ascii="Times New Roman" w:hAnsi="Times New Roman" w:cs="Times New Roman"/>
                <w:sz w:val="24"/>
                <w:szCs w:val="24"/>
              </w:rPr>
            </w:pPr>
            <w:r w:rsidRPr="009A40CC">
              <w:rPr>
                <w:rFonts w:ascii="Times New Roman" w:hAnsi="Times New Roman" w:cs="Times New Roman"/>
                <w:sz w:val="24"/>
                <w:szCs w:val="24"/>
              </w:rPr>
              <w:t>внеаудиторная работа</w:t>
            </w:r>
          </w:p>
          <w:p w:rsidR="009A40CC" w:rsidRPr="009A40CC" w:rsidRDefault="009A40CC" w:rsidP="009A40CC">
            <w:pPr>
              <w:pStyle w:val="a6"/>
              <w:tabs>
                <w:tab w:val="clear" w:pos="4677"/>
                <w:tab w:val="clear" w:pos="9355"/>
              </w:tabs>
              <w:rPr>
                <w:rFonts w:ascii="Times New Roman" w:hAnsi="Times New Roman" w:cs="Times New Roman"/>
                <w:sz w:val="24"/>
                <w:szCs w:val="24"/>
              </w:rPr>
            </w:pPr>
          </w:p>
        </w:tc>
      </w:tr>
      <w:tr w:rsidR="009A40CC" w:rsidTr="009A40CC">
        <w:trPr>
          <w:cantSplit/>
          <w:trHeight w:val="3847"/>
          <w:jc w:val="center"/>
        </w:trPr>
        <w:tc>
          <w:tcPr>
            <w:tcW w:w="5080" w:type="dxa"/>
            <w:tcBorders>
              <w:top w:val="single" w:sz="4" w:space="0" w:color="auto"/>
              <w:left w:val="single" w:sz="4" w:space="0" w:color="auto"/>
              <w:bottom w:val="single" w:sz="4" w:space="0" w:color="auto"/>
              <w:right w:val="single" w:sz="4" w:space="0" w:color="auto"/>
            </w:tcBorders>
          </w:tcPr>
          <w:p w:rsidR="009A40CC" w:rsidRPr="00571D25" w:rsidRDefault="009A40CC" w:rsidP="00571D25">
            <w:pPr>
              <w:spacing w:after="0"/>
              <w:jc w:val="both"/>
              <w:rPr>
                <w:rFonts w:ascii="Times New Roman" w:hAnsi="Times New Roman" w:cs="Times New Roman"/>
                <w:b/>
                <w:bCs/>
                <w:sz w:val="24"/>
                <w:szCs w:val="24"/>
              </w:rPr>
            </w:pPr>
            <w:r w:rsidRPr="00571D25">
              <w:rPr>
                <w:rFonts w:ascii="Times New Roman" w:hAnsi="Times New Roman" w:cs="Times New Roman"/>
                <w:b/>
                <w:bCs/>
                <w:sz w:val="24"/>
                <w:szCs w:val="24"/>
              </w:rPr>
              <w:t>Знания:</w:t>
            </w:r>
          </w:p>
          <w:p w:rsidR="009A40CC" w:rsidRPr="00571D25" w:rsidRDefault="009A40CC"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-современного состояния физической культуры и спорта;</w:t>
            </w:r>
          </w:p>
          <w:p w:rsidR="009A40CC" w:rsidRPr="00571D25" w:rsidRDefault="009A40CC"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-оздоровительных систем физического воспитания;</w:t>
            </w:r>
          </w:p>
          <w:p w:rsidR="009A40CC" w:rsidRPr="00571D25" w:rsidRDefault="009A40CC"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форм и содержания упражнений;</w:t>
            </w:r>
          </w:p>
          <w:p w:rsidR="009A40CC" w:rsidRPr="00571D25" w:rsidRDefault="009A40CC" w:rsidP="00571D25">
            <w:pPr>
              <w:autoSpaceDE w:val="0"/>
              <w:autoSpaceDN w:val="0"/>
              <w:adjustRightInd w:val="0"/>
              <w:spacing w:after="0"/>
              <w:jc w:val="both"/>
              <w:rPr>
                <w:rFonts w:ascii="Times New Roman" w:hAnsi="Times New Roman" w:cs="Times New Roman"/>
                <w:b/>
                <w:bCs/>
                <w:sz w:val="24"/>
                <w:szCs w:val="24"/>
              </w:rPr>
            </w:pPr>
            <w:r w:rsidRPr="00571D25">
              <w:rPr>
                <w:rFonts w:ascii="Times New Roman" w:hAnsi="Times New Roman" w:cs="Times New Roman"/>
                <w:bCs/>
                <w:sz w:val="24"/>
                <w:szCs w:val="24"/>
              </w:rPr>
              <w:t>-основных принципов построения самостоятельных занятий и их гигиены</w:t>
            </w:r>
            <w:r w:rsidRPr="00571D25">
              <w:rPr>
                <w:rFonts w:ascii="Times New Roman" w:hAnsi="Times New Roman" w:cs="Times New Roman"/>
                <w:b/>
                <w:bCs/>
                <w:sz w:val="24"/>
                <w:szCs w:val="24"/>
              </w:rPr>
              <w:t>;</w:t>
            </w:r>
          </w:p>
          <w:p w:rsidR="009A40CC" w:rsidRPr="00571D25" w:rsidRDefault="009A40CC"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b/>
                <w:bCs/>
                <w:sz w:val="24"/>
                <w:szCs w:val="24"/>
              </w:rPr>
              <w:t>-</w:t>
            </w:r>
            <w:r w:rsidRPr="00571D25">
              <w:rPr>
                <w:rFonts w:ascii="Times New Roman" w:hAnsi="Times New Roman" w:cs="Times New Roman"/>
                <w:sz w:val="24"/>
                <w:szCs w:val="24"/>
              </w:rPr>
              <w:t>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9A40CC" w:rsidRPr="00571D25" w:rsidRDefault="009A40CC"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-методики активного отдыха, массажа и самомассажа при физическом и умственном утомлении;</w:t>
            </w:r>
          </w:p>
          <w:p w:rsidR="009A40CC" w:rsidRPr="00571D25" w:rsidRDefault="009A40CC" w:rsidP="00571D25">
            <w:pPr>
              <w:autoSpaceDE w:val="0"/>
              <w:autoSpaceDN w:val="0"/>
              <w:adjustRightInd w:val="0"/>
              <w:spacing w:after="0"/>
              <w:rPr>
                <w:rFonts w:ascii="Times New Roman" w:hAnsi="Times New Roman" w:cs="Times New Roman"/>
                <w:sz w:val="24"/>
                <w:szCs w:val="24"/>
              </w:rPr>
            </w:pPr>
            <w:r w:rsidRPr="00571D25">
              <w:rPr>
                <w:rFonts w:ascii="Times New Roman" w:hAnsi="Times New Roman" w:cs="Times New Roman"/>
                <w:sz w:val="24"/>
                <w:szCs w:val="24"/>
              </w:rPr>
              <w:t xml:space="preserve"> - методов здоровье сберегающих технологий при работе за компьютером.</w:t>
            </w:r>
          </w:p>
          <w:p w:rsidR="009A40CC" w:rsidRPr="00571D25" w:rsidRDefault="009A40CC" w:rsidP="00571D25">
            <w:pPr>
              <w:autoSpaceDE w:val="0"/>
              <w:autoSpaceDN w:val="0"/>
              <w:adjustRightInd w:val="0"/>
              <w:spacing w:after="0"/>
              <w:jc w:val="both"/>
              <w:rPr>
                <w:rFonts w:ascii="Times New Roman" w:hAnsi="Times New Roman" w:cs="Times New Roman"/>
                <w:sz w:val="24"/>
                <w:szCs w:val="24"/>
              </w:rPr>
            </w:pPr>
          </w:p>
          <w:p w:rsidR="009A40CC" w:rsidRPr="00571D25" w:rsidRDefault="009A40CC" w:rsidP="00571D25">
            <w:pPr>
              <w:autoSpaceDE w:val="0"/>
              <w:autoSpaceDN w:val="0"/>
              <w:adjustRightInd w:val="0"/>
              <w:spacing w:after="0"/>
              <w:jc w:val="both"/>
              <w:rPr>
                <w:rFonts w:ascii="Times New Roman" w:hAnsi="Times New Roman" w:cs="Times New Roman"/>
                <w:bCs/>
                <w:sz w:val="24"/>
                <w:szCs w:val="24"/>
              </w:rPr>
            </w:pPr>
          </w:p>
        </w:tc>
        <w:tc>
          <w:tcPr>
            <w:tcW w:w="4860" w:type="dxa"/>
            <w:tcBorders>
              <w:top w:val="single" w:sz="4" w:space="0" w:color="auto"/>
              <w:left w:val="single" w:sz="4" w:space="0" w:color="auto"/>
              <w:bottom w:val="single" w:sz="4" w:space="0" w:color="auto"/>
              <w:right w:val="single" w:sz="4" w:space="0" w:color="auto"/>
            </w:tcBorders>
          </w:tcPr>
          <w:p w:rsidR="009A40CC" w:rsidRPr="00571D25" w:rsidRDefault="009A40CC" w:rsidP="00571D25">
            <w:pPr>
              <w:spacing w:after="0"/>
              <w:jc w:val="both"/>
              <w:rPr>
                <w:rFonts w:ascii="Times New Roman" w:hAnsi="Times New Roman" w:cs="Times New Roman"/>
                <w:b/>
                <w:bCs/>
                <w:i/>
                <w:sz w:val="24"/>
                <w:szCs w:val="24"/>
              </w:rPr>
            </w:pPr>
          </w:p>
          <w:p w:rsidR="009A40CC" w:rsidRPr="00571D25" w:rsidRDefault="009A40CC" w:rsidP="00571D25">
            <w:pPr>
              <w:pStyle w:val="23"/>
              <w:rPr>
                <w:b w:val="0"/>
                <w:bCs w:val="0"/>
                <w:i w:val="0"/>
                <w:iCs/>
              </w:rPr>
            </w:pPr>
            <w:r w:rsidRPr="00571D25">
              <w:rPr>
                <w:b w:val="0"/>
                <w:bCs w:val="0"/>
                <w:i w:val="0"/>
                <w:iCs/>
              </w:rPr>
              <w:t>самостоятельная внеаудиторная работа</w:t>
            </w:r>
          </w:p>
          <w:p w:rsidR="009A40CC" w:rsidRPr="00571D25" w:rsidRDefault="009A40CC" w:rsidP="00571D25">
            <w:pPr>
              <w:spacing w:after="0"/>
              <w:jc w:val="both"/>
              <w:rPr>
                <w:rFonts w:ascii="Times New Roman" w:hAnsi="Times New Roman" w:cs="Times New Roman"/>
                <w:iCs/>
                <w:sz w:val="24"/>
                <w:szCs w:val="24"/>
              </w:rPr>
            </w:pPr>
          </w:p>
          <w:p w:rsidR="009A40CC" w:rsidRPr="00571D25" w:rsidRDefault="009A40CC" w:rsidP="00571D25">
            <w:pPr>
              <w:pStyle w:val="31"/>
              <w:rPr>
                <w:iCs/>
              </w:rPr>
            </w:pPr>
            <w:r w:rsidRPr="00571D25">
              <w:rPr>
                <w:iCs/>
              </w:rPr>
              <w:t>практические задания, разработка презентаций</w:t>
            </w:r>
          </w:p>
          <w:p w:rsidR="009A40CC" w:rsidRPr="00571D25" w:rsidRDefault="009A40CC" w:rsidP="00571D25">
            <w:pPr>
              <w:pStyle w:val="a6"/>
              <w:tabs>
                <w:tab w:val="clear" w:pos="4677"/>
                <w:tab w:val="clear" w:pos="9355"/>
              </w:tabs>
              <w:rPr>
                <w:rFonts w:ascii="Times New Roman" w:hAnsi="Times New Roman" w:cs="Times New Roman"/>
                <w:sz w:val="24"/>
                <w:szCs w:val="24"/>
              </w:rPr>
            </w:pPr>
            <w:r w:rsidRPr="00571D25">
              <w:rPr>
                <w:rFonts w:ascii="Times New Roman" w:hAnsi="Times New Roman" w:cs="Times New Roman"/>
                <w:sz w:val="24"/>
                <w:szCs w:val="24"/>
              </w:rPr>
              <w:t>внеаудиторная работа; практические задания</w:t>
            </w:r>
          </w:p>
          <w:p w:rsidR="009A40CC" w:rsidRPr="00571D25" w:rsidRDefault="009A40CC" w:rsidP="00571D25">
            <w:pPr>
              <w:spacing w:after="0"/>
              <w:jc w:val="both"/>
              <w:rPr>
                <w:rFonts w:ascii="Times New Roman" w:hAnsi="Times New Roman" w:cs="Times New Roman"/>
                <w:iCs/>
                <w:sz w:val="24"/>
                <w:szCs w:val="24"/>
              </w:rPr>
            </w:pPr>
          </w:p>
          <w:p w:rsidR="009A40CC" w:rsidRPr="00571D25" w:rsidRDefault="009A40CC" w:rsidP="00571D25">
            <w:pPr>
              <w:pStyle w:val="a6"/>
              <w:tabs>
                <w:tab w:val="clear" w:pos="4677"/>
                <w:tab w:val="clear" w:pos="9355"/>
              </w:tabs>
              <w:rPr>
                <w:rFonts w:ascii="Times New Roman" w:hAnsi="Times New Roman" w:cs="Times New Roman"/>
                <w:sz w:val="24"/>
                <w:szCs w:val="24"/>
              </w:rPr>
            </w:pPr>
            <w:r w:rsidRPr="00571D25">
              <w:rPr>
                <w:rFonts w:ascii="Times New Roman" w:hAnsi="Times New Roman" w:cs="Times New Roman"/>
                <w:sz w:val="24"/>
                <w:szCs w:val="24"/>
              </w:rPr>
              <w:t>внеаудиторная работа; практические задания</w:t>
            </w:r>
          </w:p>
          <w:p w:rsidR="009A40CC" w:rsidRPr="00571D25" w:rsidRDefault="009A40CC" w:rsidP="00571D25">
            <w:pPr>
              <w:spacing w:after="0"/>
              <w:jc w:val="both"/>
              <w:rPr>
                <w:rFonts w:ascii="Times New Roman" w:hAnsi="Times New Roman" w:cs="Times New Roman"/>
                <w:bCs/>
                <w:sz w:val="24"/>
                <w:szCs w:val="24"/>
              </w:rPr>
            </w:pPr>
          </w:p>
          <w:p w:rsidR="009A40CC" w:rsidRPr="00571D25" w:rsidRDefault="009A40CC" w:rsidP="00571D25">
            <w:pPr>
              <w:pStyle w:val="31"/>
              <w:rPr>
                <w:iCs/>
              </w:rPr>
            </w:pPr>
            <w:r w:rsidRPr="00571D25">
              <w:rPr>
                <w:iCs/>
              </w:rPr>
              <w:t>практические задания, разработка презентаций</w:t>
            </w:r>
          </w:p>
          <w:p w:rsidR="009A40CC" w:rsidRPr="00571D25" w:rsidRDefault="009A40CC" w:rsidP="00571D25">
            <w:pPr>
              <w:spacing w:after="0"/>
              <w:jc w:val="both"/>
              <w:rPr>
                <w:rFonts w:ascii="Times New Roman" w:hAnsi="Times New Roman" w:cs="Times New Roman"/>
                <w:bCs/>
                <w:sz w:val="24"/>
                <w:szCs w:val="24"/>
              </w:rPr>
            </w:pPr>
          </w:p>
          <w:p w:rsidR="009A40CC" w:rsidRPr="00571D25" w:rsidRDefault="009A40CC" w:rsidP="00571D25">
            <w:pPr>
              <w:pStyle w:val="31"/>
              <w:rPr>
                <w:bCs/>
              </w:rPr>
            </w:pPr>
            <w:r w:rsidRPr="00571D25">
              <w:rPr>
                <w:iCs/>
              </w:rPr>
              <w:t>практические задания, разработка презентаций</w:t>
            </w:r>
          </w:p>
        </w:tc>
      </w:tr>
    </w:tbl>
    <w:p w:rsidR="009A40CC" w:rsidRDefault="009A40CC" w:rsidP="009A40CC"/>
    <w:p w:rsidR="009A40CC" w:rsidRDefault="009A40CC" w:rsidP="009A40CC">
      <w:pPr>
        <w:shd w:val="clear" w:color="auto" w:fill="FFFFFF"/>
        <w:spacing w:after="0" w:line="240" w:lineRule="auto"/>
        <w:jc w:val="center"/>
        <w:rPr>
          <w:rFonts w:ascii="Times New Roman" w:hAnsi="Times New Roman" w:cs="Times New Roman"/>
          <w:b/>
          <w:bCs/>
          <w:color w:val="000000"/>
          <w:spacing w:val="-3"/>
          <w:sz w:val="24"/>
          <w:szCs w:val="24"/>
        </w:rPr>
      </w:pPr>
    </w:p>
    <w:p w:rsidR="009A40CC" w:rsidRDefault="009A40CC" w:rsidP="00AD6B9E">
      <w:pPr>
        <w:shd w:val="clear" w:color="auto" w:fill="FFFFFF"/>
        <w:spacing w:after="0" w:line="240" w:lineRule="auto"/>
        <w:jc w:val="center"/>
        <w:rPr>
          <w:rFonts w:ascii="Times New Roman" w:hAnsi="Times New Roman" w:cs="Times New Roman"/>
          <w:b/>
          <w:bCs/>
          <w:color w:val="000000"/>
          <w:spacing w:val="-3"/>
          <w:sz w:val="24"/>
          <w:szCs w:val="24"/>
        </w:rPr>
      </w:pPr>
    </w:p>
    <w:p w:rsidR="009A40CC" w:rsidRDefault="009A40CC" w:rsidP="00AD6B9E">
      <w:pPr>
        <w:shd w:val="clear" w:color="auto" w:fill="FFFFFF"/>
        <w:spacing w:after="0" w:line="240" w:lineRule="auto"/>
        <w:jc w:val="center"/>
        <w:rPr>
          <w:rFonts w:ascii="Times New Roman" w:hAnsi="Times New Roman" w:cs="Times New Roman"/>
          <w:b/>
          <w:bCs/>
          <w:color w:val="000000"/>
          <w:spacing w:val="-3"/>
          <w:sz w:val="24"/>
          <w:szCs w:val="24"/>
        </w:rPr>
      </w:pPr>
    </w:p>
    <w:p w:rsidR="009C1384" w:rsidRDefault="009C1384" w:rsidP="00495DBE">
      <w:pPr>
        <w:shd w:val="clear" w:color="auto" w:fill="FFFFFF"/>
        <w:spacing w:line="360" w:lineRule="exact"/>
        <w:jc w:val="center"/>
        <w:rPr>
          <w:rFonts w:ascii="Times New Roman" w:hAnsi="Times New Roman" w:cs="Times New Roman"/>
          <w:b/>
          <w:color w:val="000000"/>
          <w:sz w:val="32"/>
          <w:szCs w:val="32"/>
        </w:rPr>
      </w:pPr>
    </w:p>
    <w:p w:rsidR="009C1384" w:rsidRDefault="009C1384" w:rsidP="00495DBE">
      <w:pPr>
        <w:shd w:val="clear" w:color="auto" w:fill="FFFFFF"/>
        <w:spacing w:line="360" w:lineRule="exact"/>
        <w:jc w:val="center"/>
        <w:rPr>
          <w:rFonts w:ascii="Times New Roman" w:hAnsi="Times New Roman" w:cs="Times New Roman"/>
          <w:b/>
          <w:color w:val="000000"/>
          <w:sz w:val="32"/>
          <w:szCs w:val="32"/>
        </w:rPr>
      </w:pPr>
    </w:p>
    <w:p w:rsidR="009C1384" w:rsidRDefault="009C1384" w:rsidP="00495DBE">
      <w:pPr>
        <w:shd w:val="clear" w:color="auto" w:fill="FFFFFF"/>
        <w:spacing w:line="360" w:lineRule="exact"/>
        <w:jc w:val="center"/>
        <w:rPr>
          <w:rFonts w:ascii="Times New Roman" w:hAnsi="Times New Roman" w:cs="Times New Roman"/>
          <w:b/>
          <w:color w:val="000000"/>
          <w:sz w:val="32"/>
          <w:szCs w:val="32"/>
        </w:rPr>
      </w:pPr>
    </w:p>
    <w:p w:rsidR="005E5138" w:rsidRDefault="005E5138" w:rsidP="00495DBE">
      <w:pPr>
        <w:shd w:val="clear" w:color="auto" w:fill="FFFFFF"/>
        <w:spacing w:line="360" w:lineRule="exact"/>
        <w:jc w:val="center"/>
        <w:rPr>
          <w:rFonts w:ascii="Times New Roman" w:hAnsi="Times New Roman" w:cs="Times New Roman"/>
          <w:b/>
          <w:color w:val="000000"/>
          <w:sz w:val="32"/>
          <w:szCs w:val="32"/>
        </w:rPr>
      </w:pPr>
    </w:p>
    <w:p w:rsidR="005E5138" w:rsidRDefault="005E5138" w:rsidP="00495DBE">
      <w:pPr>
        <w:shd w:val="clear" w:color="auto" w:fill="FFFFFF"/>
        <w:spacing w:line="360" w:lineRule="exact"/>
        <w:jc w:val="center"/>
        <w:rPr>
          <w:rFonts w:ascii="Times New Roman" w:hAnsi="Times New Roman" w:cs="Times New Roman"/>
          <w:b/>
          <w:color w:val="000000"/>
          <w:sz w:val="32"/>
          <w:szCs w:val="32"/>
        </w:rPr>
      </w:pPr>
    </w:p>
    <w:p w:rsidR="005E5138" w:rsidRDefault="005E5138" w:rsidP="00495DBE">
      <w:pPr>
        <w:shd w:val="clear" w:color="auto" w:fill="FFFFFF"/>
        <w:spacing w:line="360" w:lineRule="exact"/>
        <w:jc w:val="center"/>
        <w:rPr>
          <w:rFonts w:ascii="Times New Roman" w:hAnsi="Times New Roman" w:cs="Times New Roman"/>
          <w:b/>
          <w:color w:val="000000"/>
          <w:sz w:val="32"/>
          <w:szCs w:val="32"/>
        </w:rPr>
      </w:pPr>
    </w:p>
    <w:p w:rsidR="005E5138" w:rsidRDefault="005E5138" w:rsidP="00495DBE">
      <w:pPr>
        <w:shd w:val="clear" w:color="auto" w:fill="FFFFFF"/>
        <w:spacing w:line="360" w:lineRule="exact"/>
        <w:jc w:val="center"/>
        <w:rPr>
          <w:rFonts w:ascii="Times New Roman" w:hAnsi="Times New Roman" w:cs="Times New Roman"/>
          <w:b/>
          <w:color w:val="000000"/>
          <w:sz w:val="32"/>
          <w:szCs w:val="32"/>
        </w:rPr>
      </w:pPr>
    </w:p>
    <w:p w:rsidR="005E5138" w:rsidRDefault="005E5138" w:rsidP="00495DBE">
      <w:pPr>
        <w:shd w:val="clear" w:color="auto" w:fill="FFFFFF"/>
        <w:spacing w:line="360" w:lineRule="exact"/>
        <w:jc w:val="center"/>
        <w:rPr>
          <w:rFonts w:ascii="Times New Roman" w:hAnsi="Times New Roman" w:cs="Times New Roman"/>
          <w:b/>
          <w:color w:val="000000"/>
          <w:sz w:val="32"/>
          <w:szCs w:val="32"/>
        </w:rPr>
      </w:pPr>
    </w:p>
    <w:p w:rsidR="005E5138" w:rsidRDefault="005E5138" w:rsidP="00495DBE">
      <w:pPr>
        <w:shd w:val="clear" w:color="auto" w:fill="FFFFFF"/>
        <w:spacing w:line="360" w:lineRule="exact"/>
        <w:jc w:val="center"/>
        <w:rPr>
          <w:rFonts w:ascii="Times New Roman" w:hAnsi="Times New Roman" w:cs="Times New Roman"/>
          <w:b/>
          <w:color w:val="000000"/>
          <w:sz w:val="32"/>
          <w:szCs w:val="32"/>
        </w:rPr>
      </w:pPr>
    </w:p>
    <w:p w:rsidR="005D71E2" w:rsidRPr="00670F7A" w:rsidRDefault="005D71E2" w:rsidP="00495DBE">
      <w:pPr>
        <w:shd w:val="clear" w:color="auto" w:fill="FFFFFF"/>
        <w:spacing w:line="360" w:lineRule="exact"/>
        <w:jc w:val="center"/>
        <w:rPr>
          <w:rFonts w:ascii="Times New Roman" w:hAnsi="Times New Roman" w:cs="Times New Roman"/>
          <w:b/>
          <w:sz w:val="24"/>
          <w:szCs w:val="24"/>
        </w:rPr>
        <w:sectPr w:rsidR="005D71E2" w:rsidRPr="00670F7A" w:rsidSect="004F34C1">
          <w:footerReference w:type="even" r:id="rId13"/>
          <w:footerReference w:type="default" r:id="rId14"/>
          <w:pgSz w:w="11906" w:h="16838"/>
          <w:pgMar w:top="1134" w:right="850" w:bottom="1134" w:left="1701" w:header="708" w:footer="708" w:gutter="0"/>
          <w:cols w:space="708"/>
          <w:docGrid w:linePitch="360"/>
        </w:sectPr>
      </w:pPr>
      <w:r w:rsidRPr="00495DBE">
        <w:rPr>
          <w:rFonts w:ascii="Times New Roman" w:hAnsi="Times New Roman" w:cs="Times New Roman"/>
          <w:b/>
          <w:color w:val="000000"/>
          <w:sz w:val="32"/>
          <w:szCs w:val="32"/>
        </w:rPr>
        <w:t>3.Календарно-тематический план  по дисциплине «Физическая культура»</w:t>
      </w:r>
    </w:p>
    <w:p w:rsidR="00571D25" w:rsidRPr="00571D25" w:rsidRDefault="00571D25" w:rsidP="00571D25">
      <w:pPr>
        <w:spacing w:after="0"/>
        <w:jc w:val="center"/>
        <w:rPr>
          <w:rFonts w:ascii="Times New Roman" w:hAnsi="Times New Roman" w:cs="Times New Roman"/>
          <w:b/>
          <w:bCs/>
          <w:color w:val="000000"/>
          <w:sz w:val="24"/>
          <w:szCs w:val="24"/>
        </w:rPr>
      </w:pPr>
      <w:r w:rsidRPr="00571D25">
        <w:rPr>
          <w:rFonts w:ascii="Times New Roman" w:hAnsi="Times New Roman" w:cs="Times New Roman"/>
          <w:b/>
          <w:bCs/>
          <w:color w:val="000000"/>
          <w:sz w:val="24"/>
          <w:szCs w:val="24"/>
        </w:rPr>
        <w:lastRenderedPageBreak/>
        <w:t>Государственное бюджетное профессиональное образовательное учреждение Московской области «Электростальский колледж»</w:t>
      </w:r>
    </w:p>
    <w:p w:rsidR="00571D25" w:rsidRPr="00571D25" w:rsidRDefault="00571D25" w:rsidP="00571D25">
      <w:pPr>
        <w:spacing w:after="0"/>
        <w:jc w:val="center"/>
        <w:rPr>
          <w:rFonts w:ascii="Times New Roman" w:hAnsi="Times New Roman" w:cs="Times New Roman"/>
          <w:b/>
          <w:bCs/>
          <w:sz w:val="24"/>
          <w:szCs w:val="24"/>
        </w:rPr>
      </w:pPr>
    </w:p>
    <w:p w:rsidR="00571D25" w:rsidRPr="00571D25" w:rsidRDefault="00571D25" w:rsidP="00571D25">
      <w:pPr>
        <w:spacing w:after="0"/>
        <w:ind w:left="-709"/>
        <w:rPr>
          <w:rFonts w:ascii="Times New Roman" w:hAnsi="Times New Roman" w:cs="Times New Roman"/>
          <w:sz w:val="24"/>
          <w:szCs w:val="24"/>
        </w:rPr>
      </w:pPr>
    </w:p>
    <w:tbl>
      <w:tblPr>
        <w:tblW w:w="10299" w:type="dxa"/>
        <w:tblInd w:w="-1134" w:type="dxa"/>
        <w:tblLook w:val="00A0" w:firstRow="1" w:lastRow="0" w:firstColumn="1" w:lastColumn="0" w:noHBand="0" w:noVBand="0"/>
      </w:tblPr>
      <w:tblGrid>
        <w:gridCol w:w="4786"/>
        <w:gridCol w:w="1985"/>
        <w:gridCol w:w="3528"/>
      </w:tblGrid>
      <w:tr w:rsidR="00571D25" w:rsidRPr="00571D25" w:rsidTr="00571D25">
        <w:trPr>
          <w:trHeight w:val="1306"/>
        </w:trPr>
        <w:tc>
          <w:tcPr>
            <w:tcW w:w="4786" w:type="dxa"/>
          </w:tcPr>
          <w:p w:rsidR="00571D25" w:rsidRPr="00571D25" w:rsidRDefault="00571D25" w:rsidP="00571D25">
            <w:pPr>
              <w:spacing w:after="0"/>
              <w:jc w:val="center"/>
              <w:rPr>
                <w:rFonts w:ascii="Times New Roman" w:hAnsi="Times New Roman" w:cs="Times New Roman"/>
                <w:sz w:val="24"/>
                <w:szCs w:val="24"/>
              </w:rPr>
            </w:pPr>
          </w:p>
          <w:p w:rsidR="00571D25" w:rsidRPr="00571D25" w:rsidRDefault="00571D25" w:rsidP="00571D25">
            <w:pPr>
              <w:spacing w:after="0"/>
              <w:jc w:val="center"/>
              <w:rPr>
                <w:rFonts w:ascii="Times New Roman" w:hAnsi="Times New Roman" w:cs="Times New Roman"/>
                <w:sz w:val="24"/>
                <w:szCs w:val="24"/>
                <w:lang w:eastAsia="en-US"/>
              </w:rPr>
            </w:pPr>
          </w:p>
        </w:tc>
        <w:tc>
          <w:tcPr>
            <w:tcW w:w="1985" w:type="dxa"/>
          </w:tcPr>
          <w:p w:rsidR="00571D25" w:rsidRPr="00571D25" w:rsidRDefault="00571D25" w:rsidP="00571D25">
            <w:pPr>
              <w:spacing w:after="0"/>
              <w:jc w:val="center"/>
              <w:rPr>
                <w:rFonts w:ascii="Times New Roman" w:hAnsi="Times New Roman" w:cs="Times New Roman"/>
                <w:sz w:val="24"/>
                <w:szCs w:val="24"/>
              </w:rPr>
            </w:pPr>
          </w:p>
          <w:p w:rsidR="00571D25" w:rsidRPr="00571D25" w:rsidRDefault="00571D25" w:rsidP="00571D25">
            <w:pPr>
              <w:spacing w:after="0"/>
              <w:jc w:val="right"/>
              <w:rPr>
                <w:rFonts w:ascii="Times New Roman" w:hAnsi="Times New Roman" w:cs="Times New Roman"/>
                <w:sz w:val="24"/>
                <w:szCs w:val="24"/>
                <w:lang w:eastAsia="en-US"/>
              </w:rPr>
            </w:pPr>
          </w:p>
        </w:tc>
        <w:tc>
          <w:tcPr>
            <w:tcW w:w="3528" w:type="dxa"/>
          </w:tcPr>
          <w:p w:rsidR="00571D25" w:rsidRPr="00571D25" w:rsidRDefault="00571D25" w:rsidP="00571D25">
            <w:pPr>
              <w:spacing w:after="0"/>
              <w:jc w:val="center"/>
              <w:rPr>
                <w:rFonts w:ascii="Times New Roman" w:hAnsi="Times New Roman" w:cs="Times New Roman"/>
                <w:sz w:val="24"/>
                <w:szCs w:val="24"/>
              </w:rPr>
            </w:pPr>
          </w:p>
          <w:p w:rsidR="00571D25" w:rsidRPr="00571D25" w:rsidRDefault="00571D25" w:rsidP="00571D25">
            <w:pPr>
              <w:spacing w:after="0"/>
              <w:jc w:val="center"/>
              <w:rPr>
                <w:rFonts w:ascii="Times New Roman" w:hAnsi="Times New Roman" w:cs="Times New Roman"/>
                <w:sz w:val="24"/>
                <w:szCs w:val="24"/>
                <w:lang w:eastAsia="en-US"/>
              </w:rPr>
            </w:pPr>
            <w:r w:rsidRPr="00571D25">
              <w:rPr>
                <w:rFonts w:ascii="Times New Roman" w:hAnsi="Times New Roman" w:cs="Times New Roman"/>
                <w:sz w:val="24"/>
                <w:szCs w:val="24"/>
              </w:rPr>
              <w:t>УТВЕРЖДАЮ</w:t>
            </w:r>
          </w:p>
          <w:p w:rsidR="00571D25" w:rsidRPr="00571D25" w:rsidRDefault="00571D25"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Заместитель директора по УР</w:t>
            </w:r>
          </w:p>
          <w:p w:rsidR="00571D25" w:rsidRPr="00571D25" w:rsidRDefault="00571D25"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_______И.В.</w:t>
            </w:r>
            <w:r w:rsidR="005655A5">
              <w:rPr>
                <w:rFonts w:ascii="Times New Roman" w:hAnsi="Times New Roman" w:cs="Times New Roman"/>
                <w:sz w:val="24"/>
                <w:szCs w:val="24"/>
              </w:rPr>
              <w:t xml:space="preserve"> </w:t>
            </w:r>
            <w:r w:rsidRPr="00571D25">
              <w:rPr>
                <w:rFonts w:ascii="Times New Roman" w:hAnsi="Times New Roman" w:cs="Times New Roman"/>
                <w:sz w:val="24"/>
                <w:szCs w:val="24"/>
              </w:rPr>
              <w:t>Краснобельмова</w:t>
            </w:r>
          </w:p>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rPr>
              <w:t xml:space="preserve">  «_____» ____________ 2018</w:t>
            </w:r>
            <w:r w:rsidRPr="00571D25">
              <w:rPr>
                <w:rFonts w:ascii="Times New Roman" w:hAnsi="Times New Roman" w:cs="Times New Roman"/>
                <w:sz w:val="24"/>
                <w:szCs w:val="24"/>
              </w:rPr>
              <w:softHyphen/>
            </w:r>
            <w:r w:rsidRPr="00571D25">
              <w:rPr>
                <w:rFonts w:ascii="Times New Roman" w:hAnsi="Times New Roman" w:cs="Times New Roman"/>
                <w:sz w:val="24"/>
                <w:szCs w:val="24"/>
              </w:rPr>
              <w:softHyphen/>
            </w:r>
            <w:r w:rsidRPr="00571D25">
              <w:rPr>
                <w:rFonts w:ascii="Times New Roman" w:hAnsi="Times New Roman" w:cs="Times New Roman"/>
                <w:sz w:val="24"/>
                <w:szCs w:val="24"/>
              </w:rPr>
              <w:softHyphen/>
              <w:t xml:space="preserve"> г.</w:t>
            </w:r>
          </w:p>
        </w:tc>
      </w:tr>
    </w:tbl>
    <w:p w:rsidR="00571D25" w:rsidRPr="00571D25" w:rsidRDefault="00571D25" w:rsidP="00571D25">
      <w:pPr>
        <w:spacing w:after="0"/>
        <w:ind w:left="-709"/>
        <w:rPr>
          <w:rFonts w:ascii="Times New Roman" w:hAnsi="Times New Roman" w:cs="Times New Roman"/>
          <w:sz w:val="24"/>
          <w:szCs w:val="24"/>
          <w:lang w:eastAsia="en-US"/>
        </w:rPr>
      </w:pPr>
    </w:p>
    <w:p w:rsidR="00571D25" w:rsidRPr="00571D25" w:rsidRDefault="00571D25" w:rsidP="00571D25">
      <w:pPr>
        <w:spacing w:after="0"/>
        <w:ind w:left="-709"/>
        <w:rPr>
          <w:rFonts w:ascii="Times New Roman" w:hAnsi="Times New Roman" w:cs="Times New Roman"/>
          <w:sz w:val="24"/>
          <w:szCs w:val="24"/>
        </w:rPr>
      </w:pPr>
    </w:p>
    <w:p w:rsidR="00571D25" w:rsidRPr="00571D25" w:rsidRDefault="00571D25" w:rsidP="00571D25">
      <w:pPr>
        <w:spacing w:after="0"/>
        <w:jc w:val="center"/>
        <w:rPr>
          <w:rFonts w:ascii="Times New Roman" w:hAnsi="Times New Roman" w:cs="Times New Roman"/>
          <w:b/>
          <w:bCs/>
          <w:sz w:val="24"/>
          <w:szCs w:val="24"/>
          <w:u w:val="single"/>
        </w:rPr>
      </w:pPr>
      <w:r w:rsidRPr="00571D25">
        <w:rPr>
          <w:rFonts w:ascii="Times New Roman" w:hAnsi="Times New Roman" w:cs="Times New Roman"/>
          <w:b/>
          <w:bCs/>
          <w:sz w:val="24"/>
          <w:szCs w:val="24"/>
          <w:u w:val="single"/>
        </w:rPr>
        <w:t>КАЛЕНДАРНО-ТЕМАТИЧЕСКИЙ ПЛАН</w:t>
      </w:r>
    </w:p>
    <w:p w:rsidR="00571D25" w:rsidRPr="00571D25" w:rsidRDefault="00571D25" w:rsidP="00571D25">
      <w:pPr>
        <w:shd w:val="clear" w:color="auto" w:fill="FFFFFF" w:themeFill="background1"/>
        <w:spacing w:after="0"/>
        <w:jc w:val="center"/>
        <w:rPr>
          <w:rFonts w:ascii="Times New Roman" w:hAnsi="Times New Roman" w:cs="Times New Roman"/>
          <w:b/>
          <w:bCs/>
          <w:sz w:val="24"/>
          <w:szCs w:val="24"/>
          <w:u w:val="single"/>
        </w:rPr>
      </w:pPr>
    </w:p>
    <w:p w:rsidR="00571D25" w:rsidRPr="00571D25" w:rsidRDefault="00571D25" w:rsidP="00571D25">
      <w:pPr>
        <w:spacing w:after="0"/>
        <w:ind w:hanging="709"/>
        <w:jc w:val="center"/>
        <w:rPr>
          <w:rFonts w:ascii="Times New Roman" w:hAnsi="Times New Roman" w:cs="Times New Roman"/>
          <w:sz w:val="24"/>
          <w:szCs w:val="24"/>
        </w:rPr>
      </w:pPr>
      <w:r w:rsidRPr="00571D25">
        <w:rPr>
          <w:rFonts w:ascii="Times New Roman" w:hAnsi="Times New Roman" w:cs="Times New Roman"/>
          <w:sz w:val="24"/>
          <w:szCs w:val="24"/>
        </w:rPr>
        <w:t>на 2018-2018 учебный год</w:t>
      </w:r>
    </w:p>
    <w:p w:rsidR="00571D25" w:rsidRPr="00571D25" w:rsidRDefault="00571D25" w:rsidP="00571D25">
      <w:pPr>
        <w:spacing w:after="0"/>
        <w:ind w:hanging="709"/>
        <w:jc w:val="center"/>
        <w:rPr>
          <w:rFonts w:ascii="Times New Roman" w:hAnsi="Times New Roman" w:cs="Times New Roman"/>
          <w:sz w:val="24"/>
          <w:szCs w:val="24"/>
        </w:rPr>
      </w:pPr>
    </w:p>
    <w:p w:rsidR="00571D25" w:rsidRPr="00571D25" w:rsidRDefault="00571D25" w:rsidP="00571D25">
      <w:pPr>
        <w:spacing w:after="0"/>
        <w:ind w:hanging="709"/>
        <w:jc w:val="center"/>
        <w:rPr>
          <w:rFonts w:ascii="Times New Roman" w:hAnsi="Times New Roman" w:cs="Times New Roman"/>
          <w:sz w:val="24"/>
          <w:szCs w:val="24"/>
        </w:rPr>
      </w:pPr>
    </w:p>
    <w:p w:rsidR="00571D25" w:rsidRPr="00571D25" w:rsidRDefault="00571D25" w:rsidP="00571D25">
      <w:pPr>
        <w:spacing w:after="0"/>
        <w:ind w:hanging="709"/>
        <w:jc w:val="center"/>
        <w:rPr>
          <w:rFonts w:ascii="Times New Roman" w:hAnsi="Times New Roman" w:cs="Times New Roman"/>
          <w:sz w:val="24"/>
          <w:szCs w:val="24"/>
          <w:u w:val="single"/>
        </w:rPr>
      </w:pPr>
      <w:r w:rsidRPr="00571D25">
        <w:rPr>
          <w:rFonts w:ascii="Times New Roman" w:hAnsi="Times New Roman" w:cs="Times New Roman"/>
          <w:sz w:val="24"/>
          <w:szCs w:val="24"/>
        </w:rPr>
        <w:t xml:space="preserve">по дисциплине </w:t>
      </w:r>
      <w:r w:rsidRPr="00571D25">
        <w:rPr>
          <w:rFonts w:ascii="Times New Roman" w:hAnsi="Times New Roman" w:cs="Times New Roman"/>
          <w:b/>
          <w:sz w:val="24"/>
          <w:szCs w:val="24"/>
          <w:u w:val="single"/>
        </w:rPr>
        <w:t>БД.04 Физическая культура</w:t>
      </w:r>
      <w:r w:rsidRPr="00571D25">
        <w:rPr>
          <w:rFonts w:ascii="Times New Roman" w:hAnsi="Times New Roman" w:cs="Times New Roman"/>
          <w:sz w:val="24"/>
          <w:szCs w:val="24"/>
          <w:u w:val="single"/>
        </w:rPr>
        <w:t xml:space="preserve"> ____________________________</w:t>
      </w:r>
    </w:p>
    <w:p w:rsidR="00571D25" w:rsidRPr="00571D25" w:rsidRDefault="00571D25" w:rsidP="00571D25">
      <w:pPr>
        <w:spacing w:after="0"/>
        <w:ind w:hanging="709"/>
        <w:jc w:val="center"/>
        <w:rPr>
          <w:rFonts w:ascii="Times New Roman" w:hAnsi="Times New Roman" w:cs="Times New Roman"/>
          <w:sz w:val="24"/>
          <w:szCs w:val="24"/>
        </w:rPr>
      </w:pPr>
      <w:r w:rsidRPr="00571D25">
        <w:rPr>
          <w:rFonts w:ascii="Times New Roman" w:hAnsi="Times New Roman" w:cs="Times New Roman"/>
          <w:sz w:val="24"/>
          <w:szCs w:val="24"/>
        </w:rPr>
        <w:t>(наименование дисциплины)</w:t>
      </w:r>
    </w:p>
    <w:p w:rsidR="00571D25" w:rsidRPr="00571D25" w:rsidRDefault="00571D25" w:rsidP="00571D25">
      <w:pPr>
        <w:spacing w:after="0"/>
        <w:ind w:hanging="709"/>
        <w:rPr>
          <w:rFonts w:ascii="Times New Roman" w:hAnsi="Times New Roman" w:cs="Times New Roman"/>
          <w:sz w:val="24"/>
          <w:szCs w:val="24"/>
        </w:rPr>
      </w:pPr>
    </w:p>
    <w:p w:rsidR="00571D25" w:rsidRPr="00571D25" w:rsidRDefault="00571D25" w:rsidP="00571D25">
      <w:pPr>
        <w:spacing w:after="0"/>
        <w:ind w:hanging="709"/>
        <w:rPr>
          <w:rFonts w:ascii="Times New Roman" w:hAnsi="Times New Roman" w:cs="Times New Roman"/>
          <w:sz w:val="24"/>
          <w:szCs w:val="24"/>
        </w:rPr>
      </w:pPr>
      <w:r w:rsidRPr="00571D25">
        <w:rPr>
          <w:rFonts w:ascii="Times New Roman" w:hAnsi="Times New Roman" w:cs="Times New Roman"/>
          <w:sz w:val="24"/>
          <w:szCs w:val="24"/>
        </w:rPr>
        <w:t xml:space="preserve">Составлен на основании рабочей программы, утвержденной директором ГБПОУ МО </w:t>
      </w:r>
    </w:p>
    <w:p w:rsidR="00571D25" w:rsidRPr="00571D25" w:rsidRDefault="00571D25" w:rsidP="00571D25">
      <w:pPr>
        <w:spacing w:after="0"/>
        <w:ind w:hanging="709"/>
        <w:rPr>
          <w:rFonts w:ascii="Times New Roman" w:hAnsi="Times New Roman" w:cs="Times New Roman"/>
          <w:sz w:val="24"/>
          <w:szCs w:val="24"/>
        </w:rPr>
      </w:pPr>
      <w:r w:rsidRPr="00571D25">
        <w:rPr>
          <w:rFonts w:ascii="Times New Roman" w:hAnsi="Times New Roman" w:cs="Times New Roman"/>
          <w:sz w:val="24"/>
          <w:szCs w:val="24"/>
        </w:rPr>
        <w:t>«Электростальский колледж» Виноградовой Л.А.  «_29___» __08____ 2018г.</w:t>
      </w:r>
    </w:p>
    <w:p w:rsidR="00571D25" w:rsidRPr="00571D25" w:rsidRDefault="00571D25" w:rsidP="00571D25">
      <w:pPr>
        <w:spacing w:after="0"/>
        <w:rPr>
          <w:rFonts w:ascii="Times New Roman" w:hAnsi="Times New Roman" w:cs="Times New Roman"/>
          <w:color w:val="1F497D" w:themeColor="text2"/>
          <w:sz w:val="24"/>
          <w:szCs w:val="24"/>
        </w:rPr>
      </w:pPr>
      <w:r w:rsidRPr="00571D25">
        <w:rPr>
          <w:rFonts w:ascii="Times New Roman" w:hAnsi="Times New Roman" w:cs="Times New Roman"/>
          <w:color w:val="1F497D" w:themeColor="text2"/>
          <w:sz w:val="24"/>
          <w:szCs w:val="24"/>
        </w:rPr>
        <w:tab/>
      </w:r>
      <w:r w:rsidRPr="00571D25">
        <w:rPr>
          <w:rFonts w:ascii="Times New Roman" w:hAnsi="Times New Roman" w:cs="Times New Roman"/>
          <w:color w:val="1F497D" w:themeColor="text2"/>
          <w:sz w:val="24"/>
          <w:szCs w:val="24"/>
        </w:rPr>
        <w:tab/>
      </w:r>
      <w:r w:rsidRPr="00571D25">
        <w:rPr>
          <w:rFonts w:ascii="Times New Roman" w:hAnsi="Times New Roman" w:cs="Times New Roman"/>
          <w:color w:val="1F497D" w:themeColor="text2"/>
          <w:sz w:val="24"/>
          <w:szCs w:val="24"/>
        </w:rPr>
        <w:tab/>
      </w:r>
      <w:r w:rsidRPr="00571D25">
        <w:rPr>
          <w:rFonts w:ascii="Times New Roman" w:hAnsi="Times New Roman" w:cs="Times New Roman"/>
          <w:color w:val="1F497D" w:themeColor="text2"/>
          <w:sz w:val="24"/>
          <w:szCs w:val="24"/>
        </w:rPr>
        <w:tab/>
      </w:r>
      <w:r w:rsidRPr="00571D25">
        <w:rPr>
          <w:rFonts w:ascii="Times New Roman" w:hAnsi="Times New Roman" w:cs="Times New Roman"/>
          <w:color w:val="1F497D" w:themeColor="text2"/>
          <w:sz w:val="24"/>
          <w:szCs w:val="24"/>
        </w:rPr>
        <w:tab/>
      </w:r>
      <w:r w:rsidRPr="00571D25">
        <w:rPr>
          <w:rFonts w:ascii="Times New Roman" w:hAnsi="Times New Roman" w:cs="Times New Roman"/>
          <w:color w:val="1F497D" w:themeColor="text2"/>
          <w:sz w:val="24"/>
          <w:szCs w:val="24"/>
        </w:rPr>
        <w:tab/>
      </w:r>
      <w:r w:rsidRPr="00571D25">
        <w:rPr>
          <w:rFonts w:ascii="Times New Roman" w:hAnsi="Times New Roman" w:cs="Times New Roman"/>
          <w:color w:val="1F497D" w:themeColor="text2"/>
          <w:sz w:val="24"/>
          <w:szCs w:val="24"/>
        </w:rPr>
        <w:tab/>
      </w:r>
    </w:p>
    <w:p w:rsidR="00571D25" w:rsidRPr="00571D25" w:rsidRDefault="00571D25" w:rsidP="00571D25">
      <w:pPr>
        <w:tabs>
          <w:tab w:val="left" w:pos="4220"/>
        </w:tabs>
        <w:spacing w:after="0"/>
        <w:ind w:left="-709"/>
        <w:rPr>
          <w:rFonts w:ascii="Times New Roman" w:hAnsi="Times New Roman" w:cs="Times New Roman"/>
          <w:sz w:val="24"/>
          <w:szCs w:val="24"/>
        </w:rPr>
      </w:pPr>
      <w:r w:rsidRPr="00571D25">
        <w:rPr>
          <w:rFonts w:ascii="Times New Roman" w:hAnsi="Times New Roman" w:cs="Times New Roman"/>
          <w:sz w:val="24"/>
          <w:szCs w:val="24"/>
        </w:rPr>
        <w:t>Рассмотрен на заседании предметно-цикловой комиссии общеобразовательных дисциплин   от «_03_» сентября 2018 г., протокол №_02___.</w:t>
      </w:r>
    </w:p>
    <w:p w:rsidR="00571D25" w:rsidRPr="00571D25" w:rsidRDefault="00571D25" w:rsidP="00571D25">
      <w:pPr>
        <w:tabs>
          <w:tab w:val="left" w:pos="4220"/>
        </w:tabs>
        <w:spacing w:after="0"/>
        <w:ind w:left="-709"/>
        <w:rPr>
          <w:rFonts w:ascii="Times New Roman" w:hAnsi="Times New Roman" w:cs="Times New Roman"/>
          <w:sz w:val="24"/>
          <w:szCs w:val="24"/>
        </w:rPr>
      </w:pPr>
    </w:p>
    <w:p w:rsidR="00571D25" w:rsidRPr="00571D25" w:rsidRDefault="00571D25" w:rsidP="00571D25">
      <w:pPr>
        <w:spacing w:after="0" w:line="360" w:lineRule="auto"/>
        <w:ind w:left="-709"/>
        <w:rPr>
          <w:rFonts w:ascii="Times New Roman" w:hAnsi="Times New Roman" w:cs="Times New Roman"/>
          <w:sz w:val="24"/>
          <w:szCs w:val="24"/>
        </w:rPr>
      </w:pPr>
      <w:r w:rsidRPr="00571D25">
        <w:rPr>
          <w:rFonts w:ascii="Times New Roman" w:hAnsi="Times New Roman" w:cs="Times New Roman"/>
          <w:sz w:val="24"/>
          <w:szCs w:val="24"/>
          <w:u w:val="single"/>
        </w:rPr>
        <w:t>Специальность/профессия 07.02.01 Архитектура, очная.</w:t>
      </w:r>
    </w:p>
    <w:p w:rsidR="00571D25" w:rsidRPr="00571D25" w:rsidRDefault="00571D25" w:rsidP="00571D25">
      <w:pPr>
        <w:spacing w:after="0"/>
        <w:ind w:left="-851"/>
        <w:rPr>
          <w:rFonts w:ascii="Times New Roman" w:hAnsi="Times New Roman" w:cs="Times New Roman"/>
          <w:sz w:val="24"/>
          <w:szCs w:val="24"/>
        </w:rPr>
      </w:pPr>
      <w:r w:rsidRPr="00571D25">
        <w:rPr>
          <w:rFonts w:ascii="Times New Roman" w:hAnsi="Times New Roman" w:cs="Times New Roman"/>
          <w:sz w:val="24"/>
          <w:szCs w:val="24"/>
        </w:rPr>
        <w:tab/>
        <w:t xml:space="preserve">Группа </w:t>
      </w:r>
      <w:r w:rsidRPr="00571D25">
        <w:rPr>
          <w:rFonts w:ascii="Times New Roman" w:hAnsi="Times New Roman" w:cs="Times New Roman"/>
          <w:sz w:val="24"/>
          <w:szCs w:val="24"/>
          <w:u w:val="single"/>
        </w:rPr>
        <w:t>АРХ 18-01</w:t>
      </w:r>
      <w:r w:rsidRPr="00571D25">
        <w:rPr>
          <w:rFonts w:ascii="Times New Roman" w:hAnsi="Times New Roman" w:cs="Times New Roman"/>
          <w:sz w:val="24"/>
          <w:szCs w:val="24"/>
        </w:rPr>
        <w:tab/>
      </w:r>
      <w:r w:rsidRPr="00571D25">
        <w:rPr>
          <w:rFonts w:ascii="Times New Roman" w:hAnsi="Times New Roman" w:cs="Times New Roman"/>
          <w:sz w:val="24"/>
          <w:szCs w:val="24"/>
        </w:rPr>
        <w:tab/>
      </w:r>
    </w:p>
    <w:p w:rsidR="00571D25" w:rsidRPr="00571D25" w:rsidRDefault="00571D25" w:rsidP="00571D25">
      <w:pPr>
        <w:spacing w:after="0"/>
        <w:ind w:left="-851"/>
        <w:rPr>
          <w:rFonts w:ascii="Times New Roman" w:hAnsi="Times New Roman" w:cs="Times New Roman"/>
          <w:sz w:val="24"/>
          <w:szCs w:val="24"/>
        </w:rPr>
      </w:pPr>
      <w:r w:rsidRPr="00571D25">
        <w:rPr>
          <w:rFonts w:ascii="Times New Roman" w:hAnsi="Times New Roman" w:cs="Times New Roman"/>
          <w:sz w:val="24"/>
          <w:szCs w:val="24"/>
        </w:rPr>
        <w:t>Преподаватель(</w:t>
      </w:r>
      <w:r w:rsidR="005655A5" w:rsidRPr="00571D25">
        <w:rPr>
          <w:rFonts w:ascii="Times New Roman" w:hAnsi="Times New Roman" w:cs="Times New Roman"/>
          <w:sz w:val="24"/>
          <w:szCs w:val="24"/>
        </w:rPr>
        <w:t>и)</w:t>
      </w:r>
      <w:r w:rsidR="005655A5" w:rsidRPr="00571D25">
        <w:rPr>
          <w:rFonts w:ascii="Times New Roman" w:hAnsi="Times New Roman" w:cs="Times New Roman"/>
          <w:sz w:val="24"/>
          <w:szCs w:val="24"/>
          <w:u w:val="single"/>
        </w:rPr>
        <w:t xml:space="preserve">  </w:t>
      </w:r>
      <w:r w:rsidRPr="00571D25">
        <w:rPr>
          <w:rFonts w:ascii="Times New Roman" w:hAnsi="Times New Roman" w:cs="Times New Roman"/>
          <w:sz w:val="24"/>
          <w:szCs w:val="24"/>
          <w:u w:val="single"/>
        </w:rPr>
        <w:t>Шуварова О.А.</w:t>
      </w:r>
      <w:r w:rsidRPr="00571D25">
        <w:rPr>
          <w:rFonts w:ascii="Times New Roman" w:hAnsi="Times New Roman" w:cs="Times New Roman"/>
          <w:sz w:val="24"/>
          <w:szCs w:val="24"/>
        </w:rPr>
        <w:tab/>
      </w:r>
    </w:p>
    <w:p w:rsidR="00571D25" w:rsidRPr="00571D25" w:rsidRDefault="00571D25" w:rsidP="00571D25">
      <w:pPr>
        <w:spacing w:after="0"/>
        <w:rPr>
          <w:rFonts w:ascii="Times New Roman" w:hAnsi="Times New Roman" w:cs="Times New Roman"/>
          <w:sz w:val="24"/>
          <w:szCs w:val="24"/>
        </w:rPr>
      </w:pPr>
    </w:p>
    <w:tbl>
      <w:tblPr>
        <w:tblW w:w="10488"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1059"/>
        <w:gridCol w:w="1134"/>
        <w:gridCol w:w="1133"/>
        <w:gridCol w:w="992"/>
        <w:gridCol w:w="918"/>
        <w:gridCol w:w="786"/>
        <w:gridCol w:w="786"/>
        <w:gridCol w:w="1053"/>
        <w:gridCol w:w="688"/>
        <w:gridCol w:w="1295"/>
      </w:tblGrid>
      <w:tr w:rsidR="00571D25" w:rsidRPr="00571D25" w:rsidTr="00571D25">
        <w:trPr>
          <w:trHeight w:val="501"/>
        </w:trPr>
        <w:tc>
          <w:tcPr>
            <w:tcW w:w="643" w:type="dxa"/>
            <w:vMerge w:val="restart"/>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курс</w:t>
            </w:r>
          </w:p>
        </w:tc>
        <w:tc>
          <w:tcPr>
            <w:tcW w:w="1058" w:type="dxa"/>
            <w:vMerge w:val="restart"/>
            <w:tcBorders>
              <w:top w:val="single" w:sz="4" w:space="0" w:color="auto"/>
              <w:left w:val="single" w:sz="4" w:space="0" w:color="auto"/>
              <w:bottom w:val="single" w:sz="4" w:space="0" w:color="auto"/>
              <w:right w:val="single" w:sz="4" w:space="0" w:color="auto"/>
            </w:tcBorders>
            <w:textDirection w:val="btLr"/>
          </w:tcPr>
          <w:p w:rsidR="00571D25" w:rsidRPr="00571D25" w:rsidRDefault="00571D25" w:rsidP="00571D25">
            <w:pPr>
              <w:spacing w:after="0"/>
              <w:ind w:left="113" w:right="113"/>
              <w:jc w:val="center"/>
              <w:rPr>
                <w:rFonts w:ascii="Times New Roman" w:hAnsi="Times New Roman" w:cs="Times New Roman"/>
                <w:sz w:val="24"/>
                <w:szCs w:val="24"/>
              </w:rPr>
            </w:pPr>
          </w:p>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 xml:space="preserve"> семестр</w:t>
            </w:r>
          </w:p>
        </w:tc>
        <w:tc>
          <w:tcPr>
            <w:tcW w:w="1133" w:type="dxa"/>
            <w:vMerge w:val="restart"/>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Максимальная учебная нагрузка</w:t>
            </w:r>
          </w:p>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 xml:space="preserve"> (час.)</w:t>
            </w:r>
          </w:p>
        </w:tc>
        <w:tc>
          <w:tcPr>
            <w:tcW w:w="1133" w:type="dxa"/>
            <w:vMerge w:val="restart"/>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Внеаудиторная (самостоятельная) нагрузка</w:t>
            </w:r>
          </w:p>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 xml:space="preserve">(час) </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Обязательная аудиторная учебная нагрузка</w:t>
            </w:r>
          </w:p>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(час.)</w:t>
            </w:r>
          </w:p>
        </w:tc>
        <w:tc>
          <w:tcPr>
            <w:tcW w:w="3543" w:type="dxa"/>
            <w:gridSpan w:val="4"/>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jc w:val="center"/>
              <w:rPr>
                <w:rFonts w:ascii="Times New Roman" w:hAnsi="Times New Roman" w:cs="Times New Roman"/>
                <w:sz w:val="24"/>
                <w:szCs w:val="24"/>
                <w:lang w:eastAsia="en-US"/>
              </w:rPr>
            </w:pPr>
            <w:r w:rsidRPr="00571D25">
              <w:rPr>
                <w:rFonts w:ascii="Times New Roman" w:hAnsi="Times New Roman" w:cs="Times New Roman"/>
                <w:sz w:val="24"/>
                <w:szCs w:val="24"/>
              </w:rPr>
              <w:t>в том числе:</w:t>
            </w:r>
          </w:p>
        </w:tc>
        <w:tc>
          <w:tcPr>
            <w:tcW w:w="688" w:type="dxa"/>
            <w:vMerge w:val="restart"/>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rPr>
            </w:pPr>
            <w:r w:rsidRPr="00571D25">
              <w:rPr>
                <w:rFonts w:ascii="Times New Roman" w:hAnsi="Times New Roman" w:cs="Times New Roman"/>
                <w:sz w:val="24"/>
                <w:szCs w:val="24"/>
              </w:rPr>
              <w:t>Кол-во обязательных контрольных занятий</w:t>
            </w:r>
          </w:p>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 xml:space="preserve"> по программе </w:t>
            </w:r>
          </w:p>
        </w:tc>
        <w:tc>
          <w:tcPr>
            <w:tcW w:w="1295" w:type="dxa"/>
            <w:vMerge w:val="restart"/>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Форма промежуточной аттестации</w:t>
            </w:r>
          </w:p>
        </w:tc>
      </w:tr>
      <w:tr w:rsidR="00571D25" w:rsidRPr="00571D25" w:rsidTr="00571D25">
        <w:trPr>
          <w:cantSplit/>
          <w:trHeight w:val="168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571D25" w:rsidRPr="00571D25" w:rsidRDefault="00571D25" w:rsidP="00571D25">
            <w:pPr>
              <w:spacing w:after="0"/>
              <w:rPr>
                <w:rFonts w:ascii="Times New Roman" w:hAnsi="Times New Roman" w:cs="Times New Roman"/>
                <w:sz w:val="24"/>
                <w:szCs w:val="24"/>
                <w:lang w:eastAsia="en-US"/>
              </w:rPr>
            </w:pPr>
          </w:p>
        </w:tc>
        <w:tc>
          <w:tcPr>
            <w:tcW w:w="1058" w:type="dxa"/>
            <w:vMerge/>
            <w:tcBorders>
              <w:top w:val="single" w:sz="4" w:space="0" w:color="auto"/>
              <w:left w:val="single" w:sz="4" w:space="0" w:color="auto"/>
              <w:bottom w:val="single" w:sz="4" w:space="0" w:color="auto"/>
              <w:right w:val="single" w:sz="4" w:space="0" w:color="auto"/>
            </w:tcBorders>
            <w:vAlign w:val="center"/>
            <w:hideMark/>
          </w:tcPr>
          <w:p w:rsidR="00571D25" w:rsidRPr="00571D25" w:rsidRDefault="00571D25" w:rsidP="00571D25">
            <w:pPr>
              <w:spacing w:after="0"/>
              <w:rPr>
                <w:rFonts w:ascii="Times New Roman" w:hAnsi="Times New Roman" w:cs="Times New Roman"/>
                <w:sz w:val="24"/>
                <w:szCs w:val="24"/>
                <w:lang w:eastAsia="en-US"/>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571D25" w:rsidRPr="00571D25" w:rsidRDefault="00571D25" w:rsidP="00571D25">
            <w:pPr>
              <w:spacing w:after="0"/>
              <w:rPr>
                <w:rFonts w:ascii="Times New Roman" w:hAnsi="Times New Roman" w:cs="Times New Roman"/>
                <w:sz w:val="24"/>
                <w:szCs w:val="24"/>
                <w:lang w:eastAsia="en-US"/>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571D25" w:rsidRPr="00571D25" w:rsidRDefault="00571D25" w:rsidP="00571D25">
            <w:pPr>
              <w:spacing w:after="0"/>
              <w:rPr>
                <w:rFonts w:ascii="Times New Roman" w:hAnsi="Times New Roman" w:cs="Times New Roman"/>
                <w:sz w:val="24"/>
                <w:szCs w:val="24"/>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71D25" w:rsidRPr="00571D25" w:rsidRDefault="00571D25" w:rsidP="00571D25">
            <w:pPr>
              <w:spacing w:after="0"/>
              <w:rPr>
                <w:rFonts w:ascii="Times New Roman" w:hAnsi="Times New Roman" w:cs="Times New Roman"/>
                <w:sz w:val="24"/>
                <w:szCs w:val="24"/>
                <w:lang w:eastAsia="en-US"/>
              </w:rPr>
            </w:pPr>
          </w:p>
        </w:tc>
        <w:tc>
          <w:tcPr>
            <w:tcW w:w="918" w:type="dxa"/>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Занятия на уроках</w:t>
            </w:r>
          </w:p>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(час.)</w:t>
            </w:r>
          </w:p>
        </w:tc>
        <w:tc>
          <w:tcPr>
            <w:tcW w:w="786" w:type="dxa"/>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Лабораторные работы (час.)</w:t>
            </w:r>
          </w:p>
        </w:tc>
        <w:tc>
          <w:tcPr>
            <w:tcW w:w="786" w:type="dxa"/>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Практические занятия (час.)</w:t>
            </w:r>
          </w:p>
        </w:tc>
        <w:tc>
          <w:tcPr>
            <w:tcW w:w="1053" w:type="dxa"/>
            <w:tcBorders>
              <w:top w:val="single" w:sz="4" w:space="0" w:color="auto"/>
              <w:left w:val="single" w:sz="4" w:space="0" w:color="auto"/>
              <w:bottom w:val="single" w:sz="4" w:space="0" w:color="auto"/>
              <w:right w:val="single" w:sz="4" w:space="0" w:color="auto"/>
            </w:tcBorders>
            <w:textDirection w:val="btLr"/>
            <w:hideMark/>
          </w:tcPr>
          <w:p w:rsidR="00571D25" w:rsidRPr="00571D25" w:rsidRDefault="00571D25" w:rsidP="00571D25">
            <w:pPr>
              <w:spacing w:after="0"/>
              <w:ind w:left="113" w:right="113"/>
              <w:jc w:val="center"/>
              <w:rPr>
                <w:rFonts w:ascii="Times New Roman" w:hAnsi="Times New Roman" w:cs="Times New Roman"/>
                <w:sz w:val="24"/>
                <w:szCs w:val="24"/>
                <w:lang w:eastAsia="en-US"/>
              </w:rPr>
            </w:pPr>
            <w:r w:rsidRPr="00571D25">
              <w:rPr>
                <w:rFonts w:ascii="Times New Roman" w:hAnsi="Times New Roman" w:cs="Times New Roman"/>
                <w:sz w:val="24"/>
                <w:szCs w:val="24"/>
              </w:rPr>
              <w:t>Курсовое проектирование (час.)</w:t>
            </w: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571D25" w:rsidRPr="00571D25" w:rsidRDefault="00571D25" w:rsidP="00571D25">
            <w:pPr>
              <w:spacing w:after="0"/>
              <w:rPr>
                <w:rFonts w:ascii="Times New Roman" w:hAnsi="Times New Roman" w:cs="Times New Roman"/>
                <w:sz w:val="24"/>
                <w:szCs w:val="24"/>
                <w:lang w:eastAsia="en-US"/>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571D25" w:rsidRPr="00571D25" w:rsidRDefault="00571D25" w:rsidP="00571D25">
            <w:pPr>
              <w:spacing w:after="0"/>
              <w:rPr>
                <w:rFonts w:ascii="Times New Roman" w:hAnsi="Times New Roman" w:cs="Times New Roman"/>
                <w:sz w:val="24"/>
                <w:szCs w:val="24"/>
                <w:lang w:eastAsia="en-US"/>
              </w:rPr>
            </w:pPr>
          </w:p>
        </w:tc>
      </w:tr>
      <w:tr w:rsidR="00571D25" w:rsidRPr="00571D25" w:rsidTr="00571D25">
        <w:trPr>
          <w:trHeight w:val="136"/>
        </w:trPr>
        <w:tc>
          <w:tcPr>
            <w:tcW w:w="643" w:type="dxa"/>
            <w:vMerge w:val="restart"/>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1</w:t>
            </w:r>
          </w:p>
        </w:tc>
        <w:tc>
          <w:tcPr>
            <w:tcW w:w="1058"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1</w:t>
            </w:r>
          </w:p>
        </w:tc>
        <w:tc>
          <w:tcPr>
            <w:tcW w:w="1133"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highlight w:val="yellow"/>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51</w:t>
            </w:r>
          </w:p>
        </w:tc>
        <w:tc>
          <w:tcPr>
            <w:tcW w:w="918"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15</w:t>
            </w:r>
          </w:p>
        </w:tc>
        <w:tc>
          <w:tcPr>
            <w:tcW w:w="786"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lang w:eastAsia="en-US"/>
              </w:rPr>
            </w:pPr>
          </w:p>
        </w:tc>
        <w:tc>
          <w:tcPr>
            <w:tcW w:w="7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36</w:t>
            </w:r>
          </w:p>
        </w:tc>
        <w:tc>
          <w:tcPr>
            <w:tcW w:w="1053"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lang w:eastAsia="en-US"/>
              </w:rPr>
            </w:pPr>
          </w:p>
        </w:tc>
        <w:tc>
          <w:tcPr>
            <w:tcW w:w="688"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lang w:eastAsia="en-US"/>
              </w:rPr>
            </w:pPr>
          </w:p>
        </w:tc>
        <w:tc>
          <w:tcPr>
            <w:tcW w:w="1295"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ind w:right="-58"/>
              <w:rPr>
                <w:rFonts w:ascii="Times New Roman" w:hAnsi="Times New Roman" w:cs="Times New Roman"/>
                <w:sz w:val="24"/>
                <w:szCs w:val="24"/>
                <w:lang w:eastAsia="en-US"/>
              </w:rPr>
            </w:pPr>
            <w:r w:rsidRPr="00571D25">
              <w:rPr>
                <w:rFonts w:ascii="Times New Roman" w:hAnsi="Times New Roman" w:cs="Times New Roman"/>
                <w:sz w:val="24"/>
                <w:szCs w:val="24"/>
                <w:lang w:eastAsia="en-US"/>
              </w:rPr>
              <w:t>зачет</w:t>
            </w:r>
          </w:p>
        </w:tc>
      </w:tr>
      <w:tr w:rsidR="00571D25" w:rsidRPr="00571D25" w:rsidTr="00571D25">
        <w:tc>
          <w:tcPr>
            <w:tcW w:w="1701" w:type="dxa"/>
            <w:vMerge/>
            <w:tcBorders>
              <w:top w:val="single" w:sz="4" w:space="0" w:color="auto"/>
              <w:left w:val="single" w:sz="4" w:space="0" w:color="auto"/>
              <w:bottom w:val="single" w:sz="4" w:space="0" w:color="auto"/>
              <w:right w:val="single" w:sz="4" w:space="0" w:color="auto"/>
            </w:tcBorders>
            <w:vAlign w:val="center"/>
            <w:hideMark/>
          </w:tcPr>
          <w:p w:rsidR="00571D25" w:rsidRPr="00571D25" w:rsidRDefault="00571D25" w:rsidP="00571D25">
            <w:pPr>
              <w:spacing w:after="0"/>
              <w:rPr>
                <w:rFonts w:ascii="Times New Roman" w:hAnsi="Times New Roman" w:cs="Times New Roman"/>
                <w:sz w:val="24"/>
                <w:szCs w:val="24"/>
                <w:lang w:eastAsia="en-US"/>
              </w:rPr>
            </w:pPr>
          </w:p>
        </w:tc>
        <w:tc>
          <w:tcPr>
            <w:tcW w:w="1058"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2</w:t>
            </w:r>
          </w:p>
        </w:tc>
        <w:tc>
          <w:tcPr>
            <w:tcW w:w="1133"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p>
        </w:tc>
        <w:tc>
          <w:tcPr>
            <w:tcW w:w="1133"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66</w:t>
            </w:r>
          </w:p>
        </w:tc>
        <w:tc>
          <w:tcPr>
            <w:tcW w:w="918"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lang w:eastAsia="en-US"/>
              </w:rPr>
            </w:pPr>
          </w:p>
        </w:tc>
        <w:tc>
          <w:tcPr>
            <w:tcW w:w="786"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lang w:eastAsia="en-US"/>
              </w:rPr>
            </w:pPr>
          </w:p>
        </w:tc>
        <w:tc>
          <w:tcPr>
            <w:tcW w:w="786"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66</w:t>
            </w:r>
          </w:p>
        </w:tc>
        <w:tc>
          <w:tcPr>
            <w:tcW w:w="1053"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highlight w:val="yellow"/>
                <w:lang w:eastAsia="en-US"/>
              </w:rPr>
            </w:pPr>
          </w:p>
        </w:tc>
        <w:tc>
          <w:tcPr>
            <w:tcW w:w="688"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highlight w:val="yellow"/>
                <w:lang w:eastAsia="en-US"/>
              </w:rPr>
            </w:pPr>
          </w:p>
        </w:tc>
        <w:tc>
          <w:tcPr>
            <w:tcW w:w="1295"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зачет</w:t>
            </w:r>
          </w:p>
        </w:tc>
      </w:tr>
      <w:tr w:rsidR="00571D25" w:rsidRPr="00571D25" w:rsidTr="00571D25">
        <w:tc>
          <w:tcPr>
            <w:tcW w:w="1701" w:type="dxa"/>
            <w:gridSpan w:val="2"/>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jc w:val="right"/>
              <w:rPr>
                <w:rFonts w:ascii="Times New Roman" w:hAnsi="Times New Roman" w:cs="Times New Roman"/>
                <w:b/>
                <w:bCs/>
                <w:sz w:val="24"/>
                <w:szCs w:val="24"/>
                <w:lang w:eastAsia="en-US"/>
              </w:rPr>
            </w:pPr>
            <w:r w:rsidRPr="00571D25">
              <w:rPr>
                <w:rFonts w:ascii="Times New Roman" w:hAnsi="Times New Roman" w:cs="Times New Roman"/>
                <w:b/>
                <w:bCs/>
                <w:sz w:val="24"/>
                <w:szCs w:val="24"/>
              </w:rPr>
              <w:t>Всего по дисциплине:</w:t>
            </w:r>
          </w:p>
        </w:tc>
        <w:tc>
          <w:tcPr>
            <w:tcW w:w="1133"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234</w:t>
            </w:r>
          </w:p>
        </w:tc>
        <w:tc>
          <w:tcPr>
            <w:tcW w:w="1133"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117</w:t>
            </w:r>
          </w:p>
        </w:tc>
        <w:tc>
          <w:tcPr>
            <w:tcW w:w="992"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117</w:t>
            </w:r>
          </w:p>
        </w:tc>
        <w:tc>
          <w:tcPr>
            <w:tcW w:w="918"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15</w:t>
            </w:r>
          </w:p>
        </w:tc>
        <w:tc>
          <w:tcPr>
            <w:tcW w:w="786"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lang w:eastAsia="en-US"/>
              </w:rPr>
            </w:pPr>
          </w:p>
        </w:tc>
        <w:tc>
          <w:tcPr>
            <w:tcW w:w="786"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lang w:eastAsia="en-US"/>
              </w:rPr>
            </w:pPr>
            <w:r w:rsidRPr="00571D25">
              <w:rPr>
                <w:rFonts w:ascii="Times New Roman" w:hAnsi="Times New Roman" w:cs="Times New Roman"/>
                <w:sz w:val="24"/>
                <w:szCs w:val="24"/>
                <w:lang w:eastAsia="en-US"/>
              </w:rPr>
              <w:t>102</w:t>
            </w:r>
          </w:p>
        </w:tc>
        <w:tc>
          <w:tcPr>
            <w:tcW w:w="1053"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highlight w:val="yellow"/>
                <w:lang w:eastAsia="en-US"/>
              </w:rPr>
            </w:pPr>
          </w:p>
        </w:tc>
        <w:tc>
          <w:tcPr>
            <w:tcW w:w="688" w:type="dxa"/>
            <w:tcBorders>
              <w:top w:val="single" w:sz="4" w:space="0" w:color="auto"/>
              <w:left w:val="single" w:sz="4" w:space="0" w:color="auto"/>
              <w:bottom w:val="single" w:sz="4" w:space="0" w:color="auto"/>
              <w:right w:val="single" w:sz="4" w:space="0" w:color="auto"/>
            </w:tcBorders>
            <w:hideMark/>
          </w:tcPr>
          <w:p w:rsidR="00571D25" w:rsidRPr="00571D25" w:rsidRDefault="00571D25" w:rsidP="00571D25">
            <w:pPr>
              <w:spacing w:after="0"/>
              <w:rPr>
                <w:rFonts w:ascii="Times New Roman" w:hAnsi="Times New Roman" w:cs="Times New Roman"/>
                <w:sz w:val="24"/>
                <w:szCs w:val="24"/>
                <w:highlight w:val="yellow"/>
                <w:lang w:eastAsia="en-US"/>
              </w:rPr>
            </w:pPr>
          </w:p>
        </w:tc>
        <w:tc>
          <w:tcPr>
            <w:tcW w:w="1295" w:type="dxa"/>
            <w:tcBorders>
              <w:top w:val="single" w:sz="4" w:space="0" w:color="auto"/>
              <w:left w:val="single" w:sz="4" w:space="0" w:color="auto"/>
              <w:bottom w:val="single" w:sz="4" w:space="0" w:color="auto"/>
              <w:right w:val="single" w:sz="4" w:space="0" w:color="auto"/>
            </w:tcBorders>
          </w:tcPr>
          <w:p w:rsidR="00571D25" w:rsidRPr="00571D25" w:rsidRDefault="00571D25" w:rsidP="00571D25">
            <w:pPr>
              <w:spacing w:after="0"/>
              <w:rPr>
                <w:rFonts w:ascii="Times New Roman" w:hAnsi="Times New Roman" w:cs="Times New Roman"/>
                <w:sz w:val="24"/>
                <w:szCs w:val="24"/>
                <w:lang w:eastAsia="en-US"/>
              </w:rPr>
            </w:pPr>
          </w:p>
        </w:tc>
      </w:tr>
    </w:tbl>
    <w:p w:rsidR="00571D25" w:rsidRPr="00571D25" w:rsidRDefault="00571D25" w:rsidP="00571D25">
      <w:pPr>
        <w:spacing w:after="0"/>
        <w:ind w:left="-709"/>
        <w:rPr>
          <w:rFonts w:ascii="Times New Roman" w:hAnsi="Times New Roman" w:cs="Times New Roman"/>
          <w:sz w:val="24"/>
          <w:szCs w:val="24"/>
        </w:rPr>
      </w:pPr>
    </w:p>
    <w:p w:rsidR="00571D25" w:rsidRPr="00571D25" w:rsidRDefault="00571D25" w:rsidP="00571D25">
      <w:pPr>
        <w:spacing w:after="0"/>
        <w:rPr>
          <w:rFonts w:ascii="Times New Roman" w:hAnsi="Times New Roman" w:cs="Times New Roman"/>
          <w:sz w:val="24"/>
          <w:szCs w:val="24"/>
        </w:rPr>
        <w:sectPr w:rsidR="00571D25" w:rsidRPr="00571D25" w:rsidSect="00571D25">
          <w:footerReference w:type="default" r:id="rId15"/>
          <w:pgSz w:w="11906" w:h="16838"/>
          <w:pgMar w:top="1134" w:right="850" w:bottom="993" w:left="1701" w:header="708" w:footer="708" w:gutter="0"/>
          <w:cols w:space="708"/>
          <w:titlePg/>
          <w:docGrid w:linePitch="360"/>
        </w:sectPr>
      </w:pPr>
      <w:r w:rsidRPr="00571D25">
        <w:rPr>
          <w:rFonts w:ascii="Times New Roman" w:hAnsi="Times New Roman" w:cs="Times New Roman"/>
          <w:sz w:val="24"/>
          <w:szCs w:val="24"/>
        </w:rPr>
        <w:t>Председатель предметно-цикловой комиссии общеобразовательных  дисциплин___________________________________________(Е.В.Тихонова).</w:t>
      </w:r>
    </w:p>
    <w:p w:rsidR="00571D25" w:rsidRPr="00571D25" w:rsidRDefault="00571D25"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lang w:val="en-US"/>
        </w:rPr>
        <w:lastRenderedPageBreak/>
        <w:t>II</w:t>
      </w:r>
      <w:r w:rsidRPr="00571D25">
        <w:rPr>
          <w:rFonts w:ascii="Times New Roman" w:hAnsi="Times New Roman" w:cs="Times New Roman"/>
          <w:b/>
          <w:bCs/>
          <w:sz w:val="24"/>
          <w:szCs w:val="24"/>
        </w:rPr>
        <w:t>. Содержание календарно-тематического плана</w:t>
      </w:r>
    </w:p>
    <w:p w:rsidR="00571D25" w:rsidRPr="00571D25" w:rsidRDefault="00571D25" w:rsidP="00571D25">
      <w:pPr>
        <w:spacing w:after="0"/>
        <w:jc w:val="center"/>
        <w:rPr>
          <w:rFonts w:ascii="Times New Roman" w:hAnsi="Times New Roman" w:cs="Times New Roman"/>
          <w:b/>
          <w:bCs/>
          <w:sz w:val="24"/>
          <w:szCs w:val="24"/>
        </w:rPr>
      </w:pPr>
    </w:p>
    <w:tbl>
      <w:tblPr>
        <w:tblW w:w="1507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4395"/>
        <w:gridCol w:w="1417"/>
        <w:gridCol w:w="1418"/>
        <w:gridCol w:w="1275"/>
        <w:gridCol w:w="1418"/>
        <w:gridCol w:w="2126"/>
        <w:gridCol w:w="2170"/>
      </w:tblGrid>
      <w:tr w:rsidR="006760B1" w:rsidRPr="00571D25" w:rsidTr="005E5138">
        <w:trPr>
          <w:trHeight w:val="544"/>
        </w:trPr>
        <w:tc>
          <w:tcPr>
            <w:tcW w:w="851" w:type="dxa"/>
            <w:vMerge w:val="restart"/>
          </w:tcPr>
          <w:p w:rsidR="00021989" w:rsidRDefault="006760B1" w:rsidP="00021989">
            <w:pPr>
              <w:spacing w:after="0"/>
              <w:rPr>
                <w:rFonts w:ascii="Times New Roman" w:hAnsi="Times New Roman" w:cs="Times New Roman"/>
                <w:b/>
                <w:bCs/>
                <w:sz w:val="24"/>
                <w:szCs w:val="24"/>
              </w:rPr>
            </w:pPr>
            <w:r w:rsidRPr="00571D25">
              <w:rPr>
                <w:rFonts w:ascii="Times New Roman" w:hAnsi="Times New Roman" w:cs="Times New Roman"/>
                <w:b/>
                <w:bCs/>
                <w:sz w:val="24"/>
                <w:szCs w:val="24"/>
              </w:rPr>
              <w:t>Зада</w:t>
            </w:r>
            <w:r w:rsidR="00021989">
              <w:rPr>
                <w:rFonts w:ascii="Times New Roman" w:hAnsi="Times New Roman" w:cs="Times New Roman"/>
                <w:b/>
                <w:bCs/>
                <w:sz w:val="24"/>
                <w:szCs w:val="24"/>
              </w:rPr>
              <w:t xml:space="preserve"> -</w:t>
            </w:r>
          </w:p>
          <w:p w:rsidR="006760B1" w:rsidRPr="00571D25" w:rsidRDefault="006760B1" w:rsidP="00021989">
            <w:pPr>
              <w:spacing w:after="0"/>
              <w:rPr>
                <w:rFonts w:ascii="Times New Roman" w:hAnsi="Times New Roman" w:cs="Times New Roman"/>
                <w:b/>
                <w:bCs/>
                <w:sz w:val="24"/>
                <w:szCs w:val="24"/>
              </w:rPr>
            </w:pPr>
            <w:r w:rsidRPr="00571D25">
              <w:rPr>
                <w:rFonts w:ascii="Times New Roman" w:hAnsi="Times New Roman" w:cs="Times New Roman"/>
                <w:b/>
                <w:bCs/>
                <w:sz w:val="24"/>
                <w:szCs w:val="24"/>
              </w:rPr>
              <w:t>ния</w:t>
            </w:r>
          </w:p>
          <w:p w:rsidR="00021989" w:rsidRDefault="00021989" w:rsidP="00021989">
            <w:pPr>
              <w:spacing w:after="0"/>
              <w:rPr>
                <w:rFonts w:ascii="Times New Roman" w:hAnsi="Times New Roman" w:cs="Times New Roman"/>
                <w:b/>
                <w:bCs/>
                <w:sz w:val="24"/>
                <w:szCs w:val="24"/>
              </w:rPr>
            </w:pPr>
            <w:r>
              <w:rPr>
                <w:rFonts w:ascii="Times New Roman" w:hAnsi="Times New Roman" w:cs="Times New Roman"/>
                <w:b/>
                <w:bCs/>
                <w:sz w:val="24"/>
                <w:szCs w:val="24"/>
              </w:rPr>
              <w:t xml:space="preserve">№ </w:t>
            </w:r>
            <w:r w:rsidR="006760B1" w:rsidRPr="00571D25">
              <w:rPr>
                <w:rFonts w:ascii="Times New Roman" w:hAnsi="Times New Roman" w:cs="Times New Roman"/>
                <w:b/>
                <w:bCs/>
                <w:sz w:val="24"/>
                <w:szCs w:val="24"/>
              </w:rPr>
              <w:t>заня</w:t>
            </w:r>
            <w:r>
              <w:rPr>
                <w:rFonts w:ascii="Times New Roman" w:hAnsi="Times New Roman" w:cs="Times New Roman"/>
                <w:b/>
                <w:bCs/>
                <w:sz w:val="24"/>
                <w:szCs w:val="24"/>
              </w:rPr>
              <w:t xml:space="preserve"> -</w:t>
            </w:r>
          </w:p>
          <w:p w:rsidR="006760B1" w:rsidRPr="00571D25" w:rsidRDefault="006760B1" w:rsidP="00021989">
            <w:pPr>
              <w:spacing w:after="0"/>
              <w:rPr>
                <w:rFonts w:ascii="Times New Roman" w:hAnsi="Times New Roman" w:cs="Times New Roman"/>
                <w:b/>
                <w:bCs/>
                <w:sz w:val="24"/>
                <w:szCs w:val="24"/>
              </w:rPr>
            </w:pPr>
            <w:r w:rsidRPr="00571D25">
              <w:rPr>
                <w:rFonts w:ascii="Times New Roman" w:hAnsi="Times New Roman" w:cs="Times New Roman"/>
                <w:b/>
                <w:bCs/>
                <w:sz w:val="24"/>
                <w:szCs w:val="24"/>
              </w:rPr>
              <w:t>тий</w:t>
            </w:r>
          </w:p>
        </w:tc>
        <w:tc>
          <w:tcPr>
            <w:tcW w:w="4395" w:type="dxa"/>
            <w:vMerge w:val="restart"/>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b/>
                <w:bCs/>
                <w:sz w:val="24"/>
                <w:szCs w:val="24"/>
              </w:rPr>
              <w:t>Наименование разделов, тем дисциплины</w:t>
            </w:r>
          </w:p>
        </w:tc>
        <w:tc>
          <w:tcPr>
            <w:tcW w:w="2835" w:type="dxa"/>
            <w:gridSpan w:val="2"/>
          </w:tcPr>
          <w:p w:rsidR="006760B1" w:rsidRPr="00571D25" w:rsidRDefault="006760B1" w:rsidP="00571D25">
            <w:pPr>
              <w:spacing w:before="240" w:after="0"/>
              <w:jc w:val="center"/>
              <w:rPr>
                <w:rFonts w:ascii="Times New Roman" w:hAnsi="Times New Roman" w:cs="Times New Roman"/>
                <w:b/>
                <w:bCs/>
                <w:sz w:val="24"/>
                <w:szCs w:val="24"/>
              </w:rPr>
            </w:pPr>
            <w:r w:rsidRPr="00571D25">
              <w:rPr>
                <w:rFonts w:ascii="Times New Roman" w:hAnsi="Times New Roman" w:cs="Times New Roman"/>
                <w:b/>
                <w:bCs/>
                <w:sz w:val="24"/>
                <w:szCs w:val="24"/>
              </w:rPr>
              <w:t>Количество часов</w:t>
            </w:r>
          </w:p>
        </w:tc>
        <w:tc>
          <w:tcPr>
            <w:tcW w:w="1275" w:type="dxa"/>
            <w:vMerge w:val="restart"/>
          </w:tcPr>
          <w:p w:rsidR="006760B1" w:rsidRPr="00571D25" w:rsidRDefault="006760B1" w:rsidP="00571D25">
            <w:pPr>
              <w:spacing w:before="240" w:after="0"/>
              <w:jc w:val="center"/>
              <w:rPr>
                <w:rFonts w:ascii="Times New Roman" w:hAnsi="Times New Roman" w:cs="Times New Roman"/>
                <w:b/>
                <w:bCs/>
                <w:sz w:val="24"/>
                <w:szCs w:val="24"/>
              </w:rPr>
            </w:pPr>
            <w:r w:rsidRPr="00571D25">
              <w:rPr>
                <w:rFonts w:ascii="Times New Roman" w:hAnsi="Times New Roman" w:cs="Times New Roman"/>
                <w:b/>
                <w:bCs/>
                <w:sz w:val="24"/>
                <w:szCs w:val="24"/>
              </w:rPr>
              <w:t>Вид</w:t>
            </w:r>
          </w:p>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занятий</w:t>
            </w:r>
          </w:p>
        </w:tc>
        <w:tc>
          <w:tcPr>
            <w:tcW w:w="1418" w:type="dxa"/>
            <w:vMerge w:val="restart"/>
          </w:tcPr>
          <w:p w:rsidR="006760B1" w:rsidRPr="00571D25" w:rsidRDefault="006760B1" w:rsidP="00571D25">
            <w:pPr>
              <w:spacing w:before="240" w:after="0"/>
              <w:jc w:val="center"/>
              <w:rPr>
                <w:rFonts w:ascii="Times New Roman" w:hAnsi="Times New Roman" w:cs="Times New Roman"/>
                <w:b/>
                <w:bCs/>
                <w:sz w:val="24"/>
                <w:szCs w:val="24"/>
              </w:rPr>
            </w:pPr>
            <w:r w:rsidRPr="00571D25">
              <w:rPr>
                <w:rFonts w:ascii="Times New Roman" w:hAnsi="Times New Roman" w:cs="Times New Roman"/>
                <w:b/>
                <w:bCs/>
                <w:sz w:val="24"/>
                <w:szCs w:val="24"/>
              </w:rPr>
              <w:t>Материально- техническое</w:t>
            </w:r>
          </w:p>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обеспечение занятия,</w:t>
            </w:r>
          </w:p>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Интернет- ресурсы</w:t>
            </w:r>
          </w:p>
        </w:tc>
        <w:tc>
          <w:tcPr>
            <w:tcW w:w="4296" w:type="dxa"/>
            <w:gridSpan w:val="2"/>
          </w:tcPr>
          <w:p w:rsidR="006760B1" w:rsidRPr="00571D25" w:rsidRDefault="006760B1" w:rsidP="00571D25">
            <w:pPr>
              <w:spacing w:before="240" w:after="0"/>
              <w:jc w:val="center"/>
              <w:rPr>
                <w:rFonts w:ascii="Times New Roman" w:hAnsi="Times New Roman" w:cs="Times New Roman"/>
                <w:b/>
                <w:bCs/>
                <w:sz w:val="24"/>
                <w:szCs w:val="24"/>
              </w:rPr>
            </w:pPr>
            <w:r w:rsidRPr="00571D25">
              <w:rPr>
                <w:rFonts w:ascii="Times New Roman" w:hAnsi="Times New Roman" w:cs="Times New Roman"/>
                <w:b/>
                <w:bCs/>
                <w:sz w:val="24"/>
                <w:szCs w:val="24"/>
              </w:rPr>
              <w:t>для обучающихся</w:t>
            </w:r>
          </w:p>
        </w:tc>
      </w:tr>
      <w:tr w:rsidR="006760B1" w:rsidRPr="00571D25" w:rsidTr="005E5138">
        <w:tc>
          <w:tcPr>
            <w:tcW w:w="851" w:type="dxa"/>
            <w:vMerge/>
            <w:vAlign w:val="center"/>
          </w:tcPr>
          <w:p w:rsidR="006760B1" w:rsidRPr="00571D25" w:rsidRDefault="006760B1" w:rsidP="00571D25">
            <w:pPr>
              <w:spacing w:after="0"/>
              <w:rPr>
                <w:rFonts w:ascii="Times New Roman" w:hAnsi="Times New Roman" w:cs="Times New Roman"/>
                <w:b/>
                <w:bCs/>
                <w:sz w:val="24"/>
                <w:szCs w:val="24"/>
              </w:rPr>
            </w:pPr>
          </w:p>
        </w:tc>
        <w:tc>
          <w:tcPr>
            <w:tcW w:w="4395" w:type="dxa"/>
            <w:vMerge/>
            <w:vAlign w:val="center"/>
          </w:tcPr>
          <w:p w:rsidR="006760B1" w:rsidRPr="00571D25" w:rsidRDefault="006760B1" w:rsidP="00571D25">
            <w:pPr>
              <w:spacing w:after="0"/>
              <w:rPr>
                <w:rFonts w:ascii="Times New Roman" w:hAnsi="Times New Roman" w:cs="Times New Roman"/>
                <w:b/>
                <w:bCs/>
                <w:sz w:val="24"/>
                <w:szCs w:val="24"/>
              </w:rPr>
            </w:pPr>
          </w:p>
        </w:tc>
        <w:tc>
          <w:tcPr>
            <w:tcW w:w="1417" w:type="dxa"/>
          </w:tcPr>
          <w:p w:rsidR="006760B1" w:rsidRPr="00571D25" w:rsidRDefault="006760B1" w:rsidP="00571D25">
            <w:pPr>
              <w:spacing w:before="240" w:after="0"/>
              <w:jc w:val="center"/>
              <w:rPr>
                <w:rFonts w:ascii="Times New Roman" w:hAnsi="Times New Roman" w:cs="Times New Roman"/>
                <w:b/>
                <w:bCs/>
                <w:sz w:val="24"/>
                <w:szCs w:val="24"/>
              </w:rPr>
            </w:pPr>
            <w:r w:rsidRPr="00571D25">
              <w:rPr>
                <w:rFonts w:ascii="Times New Roman" w:hAnsi="Times New Roman" w:cs="Times New Roman"/>
                <w:b/>
                <w:bCs/>
                <w:sz w:val="24"/>
                <w:szCs w:val="24"/>
              </w:rPr>
              <w:t>аудиторных</w:t>
            </w:r>
          </w:p>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занятий</w:t>
            </w:r>
          </w:p>
        </w:tc>
        <w:tc>
          <w:tcPr>
            <w:tcW w:w="1418" w:type="dxa"/>
          </w:tcPr>
          <w:p w:rsidR="006760B1" w:rsidRPr="00571D25" w:rsidRDefault="006760B1" w:rsidP="00571D25">
            <w:pPr>
              <w:spacing w:before="240" w:after="0"/>
              <w:jc w:val="center"/>
              <w:rPr>
                <w:rFonts w:ascii="Times New Roman" w:hAnsi="Times New Roman" w:cs="Times New Roman"/>
                <w:b/>
                <w:bCs/>
                <w:sz w:val="24"/>
                <w:szCs w:val="24"/>
              </w:rPr>
            </w:pPr>
            <w:r w:rsidRPr="00571D25">
              <w:rPr>
                <w:rFonts w:ascii="Times New Roman" w:hAnsi="Times New Roman" w:cs="Times New Roman"/>
                <w:b/>
                <w:bCs/>
                <w:sz w:val="24"/>
                <w:szCs w:val="24"/>
              </w:rPr>
              <w:t>внеаудиторной (самостоятельной)</w:t>
            </w:r>
          </w:p>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работы</w:t>
            </w:r>
          </w:p>
        </w:tc>
        <w:tc>
          <w:tcPr>
            <w:tcW w:w="1275" w:type="dxa"/>
            <w:vMerge/>
            <w:vAlign w:val="center"/>
          </w:tcPr>
          <w:p w:rsidR="006760B1" w:rsidRPr="00571D25" w:rsidRDefault="006760B1" w:rsidP="00571D25">
            <w:pPr>
              <w:spacing w:after="0"/>
              <w:rPr>
                <w:rFonts w:ascii="Times New Roman" w:hAnsi="Times New Roman" w:cs="Times New Roman"/>
                <w:b/>
                <w:bCs/>
                <w:sz w:val="24"/>
                <w:szCs w:val="24"/>
              </w:rPr>
            </w:pPr>
          </w:p>
        </w:tc>
        <w:tc>
          <w:tcPr>
            <w:tcW w:w="1418" w:type="dxa"/>
            <w:vMerge/>
            <w:vAlign w:val="center"/>
          </w:tcPr>
          <w:p w:rsidR="006760B1" w:rsidRPr="00571D25" w:rsidRDefault="006760B1" w:rsidP="00571D25">
            <w:pPr>
              <w:spacing w:after="0"/>
              <w:rPr>
                <w:rFonts w:ascii="Times New Roman" w:hAnsi="Times New Roman" w:cs="Times New Roman"/>
                <w:b/>
                <w:bCs/>
                <w:sz w:val="24"/>
                <w:szCs w:val="24"/>
              </w:rPr>
            </w:pPr>
          </w:p>
        </w:tc>
        <w:tc>
          <w:tcPr>
            <w:tcW w:w="2126" w:type="dxa"/>
          </w:tcPr>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Виды</w:t>
            </w:r>
          </w:p>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внеаудиторной</w:t>
            </w:r>
          </w:p>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(самостоятельной)</w:t>
            </w:r>
          </w:p>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работы</w:t>
            </w:r>
          </w:p>
        </w:tc>
        <w:tc>
          <w:tcPr>
            <w:tcW w:w="2170" w:type="dxa"/>
          </w:tcPr>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Основная и дополнительная</w:t>
            </w:r>
          </w:p>
          <w:p w:rsidR="006760B1" w:rsidRPr="00571D25" w:rsidRDefault="006760B1" w:rsidP="00571D25">
            <w:pPr>
              <w:spacing w:after="0"/>
              <w:jc w:val="center"/>
              <w:rPr>
                <w:rFonts w:ascii="Times New Roman" w:hAnsi="Times New Roman" w:cs="Times New Roman"/>
                <w:b/>
                <w:bCs/>
                <w:sz w:val="24"/>
                <w:szCs w:val="24"/>
              </w:rPr>
            </w:pPr>
            <w:r w:rsidRPr="00571D25">
              <w:rPr>
                <w:rFonts w:ascii="Times New Roman" w:hAnsi="Times New Roman" w:cs="Times New Roman"/>
                <w:b/>
                <w:bCs/>
                <w:sz w:val="24"/>
                <w:szCs w:val="24"/>
              </w:rPr>
              <w:t>литература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439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2</w:t>
            </w:r>
          </w:p>
        </w:tc>
        <w:tc>
          <w:tcPr>
            <w:tcW w:w="2835" w:type="dxa"/>
            <w:gridSpan w:val="2"/>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3</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4</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5</w:t>
            </w:r>
          </w:p>
        </w:tc>
        <w:tc>
          <w:tcPr>
            <w:tcW w:w="2126"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6</w:t>
            </w:r>
          </w:p>
        </w:tc>
        <w:tc>
          <w:tcPr>
            <w:tcW w:w="2170" w:type="dxa"/>
            <w:vAlign w:val="bottom"/>
          </w:tcPr>
          <w:p w:rsidR="006760B1" w:rsidRPr="00571D25" w:rsidRDefault="006760B1" w:rsidP="00571D25">
            <w:pPr>
              <w:spacing w:after="0"/>
              <w:jc w:val="center"/>
              <w:rPr>
                <w:rFonts w:ascii="Times New Roman" w:hAnsi="Times New Roman" w:cs="Times New Roman"/>
                <w:sz w:val="24"/>
                <w:szCs w:val="24"/>
              </w:rPr>
            </w:pPr>
          </w:p>
        </w:tc>
      </w:tr>
      <w:tr w:rsidR="006760B1" w:rsidRPr="00571D25" w:rsidTr="00021989">
        <w:trPr>
          <w:trHeight w:val="375"/>
        </w:trPr>
        <w:tc>
          <w:tcPr>
            <w:tcW w:w="15070" w:type="dxa"/>
            <w:gridSpan w:val="8"/>
            <w:vAlign w:val="bottom"/>
          </w:tcPr>
          <w:p w:rsidR="006760B1" w:rsidRPr="00571D25" w:rsidRDefault="006760B1" w:rsidP="00571D25">
            <w:pPr>
              <w:spacing w:after="0"/>
              <w:jc w:val="center"/>
              <w:rPr>
                <w:rFonts w:ascii="Times New Roman" w:hAnsi="Times New Roman" w:cs="Times New Roman"/>
                <w:b/>
                <w:sz w:val="24"/>
                <w:szCs w:val="24"/>
              </w:rPr>
            </w:pPr>
            <w:r w:rsidRPr="00571D25">
              <w:rPr>
                <w:rFonts w:ascii="Times New Roman" w:hAnsi="Times New Roman" w:cs="Times New Roman"/>
                <w:b/>
                <w:sz w:val="24"/>
                <w:szCs w:val="24"/>
              </w:rPr>
              <w:t>1 семестр</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1-9</w:t>
            </w:r>
          </w:p>
        </w:tc>
        <w:tc>
          <w:tcPr>
            <w:tcW w:w="4395" w:type="dxa"/>
            <w:vAlign w:val="bottom"/>
          </w:tcPr>
          <w:p w:rsidR="006760B1" w:rsidRPr="00571D25" w:rsidRDefault="006760B1" w:rsidP="00571D25">
            <w:pPr>
              <w:spacing w:after="0"/>
              <w:rPr>
                <w:rFonts w:ascii="Times New Roman" w:hAnsi="Times New Roman" w:cs="Times New Roman"/>
                <w:b/>
                <w:bCs/>
                <w:sz w:val="24"/>
                <w:szCs w:val="24"/>
              </w:rPr>
            </w:pPr>
            <w:r w:rsidRPr="00571D25">
              <w:rPr>
                <w:rFonts w:ascii="Times New Roman" w:hAnsi="Times New Roman" w:cs="Times New Roman"/>
                <w:b/>
                <w:bCs/>
                <w:sz w:val="24"/>
                <w:szCs w:val="24"/>
              </w:rPr>
              <w:t xml:space="preserve">Раздел: Теоретическая подготовка </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15</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70" w:type="dxa"/>
            <w:vAlign w:val="bottom"/>
          </w:tcPr>
          <w:p w:rsidR="006760B1" w:rsidRPr="00571D25" w:rsidRDefault="006760B1" w:rsidP="00571D25">
            <w:pPr>
              <w:spacing w:after="0"/>
              <w:jc w:val="center"/>
              <w:rPr>
                <w:rFonts w:ascii="Times New Roman" w:hAnsi="Times New Roman" w:cs="Times New Roman"/>
                <w:sz w:val="24"/>
                <w:szCs w:val="24"/>
              </w:rPr>
            </w:pP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Тема: Введение. Физическая культура в общекультурной и профессиональной подготовке студентов.</w:t>
            </w:r>
          </w:p>
        </w:tc>
        <w:tc>
          <w:tcPr>
            <w:tcW w:w="1417" w:type="dxa"/>
            <w:vAlign w:val="bottom"/>
          </w:tcPr>
          <w:p w:rsidR="006760B1" w:rsidRPr="00571D25" w:rsidRDefault="008C3472" w:rsidP="00571D25">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006760B1"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 xml:space="preserve">урок </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доклад</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2</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Введение. Физическая культура в общекультурной и профессиональной подготовке студентов.</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лекция</w:t>
            </w:r>
          </w:p>
        </w:tc>
        <w:tc>
          <w:tcPr>
            <w:tcW w:w="2126"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доклад</w:t>
            </w:r>
          </w:p>
        </w:tc>
        <w:tc>
          <w:tcPr>
            <w:tcW w:w="2170" w:type="dxa"/>
          </w:tcPr>
          <w:p w:rsidR="006760B1" w:rsidRPr="00571D25" w:rsidRDefault="008C3472"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3</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Основы здорового образа жизни. Физическая культура в обеспечении здоровья.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 xml:space="preserve"> доклад</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 xml:space="preserve">И.Лях, Л.Е.Любомирский – Физическая культура 10-11 </w:t>
            </w:r>
            <w:r w:rsidRPr="00571D25">
              <w:rPr>
                <w:rFonts w:ascii="Times New Roman" w:hAnsi="Times New Roman" w:cs="Times New Roman"/>
                <w:sz w:val="24"/>
                <w:szCs w:val="24"/>
              </w:rPr>
              <w:lastRenderedPageBreak/>
              <w:t>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4</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Основы здорового образа жизни. Физическая культура в обеспечении здоровья.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лекция</w:t>
            </w:r>
          </w:p>
        </w:tc>
        <w:tc>
          <w:tcPr>
            <w:tcW w:w="2126"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доклад</w:t>
            </w:r>
          </w:p>
        </w:tc>
        <w:tc>
          <w:tcPr>
            <w:tcW w:w="2170" w:type="dxa"/>
          </w:tcPr>
          <w:p w:rsidR="006760B1" w:rsidRPr="00571D25" w:rsidRDefault="008C3472"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5</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Основы методики самостоятельных занятий физическими упражнениями</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комплекса утренней гимнастики</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6</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Основы методики самостоятельных занятий физическими упражнениями</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комплекса утренней гимнастики</w:t>
            </w:r>
          </w:p>
          <w:p w:rsidR="006760B1" w:rsidRPr="00571D25" w:rsidRDefault="006760B1" w:rsidP="00571D25">
            <w:pPr>
              <w:spacing w:after="0"/>
              <w:jc w:val="both"/>
              <w:rPr>
                <w:rFonts w:ascii="Times New Roman" w:hAnsi="Times New Roman" w:cs="Times New Roman"/>
                <w:sz w:val="24"/>
                <w:szCs w:val="24"/>
              </w:rPr>
            </w:pP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7</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Самоконтроль его основные методы, показатели и критерии оценки.</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Завести личный дневник самоконтроля</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8</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Самоконтроль его основные методы, показатели и критерии оценки.</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индивидуальный комплекс для профилактики  заболеваний</w:t>
            </w:r>
          </w:p>
        </w:tc>
        <w:tc>
          <w:tcPr>
            <w:tcW w:w="2170" w:type="dxa"/>
          </w:tcPr>
          <w:p w:rsidR="006760B1" w:rsidRPr="00571D25" w:rsidRDefault="005E5138" w:rsidP="00571D25">
            <w:pPr>
              <w:spacing w:after="0"/>
              <w:rPr>
                <w:rFonts w:ascii="Times New Roman" w:hAnsi="Times New Roman" w:cs="Times New Roman"/>
                <w:sz w:val="24"/>
                <w:szCs w:val="24"/>
              </w:rPr>
            </w:pPr>
            <w:r w:rsidRPr="00571D25">
              <w:rPr>
                <w:rFonts w:ascii="Times New Roman" w:hAnsi="Times New Roman" w:cs="Times New Roman"/>
                <w:sz w:val="24"/>
                <w:szCs w:val="24"/>
              </w:rPr>
              <w:t>А.Бишаева «Физическая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9</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Психофизиологические основы учебного и производственного труда</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Выполнение комплекса утренней гимнастики </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 xml:space="preserve">И.Лях, Л.Е.Любомирский – Физическая культура 10-11 </w:t>
            </w:r>
            <w:r w:rsidRPr="00571D25">
              <w:rPr>
                <w:rFonts w:ascii="Times New Roman" w:hAnsi="Times New Roman" w:cs="Times New Roman"/>
                <w:sz w:val="24"/>
                <w:szCs w:val="24"/>
              </w:rPr>
              <w:lastRenderedPageBreak/>
              <w:t>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10</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Психофизиологические основы учебного и производственного труда</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индивидуальный комплекс для профилактики профессиональных заболеваний</w:t>
            </w:r>
          </w:p>
        </w:tc>
        <w:tc>
          <w:tcPr>
            <w:tcW w:w="2170" w:type="dxa"/>
          </w:tcPr>
          <w:p w:rsidR="006760B1" w:rsidRPr="00571D25" w:rsidRDefault="005E5138"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11</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Физическая культура в профессиональной деятельности специалиста</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доклад</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12</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Физическая культура в профессиональной деятельности специалиста</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индивидуальный комплекс для профилактики профессиональных заболеваний</w:t>
            </w:r>
          </w:p>
        </w:tc>
        <w:tc>
          <w:tcPr>
            <w:tcW w:w="2170" w:type="dxa"/>
          </w:tcPr>
          <w:p w:rsidR="006760B1" w:rsidRPr="00571D25" w:rsidRDefault="005E5138"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13</w:t>
            </w:r>
          </w:p>
        </w:tc>
        <w:tc>
          <w:tcPr>
            <w:tcW w:w="4395" w:type="dxa"/>
            <w:vAlign w:val="bottom"/>
          </w:tcPr>
          <w:p w:rsidR="006760B1" w:rsidRPr="00571D25" w:rsidRDefault="006760B1" w:rsidP="005E5138">
            <w:pPr>
              <w:spacing w:after="0" w:line="240" w:lineRule="auto"/>
              <w:jc w:val="both"/>
              <w:rPr>
                <w:rFonts w:ascii="Times New Roman" w:hAnsi="Times New Roman" w:cs="Times New Roman"/>
                <w:sz w:val="24"/>
                <w:szCs w:val="24"/>
              </w:rPr>
            </w:pPr>
            <w:r w:rsidRPr="00571D25">
              <w:rPr>
                <w:rFonts w:ascii="Times New Roman" w:hAnsi="Times New Roman" w:cs="Times New Roman"/>
                <w:sz w:val="24"/>
                <w:szCs w:val="24"/>
              </w:rPr>
              <w:t>Профилактика профессиональных заболеваний средствами и методами физического воспитания.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индивидуальный комплекс для профилактики профессиональных заболеваний</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75"/>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14</w:t>
            </w:r>
          </w:p>
        </w:tc>
        <w:tc>
          <w:tcPr>
            <w:tcW w:w="4395" w:type="dxa"/>
            <w:vAlign w:val="bottom"/>
          </w:tcPr>
          <w:p w:rsidR="006760B1" w:rsidRPr="00571D25" w:rsidRDefault="006760B1" w:rsidP="005E5138">
            <w:pPr>
              <w:spacing w:after="0" w:line="240" w:lineRule="auto"/>
              <w:jc w:val="both"/>
              <w:rPr>
                <w:rFonts w:ascii="Times New Roman" w:hAnsi="Times New Roman" w:cs="Times New Roman"/>
                <w:sz w:val="24"/>
                <w:szCs w:val="24"/>
              </w:rPr>
            </w:pPr>
            <w:r w:rsidRPr="00571D25">
              <w:rPr>
                <w:rFonts w:ascii="Times New Roman" w:hAnsi="Times New Roman" w:cs="Times New Roman"/>
                <w:sz w:val="24"/>
                <w:szCs w:val="24"/>
              </w:rPr>
              <w:t>Профилактика профессиональных заболеваний средствами и методами физического воспитания.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Разработать индивидуальный комплекс для профилактики </w:t>
            </w:r>
            <w:r w:rsidRPr="00571D25">
              <w:rPr>
                <w:rFonts w:ascii="Times New Roman" w:hAnsi="Times New Roman" w:cs="Times New Roman"/>
                <w:sz w:val="24"/>
                <w:szCs w:val="24"/>
              </w:rPr>
              <w:lastRenderedPageBreak/>
              <w:t>профессиональных заболеваний</w:t>
            </w:r>
          </w:p>
        </w:tc>
        <w:tc>
          <w:tcPr>
            <w:tcW w:w="2170" w:type="dxa"/>
          </w:tcPr>
          <w:p w:rsidR="006760B1" w:rsidRPr="00571D25" w:rsidRDefault="005E5138"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А.А.Бишаева «Физическая культура </w:t>
            </w:r>
            <w:r w:rsidR="006760B1" w:rsidRPr="00571D25">
              <w:rPr>
                <w:rFonts w:ascii="Times New Roman" w:hAnsi="Times New Roman" w:cs="Times New Roman"/>
                <w:sz w:val="24"/>
                <w:szCs w:val="24"/>
              </w:rPr>
              <w:t>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15</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Основные признаки утомления.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5655A5" w:rsidRDefault="005655A5"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урок</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лекции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индивидуальной программы по силовой подготовке</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16-22</w:t>
            </w:r>
          </w:p>
        </w:tc>
        <w:tc>
          <w:tcPr>
            <w:tcW w:w="4395" w:type="dxa"/>
            <w:vAlign w:val="bottom"/>
          </w:tcPr>
          <w:p w:rsidR="006760B1" w:rsidRPr="00571D25" w:rsidRDefault="006760B1" w:rsidP="00571D25">
            <w:pPr>
              <w:spacing w:after="0"/>
              <w:jc w:val="both"/>
              <w:rPr>
                <w:rFonts w:ascii="Times New Roman" w:hAnsi="Times New Roman" w:cs="Times New Roman"/>
                <w:b/>
                <w:sz w:val="24"/>
                <w:szCs w:val="24"/>
              </w:rPr>
            </w:pPr>
            <w:r w:rsidRPr="00571D25">
              <w:rPr>
                <w:rFonts w:ascii="Times New Roman" w:hAnsi="Times New Roman" w:cs="Times New Roman"/>
                <w:b/>
                <w:sz w:val="24"/>
                <w:szCs w:val="24"/>
              </w:rPr>
              <w:t>Раздел: Учебно-методические занятия.</w:t>
            </w:r>
          </w:p>
        </w:tc>
        <w:tc>
          <w:tcPr>
            <w:tcW w:w="1417" w:type="dxa"/>
            <w:vAlign w:val="bottom"/>
          </w:tcPr>
          <w:p w:rsidR="006760B1" w:rsidRPr="00571D25" w:rsidRDefault="006760B1" w:rsidP="00571D25">
            <w:pPr>
              <w:spacing w:before="240" w:after="0"/>
              <w:jc w:val="center"/>
              <w:rPr>
                <w:rFonts w:ascii="Times New Roman" w:hAnsi="Times New Roman" w:cs="Times New Roman"/>
                <w:b/>
                <w:sz w:val="24"/>
                <w:szCs w:val="24"/>
              </w:rPr>
            </w:pPr>
            <w:r w:rsidRPr="00571D25">
              <w:rPr>
                <w:rFonts w:ascii="Times New Roman" w:hAnsi="Times New Roman" w:cs="Times New Roman"/>
                <w:b/>
                <w:sz w:val="24"/>
                <w:szCs w:val="24"/>
              </w:rPr>
              <w:t>7</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p>
        </w:tc>
        <w:tc>
          <w:tcPr>
            <w:tcW w:w="2170" w:type="dxa"/>
          </w:tcPr>
          <w:p w:rsidR="006760B1" w:rsidRPr="00571D25" w:rsidRDefault="005E5138"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A14C09" w:rsidP="00A14C09">
            <w:pPr>
              <w:spacing w:after="0"/>
              <w:rPr>
                <w:rFonts w:ascii="Times New Roman" w:hAnsi="Times New Roman" w:cs="Times New Roman"/>
                <w:sz w:val="24"/>
                <w:szCs w:val="24"/>
              </w:rPr>
            </w:pPr>
            <w:r>
              <w:rPr>
                <w:rFonts w:ascii="Times New Roman" w:hAnsi="Times New Roman" w:cs="Times New Roman"/>
                <w:sz w:val="24"/>
                <w:szCs w:val="24"/>
              </w:rPr>
              <w:t xml:space="preserve">   </w:t>
            </w:r>
            <w:r w:rsidR="006760B1" w:rsidRPr="00571D25">
              <w:rPr>
                <w:rFonts w:ascii="Times New Roman" w:hAnsi="Times New Roman" w:cs="Times New Roman"/>
                <w:sz w:val="24"/>
                <w:szCs w:val="24"/>
              </w:rPr>
              <w:t>16</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Простейшие методики самооценки работоспособности, усталости, утомления и применения средств физической культуры для их направленной коррекции</w:t>
            </w:r>
          </w:p>
        </w:tc>
        <w:tc>
          <w:tcPr>
            <w:tcW w:w="1417" w:type="dxa"/>
            <w:vAlign w:val="bottom"/>
          </w:tcPr>
          <w:p w:rsidR="006760B1" w:rsidRPr="00571D25" w:rsidRDefault="00A14C09" w:rsidP="00571D25">
            <w:pPr>
              <w:spacing w:before="240" w:after="0"/>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реферат</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1042"/>
        </w:trPr>
        <w:tc>
          <w:tcPr>
            <w:tcW w:w="851" w:type="dxa"/>
            <w:vAlign w:val="bottom"/>
          </w:tcPr>
          <w:p w:rsidR="00A14C09" w:rsidRDefault="00A14C09" w:rsidP="00A14C09">
            <w:pPr>
              <w:spacing w:after="0"/>
              <w:rPr>
                <w:rFonts w:ascii="Times New Roman" w:hAnsi="Times New Roman" w:cs="Times New Roman"/>
                <w:sz w:val="24"/>
                <w:szCs w:val="24"/>
              </w:rPr>
            </w:pPr>
            <w:r>
              <w:rPr>
                <w:rFonts w:ascii="Times New Roman" w:hAnsi="Times New Roman" w:cs="Times New Roman"/>
                <w:sz w:val="24"/>
                <w:szCs w:val="24"/>
              </w:rPr>
              <w:t xml:space="preserve">   17</w:t>
            </w:r>
          </w:p>
          <w:p w:rsidR="00A14C09" w:rsidRDefault="00A14C09" w:rsidP="00A14C09">
            <w:pPr>
              <w:spacing w:after="0"/>
              <w:rPr>
                <w:rFonts w:ascii="Times New Roman" w:hAnsi="Times New Roman" w:cs="Times New Roman"/>
                <w:sz w:val="24"/>
                <w:szCs w:val="24"/>
              </w:rPr>
            </w:pPr>
          </w:p>
          <w:p w:rsidR="00A14C09" w:rsidRPr="00571D25" w:rsidRDefault="00A14C09" w:rsidP="00A14C09">
            <w:pPr>
              <w:spacing w:after="0"/>
              <w:rPr>
                <w:rFonts w:ascii="Times New Roman" w:hAnsi="Times New Roman" w:cs="Times New Roman"/>
                <w:sz w:val="24"/>
                <w:szCs w:val="24"/>
              </w:rPr>
            </w:pPr>
            <w:r>
              <w:rPr>
                <w:rFonts w:ascii="Times New Roman" w:hAnsi="Times New Roman" w:cs="Times New Roman"/>
                <w:sz w:val="24"/>
                <w:szCs w:val="24"/>
              </w:rPr>
              <w:t xml:space="preserve">      </w:t>
            </w:r>
          </w:p>
        </w:tc>
        <w:tc>
          <w:tcPr>
            <w:tcW w:w="4395" w:type="dxa"/>
          </w:tcPr>
          <w:p w:rsidR="006760B1" w:rsidRPr="00571D25" w:rsidRDefault="006760B1" w:rsidP="0057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571D25">
              <w:rPr>
                <w:rFonts w:ascii="Times New Roman" w:hAnsi="Times New Roman" w:cs="Times New Roman"/>
                <w:sz w:val="24"/>
                <w:szCs w:val="24"/>
              </w:rPr>
              <w:t>Использование методов самоконтроля, стандартов, индексов.Массаж и самомассаж при физической  и умственной усталости.</w:t>
            </w:r>
          </w:p>
        </w:tc>
        <w:tc>
          <w:tcPr>
            <w:tcW w:w="1417" w:type="dxa"/>
            <w:vAlign w:val="bottom"/>
          </w:tcPr>
          <w:p w:rsidR="006760B1" w:rsidRPr="00571D25" w:rsidRDefault="00A14C09" w:rsidP="00A14C09">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006760B1" w:rsidRPr="00571D25">
              <w:rPr>
                <w:rFonts w:ascii="Times New Roman" w:hAnsi="Times New Roman" w:cs="Times New Roman"/>
                <w:sz w:val="24"/>
                <w:szCs w:val="24"/>
              </w:rPr>
              <w:t>1</w:t>
            </w:r>
          </w:p>
          <w:p w:rsidR="006760B1" w:rsidRPr="00571D25" w:rsidRDefault="006760B1" w:rsidP="00571D25">
            <w:pPr>
              <w:spacing w:before="240" w:after="0"/>
              <w:jc w:val="center"/>
              <w:rPr>
                <w:rFonts w:ascii="Times New Roman" w:hAnsi="Times New Roman" w:cs="Times New Roman"/>
                <w:sz w:val="24"/>
                <w:szCs w:val="24"/>
              </w:rPr>
            </w:pPr>
          </w:p>
        </w:tc>
        <w:tc>
          <w:tcPr>
            <w:tcW w:w="1418" w:type="dxa"/>
            <w:vAlign w:val="bottom"/>
          </w:tcPr>
          <w:p w:rsidR="00A14C09" w:rsidRPr="00571D25" w:rsidRDefault="00A14C09" w:rsidP="00A14C09">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571D25">
              <w:rPr>
                <w:rFonts w:ascii="Times New Roman" w:hAnsi="Times New Roman" w:cs="Times New Roman"/>
                <w:sz w:val="24"/>
                <w:szCs w:val="24"/>
              </w:rPr>
              <w:t>1</w:t>
            </w:r>
          </w:p>
          <w:p w:rsidR="006760B1" w:rsidRPr="00571D25" w:rsidRDefault="006760B1" w:rsidP="00A14C09">
            <w:pPr>
              <w:spacing w:before="240" w:after="0"/>
              <w:rPr>
                <w:rFonts w:ascii="Times New Roman" w:hAnsi="Times New Roman" w:cs="Times New Roman"/>
                <w:sz w:val="24"/>
                <w:szCs w:val="24"/>
              </w:rPr>
            </w:pPr>
          </w:p>
        </w:tc>
        <w:tc>
          <w:tcPr>
            <w:tcW w:w="1275" w:type="dxa"/>
            <w:vAlign w:val="bottom"/>
          </w:tcPr>
          <w:p w:rsidR="006760B1" w:rsidRPr="00571D25" w:rsidRDefault="006760B1" w:rsidP="00A14C09">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p w:rsidR="006760B1" w:rsidRPr="00571D25" w:rsidRDefault="006760B1" w:rsidP="00571D25">
            <w:pPr>
              <w:spacing w:after="0"/>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A14C09" w:rsidP="00A14C09">
            <w:pPr>
              <w:spacing w:after="0"/>
              <w:rPr>
                <w:rFonts w:ascii="Times New Roman" w:hAnsi="Times New Roman" w:cs="Times New Roman"/>
                <w:sz w:val="24"/>
                <w:szCs w:val="24"/>
              </w:rPr>
            </w:pPr>
            <w:r>
              <w:rPr>
                <w:rFonts w:ascii="Times New Roman" w:hAnsi="Times New Roman" w:cs="Times New Roman"/>
                <w:sz w:val="24"/>
                <w:szCs w:val="24"/>
              </w:rPr>
              <w:t>реферат</w:t>
            </w:r>
          </w:p>
        </w:tc>
        <w:tc>
          <w:tcPr>
            <w:tcW w:w="2170" w:type="dxa"/>
          </w:tcPr>
          <w:p w:rsidR="006760B1" w:rsidRPr="00571D25" w:rsidRDefault="005E5138"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18</w:t>
            </w:r>
          </w:p>
        </w:tc>
        <w:tc>
          <w:tcPr>
            <w:tcW w:w="4395"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Физические упражнения для профилактики и коррекции нарушения опорно-двигательного аппарата.</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реферат</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19</w:t>
            </w:r>
          </w:p>
        </w:tc>
        <w:tc>
          <w:tcPr>
            <w:tcW w:w="4395" w:type="dxa"/>
          </w:tcPr>
          <w:p w:rsidR="006760B1" w:rsidRPr="00571D25" w:rsidRDefault="006760B1" w:rsidP="0057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571D25">
              <w:rPr>
                <w:rFonts w:ascii="Times New Roman" w:hAnsi="Times New Roman" w:cs="Times New Roman"/>
                <w:sz w:val="24"/>
                <w:szCs w:val="24"/>
              </w:rPr>
              <w:t>Профилактика профессиональных заболеваний средствами и методами физического воспитания.</w:t>
            </w:r>
          </w:p>
          <w:p w:rsidR="006760B1" w:rsidRPr="00571D25" w:rsidRDefault="006760B1" w:rsidP="0057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Физические упражнения для коррекции </w:t>
            </w:r>
            <w:r w:rsidRPr="00571D25">
              <w:rPr>
                <w:rFonts w:ascii="Times New Roman" w:hAnsi="Times New Roman" w:cs="Times New Roman"/>
                <w:sz w:val="24"/>
                <w:szCs w:val="24"/>
              </w:rPr>
              <w:lastRenderedPageBreak/>
              <w:t>зрения.</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p w:rsidR="006760B1" w:rsidRPr="00571D25" w:rsidRDefault="006760B1" w:rsidP="00571D25">
            <w:pPr>
              <w:spacing w:after="0"/>
              <w:jc w:val="center"/>
              <w:rPr>
                <w:rFonts w:ascii="Times New Roman" w:hAnsi="Times New Roman" w:cs="Times New Roman"/>
                <w:sz w:val="24"/>
                <w:szCs w:val="24"/>
              </w:rPr>
            </w:pP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Разработать индивидуальный комплекс для профилактики </w:t>
            </w:r>
            <w:r w:rsidRPr="00571D25">
              <w:rPr>
                <w:rFonts w:ascii="Times New Roman" w:hAnsi="Times New Roman" w:cs="Times New Roman"/>
                <w:sz w:val="24"/>
                <w:szCs w:val="24"/>
              </w:rPr>
              <w:lastRenderedPageBreak/>
              <w:t>профессиональных заболеваний</w:t>
            </w: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А.А.Бишаева «Физическая культура</w:t>
            </w:r>
          </w:p>
        </w:tc>
      </w:tr>
      <w:tr w:rsidR="006760B1" w:rsidRPr="00571D25" w:rsidTr="005E5138">
        <w:trPr>
          <w:trHeight w:val="375"/>
        </w:trPr>
        <w:tc>
          <w:tcPr>
            <w:tcW w:w="851" w:type="dxa"/>
            <w:vAlign w:val="bottom"/>
          </w:tcPr>
          <w:p w:rsidR="006760B1" w:rsidRPr="00571D25" w:rsidRDefault="00A14C09" w:rsidP="00A14C09">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760B1" w:rsidRPr="00571D25">
              <w:rPr>
                <w:rFonts w:ascii="Times New Roman" w:hAnsi="Times New Roman" w:cs="Times New Roman"/>
                <w:sz w:val="24"/>
                <w:szCs w:val="24"/>
              </w:rPr>
              <w:t>20</w:t>
            </w:r>
          </w:p>
        </w:tc>
        <w:tc>
          <w:tcPr>
            <w:tcW w:w="4395" w:type="dxa"/>
          </w:tcPr>
          <w:p w:rsidR="006760B1" w:rsidRPr="00571D25" w:rsidRDefault="006760B1" w:rsidP="0057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571D25">
              <w:rPr>
                <w:rFonts w:ascii="Times New Roman" w:hAnsi="Times New Roman" w:cs="Times New Roman"/>
                <w:sz w:val="24"/>
                <w:szCs w:val="24"/>
              </w:rPr>
              <w:t>Составление и проведение комплексов утренней, вводной  гимнастики с учетом направления будущей профессиональной деятельности студентов.</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A14C09">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A14C09" w:rsidRDefault="00A14C09" w:rsidP="00A14C09">
            <w:pPr>
              <w:spacing w:after="0"/>
              <w:rPr>
                <w:rFonts w:ascii="Times New Roman" w:hAnsi="Times New Roman" w:cs="Times New Roman"/>
                <w:sz w:val="24"/>
                <w:szCs w:val="24"/>
              </w:rPr>
            </w:pPr>
          </w:p>
          <w:p w:rsidR="00A14C09" w:rsidRDefault="00A14C09" w:rsidP="00A14C09">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6760B1" w:rsidRPr="00571D25" w:rsidRDefault="00A14C09" w:rsidP="00A14C09">
            <w:pPr>
              <w:spacing w:after="0"/>
              <w:rPr>
                <w:rFonts w:ascii="Times New Roman" w:hAnsi="Times New Roman" w:cs="Times New Roman"/>
                <w:sz w:val="24"/>
                <w:szCs w:val="24"/>
              </w:rPr>
            </w:pPr>
            <w:r>
              <w:rPr>
                <w:rFonts w:ascii="Times New Roman" w:hAnsi="Times New Roman" w:cs="Times New Roman"/>
                <w:sz w:val="24"/>
                <w:szCs w:val="24"/>
              </w:rPr>
              <w:t xml:space="preserve">        </w:t>
            </w:r>
            <w:r w:rsidR="006760B1"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индивидуальный комплекс для профилактики профессиональных заболеваний</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21</w:t>
            </w:r>
          </w:p>
        </w:tc>
        <w:tc>
          <w:tcPr>
            <w:tcW w:w="4395" w:type="dxa"/>
          </w:tcPr>
          <w:p w:rsidR="006760B1" w:rsidRPr="00571D25" w:rsidRDefault="006760B1" w:rsidP="0057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571D25">
              <w:rPr>
                <w:rFonts w:ascii="Times New Roman" w:hAnsi="Times New Roman" w:cs="Times New Roman"/>
                <w:sz w:val="24"/>
                <w:szCs w:val="24"/>
              </w:rPr>
              <w:t>Составление и проведение комплексов  производственной гимнастики с учетом направления будущей профессиональной деятельности студентов.</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программу активного отдыха</w:t>
            </w: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A14C09" w:rsidP="00A14C09">
            <w:pPr>
              <w:spacing w:after="0"/>
              <w:rPr>
                <w:rFonts w:ascii="Times New Roman" w:hAnsi="Times New Roman" w:cs="Times New Roman"/>
                <w:sz w:val="24"/>
                <w:szCs w:val="24"/>
              </w:rPr>
            </w:pPr>
            <w:r>
              <w:rPr>
                <w:rFonts w:ascii="Times New Roman" w:hAnsi="Times New Roman" w:cs="Times New Roman"/>
                <w:sz w:val="24"/>
                <w:szCs w:val="24"/>
              </w:rPr>
              <w:t xml:space="preserve">  </w:t>
            </w:r>
            <w:r w:rsidR="006760B1" w:rsidRPr="00571D25">
              <w:rPr>
                <w:rFonts w:ascii="Times New Roman" w:hAnsi="Times New Roman" w:cs="Times New Roman"/>
                <w:sz w:val="24"/>
                <w:szCs w:val="24"/>
              </w:rPr>
              <w:t>22</w:t>
            </w:r>
          </w:p>
        </w:tc>
        <w:tc>
          <w:tcPr>
            <w:tcW w:w="4395" w:type="dxa"/>
          </w:tcPr>
          <w:p w:rsidR="006760B1" w:rsidRPr="00571D25" w:rsidRDefault="006760B1" w:rsidP="0057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Методика самоконтроля за уровнем развития профессионально значимых качеств и свойств личности. Самооценка и анализ выполнения обязательных тестов состояния здоровья и общефизической подготовки. </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A14C09" w:rsidRDefault="00A14C09" w:rsidP="00571D25">
            <w:pPr>
              <w:spacing w:after="0"/>
              <w:rPr>
                <w:rFonts w:ascii="Times New Roman" w:hAnsi="Times New Roman" w:cs="Times New Roman"/>
                <w:sz w:val="24"/>
                <w:szCs w:val="24"/>
              </w:rPr>
            </w:pPr>
          </w:p>
          <w:p w:rsidR="00A14C09" w:rsidRDefault="00A14C09" w:rsidP="00571D25">
            <w:pPr>
              <w:spacing w:after="0"/>
              <w:rPr>
                <w:rFonts w:ascii="Times New Roman" w:hAnsi="Times New Roman" w:cs="Times New Roman"/>
                <w:sz w:val="24"/>
                <w:szCs w:val="24"/>
              </w:rPr>
            </w:pPr>
          </w:p>
          <w:p w:rsidR="00A14C09" w:rsidRDefault="00A14C09" w:rsidP="00571D25">
            <w:pPr>
              <w:spacing w:after="0"/>
              <w:rPr>
                <w:rFonts w:ascii="Times New Roman" w:hAnsi="Times New Roman" w:cs="Times New Roman"/>
                <w:sz w:val="24"/>
                <w:szCs w:val="24"/>
              </w:rPr>
            </w:pPr>
          </w:p>
          <w:p w:rsidR="00A14C09" w:rsidRDefault="00A14C09"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A14C09"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программу активного отдыха</w:t>
            </w:r>
          </w:p>
        </w:tc>
        <w:tc>
          <w:tcPr>
            <w:tcW w:w="2170" w:type="dxa"/>
          </w:tcPr>
          <w:p w:rsidR="00A14C09" w:rsidRDefault="00A14C09" w:rsidP="00571D25">
            <w:pPr>
              <w:spacing w:after="0"/>
              <w:rPr>
                <w:rFonts w:ascii="Times New Roman" w:hAnsi="Times New Roman" w:cs="Times New Roman"/>
                <w:sz w:val="24"/>
                <w:szCs w:val="24"/>
              </w:rPr>
            </w:pPr>
          </w:p>
          <w:p w:rsidR="00A14C09" w:rsidRDefault="00A14C09"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23-51</w:t>
            </w:r>
          </w:p>
        </w:tc>
        <w:tc>
          <w:tcPr>
            <w:tcW w:w="4395" w:type="dxa"/>
          </w:tcPr>
          <w:p w:rsidR="006760B1" w:rsidRPr="00571D25" w:rsidRDefault="006760B1" w:rsidP="0057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sidRPr="00571D25">
              <w:rPr>
                <w:rFonts w:ascii="Times New Roman" w:hAnsi="Times New Roman" w:cs="Times New Roman"/>
                <w:b/>
                <w:sz w:val="24"/>
                <w:szCs w:val="24"/>
              </w:rPr>
              <w:t>Раздел. Учебно-тренировочные занятия</w:t>
            </w:r>
          </w:p>
        </w:tc>
        <w:tc>
          <w:tcPr>
            <w:tcW w:w="1417" w:type="dxa"/>
            <w:vAlign w:val="bottom"/>
          </w:tcPr>
          <w:p w:rsidR="006760B1" w:rsidRPr="00571D25" w:rsidRDefault="006760B1" w:rsidP="00571D25">
            <w:pPr>
              <w:spacing w:before="240" w:after="0"/>
              <w:jc w:val="center"/>
              <w:rPr>
                <w:rFonts w:ascii="Times New Roman" w:hAnsi="Times New Roman" w:cs="Times New Roman"/>
                <w:b/>
                <w:sz w:val="24"/>
                <w:szCs w:val="24"/>
              </w:rPr>
            </w:pPr>
            <w:r w:rsidRPr="00571D25">
              <w:rPr>
                <w:rFonts w:ascii="Times New Roman" w:hAnsi="Times New Roman" w:cs="Times New Roman"/>
                <w:b/>
                <w:sz w:val="24"/>
                <w:szCs w:val="24"/>
              </w:rPr>
              <w:t>95</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p>
        </w:tc>
        <w:tc>
          <w:tcPr>
            <w:tcW w:w="2170" w:type="dxa"/>
          </w:tcPr>
          <w:p w:rsidR="006760B1" w:rsidRPr="00571D25" w:rsidRDefault="00A14C09" w:rsidP="00571D25">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highlight w:val="yellow"/>
              </w:rPr>
            </w:pPr>
            <w:r w:rsidRPr="00571D25">
              <w:rPr>
                <w:rFonts w:ascii="Times New Roman" w:hAnsi="Times New Roman" w:cs="Times New Roman"/>
                <w:sz w:val="24"/>
                <w:szCs w:val="24"/>
              </w:rPr>
              <w:t>23-28</w:t>
            </w:r>
          </w:p>
        </w:tc>
        <w:tc>
          <w:tcPr>
            <w:tcW w:w="4395" w:type="dxa"/>
            <w:vAlign w:val="bottom"/>
          </w:tcPr>
          <w:p w:rsidR="006760B1" w:rsidRPr="00571D25" w:rsidRDefault="006760B1" w:rsidP="00571D25">
            <w:pPr>
              <w:spacing w:after="0"/>
              <w:rPr>
                <w:rFonts w:ascii="Times New Roman" w:hAnsi="Times New Roman" w:cs="Times New Roman"/>
                <w:b/>
                <w:sz w:val="24"/>
                <w:szCs w:val="24"/>
              </w:rPr>
            </w:pPr>
            <w:r w:rsidRPr="00571D25">
              <w:rPr>
                <w:rFonts w:ascii="Times New Roman" w:hAnsi="Times New Roman" w:cs="Times New Roman"/>
                <w:b/>
                <w:bCs/>
                <w:sz w:val="24"/>
                <w:szCs w:val="24"/>
              </w:rPr>
              <w:t>Легкая атлетика. Кроссовая подготовка</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6</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p>
        </w:tc>
        <w:tc>
          <w:tcPr>
            <w:tcW w:w="2170" w:type="dxa"/>
          </w:tcPr>
          <w:p w:rsidR="006760B1" w:rsidRPr="00571D25" w:rsidRDefault="00A14C09" w:rsidP="00571D25">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23</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color w:val="FF0000"/>
                <w:sz w:val="24"/>
                <w:szCs w:val="24"/>
              </w:rPr>
            </w:pPr>
            <w:r w:rsidRPr="00571D25">
              <w:rPr>
                <w:rFonts w:ascii="Times New Roman" w:hAnsi="Times New Roman" w:cs="Times New Roman"/>
                <w:sz w:val="24"/>
                <w:szCs w:val="24"/>
              </w:rPr>
              <w:t>Кроссовая подготовка: техника старта и финиширования.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tcPr>
          <w:p w:rsidR="00A14C09" w:rsidRDefault="00A14C09" w:rsidP="00571D25">
            <w:pPr>
              <w:spacing w:after="0"/>
              <w:jc w:val="both"/>
              <w:rPr>
                <w:rFonts w:ascii="Times New Roman" w:hAnsi="Times New Roman" w:cs="Times New Roman"/>
                <w:sz w:val="24"/>
                <w:szCs w:val="24"/>
              </w:rPr>
            </w:pPr>
          </w:p>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Кроссовая подготовка</w:t>
            </w: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24</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Кроссовая подготовка: техника старта и </w:t>
            </w:r>
            <w:r w:rsidRPr="00571D25">
              <w:rPr>
                <w:rFonts w:ascii="Times New Roman" w:hAnsi="Times New Roman" w:cs="Times New Roman"/>
                <w:sz w:val="24"/>
                <w:szCs w:val="24"/>
              </w:rPr>
              <w:lastRenderedPageBreak/>
              <w:t>финиширования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w:t>
            </w:r>
            <w:r w:rsidRPr="00571D25">
              <w:rPr>
                <w:rFonts w:ascii="Times New Roman" w:hAnsi="Times New Roman" w:cs="Times New Roman"/>
                <w:sz w:val="24"/>
                <w:szCs w:val="24"/>
              </w:rPr>
              <w:lastRenderedPageBreak/>
              <w:t>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 xml:space="preserve">Беговые </w:t>
            </w:r>
            <w:r w:rsidRPr="00571D25">
              <w:rPr>
                <w:rFonts w:ascii="Times New Roman" w:hAnsi="Times New Roman" w:cs="Times New Roman"/>
                <w:sz w:val="24"/>
                <w:szCs w:val="24"/>
              </w:rPr>
              <w:lastRenderedPageBreak/>
              <w:t>дорожки</w:t>
            </w:r>
          </w:p>
        </w:tc>
        <w:tc>
          <w:tcPr>
            <w:tcW w:w="2126" w:type="dxa"/>
          </w:tcPr>
          <w:p w:rsidR="00A14C09" w:rsidRDefault="00A14C09" w:rsidP="00571D25">
            <w:pPr>
              <w:spacing w:after="0"/>
              <w:jc w:val="both"/>
              <w:rPr>
                <w:rFonts w:ascii="Times New Roman" w:hAnsi="Times New Roman" w:cs="Times New Roman"/>
                <w:sz w:val="24"/>
                <w:szCs w:val="24"/>
              </w:rPr>
            </w:pPr>
          </w:p>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lastRenderedPageBreak/>
              <w:t>Кроссовая подготовка</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И.Лях, </w:t>
            </w:r>
            <w:r w:rsidRPr="00571D25">
              <w:rPr>
                <w:rFonts w:ascii="Times New Roman" w:hAnsi="Times New Roman" w:cs="Times New Roman"/>
                <w:sz w:val="24"/>
                <w:szCs w:val="24"/>
              </w:rPr>
              <w:lastRenderedPageBreak/>
              <w:t>Л.Е.Любомирский – Физическая культура 10-11 класс</w:t>
            </w:r>
          </w:p>
        </w:tc>
      </w:tr>
      <w:tr w:rsidR="006760B1" w:rsidRPr="00571D25" w:rsidTr="005E5138">
        <w:trPr>
          <w:trHeight w:val="607"/>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 25</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color w:val="FF0000"/>
                <w:sz w:val="24"/>
                <w:szCs w:val="24"/>
              </w:rPr>
            </w:pPr>
            <w:r w:rsidRPr="00571D25">
              <w:rPr>
                <w:rFonts w:ascii="Times New Roman" w:hAnsi="Times New Roman" w:cs="Times New Roman"/>
                <w:sz w:val="24"/>
                <w:szCs w:val="24"/>
              </w:rPr>
              <w:t>Бег: 100 метров техника старта, разгона, финиширования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A14C09" w:rsidRDefault="006760B1" w:rsidP="00571D25">
            <w:pPr>
              <w:spacing w:before="240" w:after="0"/>
              <w:jc w:val="center"/>
              <w:rPr>
                <w:rFonts w:ascii="Times New Roman" w:hAnsi="Times New Roman" w:cs="Times New Roman"/>
                <w:sz w:val="24"/>
                <w:szCs w:val="24"/>
              </w:rPr>
            </w:pPr>
            <w:r w:rsidRPr="00A14C09">
              <w:rPr>
                <w:rFonts w:ascii="Times New Roman" w:hAnsi="Times New Roman" w:cs="Times New Roman"/>
                <w:sz w:val="24"/>
                <w:szCs w:val="24"/>
              </w:rPr>
              <w:t>1</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Медленный бег10-30 м</w:t>
            </w: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607"/>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26</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Бег: 100 метров техника старта, разгона, финиширования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A14C09" w:rsidRDefault="006760B1" w:rsidP="00571D25">
            <w:pPr>
              <w:spacing w:before="240" w:after="0"/>
              <w:jc w:val="center"/>
              <w:rPr>
                <w:rFonts w:ascii="Times New Roman" w:hAnsi="Times New Roman" w:cs="Times New Roman"/>
                <w:sz w:val="24"/>
                <w:szCs w:val="24"/>
              </w:rPr>
            </w:pPr>
            <w:r w:rsidRPr="00A14C09">
              <w:rPr>
                <w:rFonts w:ascii="Times New Roman" w:hAnsi="Times New Roman" w:cs="Times New Roman"/>
                <w:sz w:val="24"/>
                <w:szCs w:val="24"/>
              </w:rPr>
              <w:t>1</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tcPr>
          <w:p w:rsidR="00A14C09" w:rsidRDefault="00A14C09" w:rsidP="00571D25">
            <w:pPr>
              <w:spacing w:after="0"/>
              <w:jc w:val="both"/>
              <w:rPr>
                <w:rFonts w:ascii="Times New Roman" w:hAnsi="Times New Roman" w:cs="Times New Roman"/>
                <w:sz w:val="24"/>
                <w:szCs w:val="24"/>
              </w:rPr>
            </w:pPr>
          </w:p>
          <w:p w:rsidR="00A14C09" w:rsidRDefault="00A14C09" w:rsidP="00571D25">
            <w:pPr>
              <w:spacing w:after="0"/>
              <w:jc w:val="both"/>
              <w:rPr>
                <w:rFonts w:ascii="Times New Roman" w:hAnsi="Times New Roman" w:cs="Times New Roman"/>
                <w:sz w:val="24"/>
                <w:szCs w:val="24"/>
              </w:rPr>
            </w:pPr>
          </w:p>
          <w:p w:rsidR="00A14C09" w:rsidRDefault="00A14C09" w:rsidP="00571D25">
            <w:pPr>
              <w:spacing w:after="0"/>
              <w:jc w:val="both"/>
              <w:rPr>
                <w:rFonts w:ascii="Times New Roman" w:hAnsi="Times New Roman" w:cs="Times New Roman"/>
                <w:sz w:val="24"/>
                <w:szCs w:val="24"/>
              </w:rPr>
            </w:pPr>
          </w:p>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Медленный бег10-30 м</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98"/>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27</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Бег: техника высокого и низкого   старта</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A14C09" w:rsidRDefault="006760B1" w:rsidP="00571D25">
            <w:pPr>
              <w:spacing w:before="240" w:after="0"/>
              <w:jc w:val="center"/>
              <w:rPr>
                <w:rFonts w:ascii="Times New Roman" w:hAnsi="Times New Roman" w:cs="Times New Roman"/>
                <w:sz w:val="24"/>
                <w:szCs w:val="24"/>
              </w:rPr>
            </w:pPr>
            <w:r w:rsidRPr="00A14C09">
              <w:rPr>
                <w:rFonts w:ascii="Times New Roman" w:hAnsi="Times New Roman" w:cs="Times New Roman"/>
                <w:sz w:val="24"/>
                <w:szCs w:val="24"/>
              </w:rPr>
              <w:t>1</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Медленный бег10-30 м</w:t>
            </w: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A14C09">
        <w:trPr>
          <w:trHeight w:val="998"/>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28</w:t>
            </w:r>
          </w:p>
        </w:tc>
        <w:tc>
          <w:tcPr>
            <w:tcW w:w="4395" w:type="dxa"/>
          </w:tcPr>
          <w:p w:rsidR="00A14C09" w:rsidRDefault="00A14C09" w:rsidP="00571D25">
            <w:pPr>
              <w:autoSpaceDE w:val="0"/>
              <w:autoSpaceDN w:val="0"/>
              <w:adjustRightInd w:val="0"/>
              <w:spacing w:after="0"/>
              <w:jc w:val="both"/>
              <w:rPr>
                <w:rFonts w:ascii="Times New Roman" w:hAnsi="Times New Roman" w:cs="Times New Roman"/>
                <w:sz w:val="24"/>
                <w:szCs w:val="24"/>
              </w:rPr>
            </w:pPr>
          </w:p>
          <w:p w:rsidR="00A14C09" w:rsidRDefault="00A14C09" w:rsidP="00571D25">
            <w:pPr>
              <w:autoSpaceDE w:val="0"/>
              <w:autoSpaceDN w:val="0"/>
              <w:adjustRightInd w:val="0"/>
              <w:spacing w:after="0"/>
              <w:jc w:val="both"/>
              <w:rPr>
                <w:rFonts w:ascii="Times New Roman" w:hAnsi="Times New Roman" w:cs="Times New Roman"/>
                <w:sz w:val="24"/>
                <w:szCs w:val="24"/>
              </w:rPr>
            </w:pPr>
          </w:p>
          <w:p w:rsidR="00A14C09" w:rsidRDefault="00A14C09"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Бег на дистанцию 2000(девушки), 3000(юноши)</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tcPr>
          <w:p w:rsidR="00A14C09" w:rsidRDefault="00A14C09" w:rsidP="00571D25">
            <w:pPr>
              <w:spacing w:after="0"/>
              <w:rPr>
                <w:rFonts w:ascii="Times New Roman" w:hAnsi="Times New Roman" w:cs="Times New Roman"/>
                <w:sz w:val="24"/>
                <w:szCs w:val="24"/>
              </w:rPr>
            </w:pPr>
          </w:p>
          <w:p w:rsidR="00A14C09" w:rsidRDefault="00A14C09"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Кроссовая подготовка</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29-49</w:t>
            </w:r>
          </w:p>
        </w:tc>
        <w:tc>
          <w:tcPr>
            <w:tcW w:w="4395" w:type="dxa"/>
          </w:tcPr>
          <w:p w:rsidR="00A14C09" w:rsidRDefault="00A14C09" w:rsidP="00571D25">
            <w:pPr>
              <w:autoSpaceDE w:val="0"/>
              <w:autoSpaceDN w:val="0"/>
              <w:adjustRightInd w:val="0"/>
              <w:spacing w:after="0"/>
              <w:jc w:val="both"/>
              <w:rPr>
                <w:rFonts w:ascii="Times New Roman" w:hAnsi="Times New Roman" w:cs="Times New Roman"/>
                <w:b/>
                <w:bCs/>
                <w:sz w:val="24"/>
                <w:szCs w:val="24"/>
              </w:rPr>
            </w:pPr>
          </w:p>
          <w:p w:rsidR="00A14C09" w:rsidRDefault="00A14C09" w:rsidP="00571D25">
            <w:pPr>
              <w:autoSpaceDE w:val="0"/>
              <w:autoSpaceDN w:val="0"/>
              <w:adjustRightInd w:val="0"/>
              <w:spacing w:after="0"/>
              <w:jc w:val="both"/>
              <w:rPr>
                <w:rFonts w:ascii="Times New Roman" w:hAnsi="Times New Roman" w:cs="Times New Roman"/>
                <w:b/>
                <w:bCs/>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b/>
                <w:bCs/>
                <w:sz w:val="24"/>
                <w:szCs w:val="24"/>
              </w:rPr>
              <w:t>Спортивные игры. Баскетбол.</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21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29</w:t>
            </w:r>
          </w:p>
        </w:tc>
        <w:tc>
          <w:tcPr>
            <w:tcW w:w="4395" w:type="dxa"/>
          </w:tcPr>
          <w:p w:rsidR="00A14C09" w:rsidRDefault="00A14C09" w:rsidP="00571D25">
            <w:pPr>
              <w:autoSpaceDE w:val="0"/>
              <w:autoSpaceDN w:val="0"/>
              <w:adjustRightInd w:val="0"/>
              <w:spacing w:after="0"/>
              <w:jc w:val="both"/>
              <w:rPr>
                <w:rFonts w:ascii="Times New Roman" w:hAnsi="Times New Roman" w:cs="Times New Roman"/>
                <w:sz w:val="24"/>
                <w:szCs w:val="24"/>
              </w:rPr>
            </w:pPr>
          </w:p>
          <w:p w:rsidR="00A14C09" w:rsidRDefault="00A14C09" w:rsidP="00571D25">
            <w:pPr>
              <w:autoSpaceDE w:val="0"/>
              <w:autoSpaceDN w:val="0"/>
              <w:adjustRightInd w:val="0"/>
              <w:spacing w:after="0"/>
              <w:jc w:val="both"/>
              <w:rPr>
                <w:rFonts w:ascii="Times New Roman" w:hAnsi="Times New Roman" w:cs="Times New Roman"/>
                <w:sz w:val="24"/>
                <w:szCs w:val="24"/>
              </w:rPr>
            </w:pPr>
          </w:p>
          <w:p w:rsidR="00A14C09" w:rsidRDefault="00A14C09"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игры в баскетбол: стойка игрока.</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A14C09" w:rsidRDefault="00A14C09" w:rsidP="00571D25">
            <w:pPr>
              <w:spacing w:after="0"/>
              <w:rPr>
                <w:rFonts w:ascii="Times New Roman" w:hAnsi="Times New Roman" w:cs="Times New Roman"/>
                <w:sz w:val="24"/>
                <w:szCs w:val="24"/>
              </w:rPr>
            </w:pPr>
          </w:p>
          <w:p w:rsidR="00A14C09" w:rsidRDefault="00A14C09"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30</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ведение мяча с изменением направления движения , левой и правой рукой, спиной вперед, остановка, повороты.</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31</w:t>
            </w:r>
          </w:p>
        </w:tc>
        <w:tc>
          <w:tcPr>
            <w:tcW w:w="4395" w:type="dxa"/>
          </w:tcPr>
          <w:p w:rsidR="006760B1" w:rsidRPr="00571D25" w:rsidRDefault="008C3472" w:rsidP="008C347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Перемещение,</w:t>
            </w:r>
            <w:r w:rsidR="006760B1" w:rsidRPr="00571D25">
              <w:rPr>
                <w:rFonts w:ascii="Times New Roman" w:hAnsi="Times New Roman" w:cs="Times New Roman"/>
                <w:sz w:val="24"/>
                <w:szCs w:val="24"/>
              </w:rPr>
              <w:t xml:space="preserve">  ведение мяча с изменением направления движения , </w:t>
            </w:r>
            <w:r>
              <w:rPr>
                <w:rFonts w:ascii="Times New Roman" w:hAnsi="Times New Roman" w:cs="Times New Roman"/>
                <w:sz w:val="24"/>
                <w:szCs w:val="24"/>
              </w:rPr>
              <w:t>передача мяча.</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A14C09" w:rsidRDefault="00A14C09" w:rsidP="00571D25">
            <w:pPr>
              <w:spacing w:after="0"/>
              <w:rPr>
                <w:rFonts w:ascii="Times New Roman" w:hAnsi="Times New Roman" w:cs="Times New Roman"/>
                <w:sz w:val="24"/>
                <w:szCs w:val="24"/>
              </w:rPr>
            </w:pPr>
          </w:p>
          <w:p w:rsidR="00A14C09" w:rsidRDefault="00A14C09"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A14C09" w:rsidRDefault="00A14C09"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32</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передачи и ловли мяча:2 руками сверху, 2 руками от груди.</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33</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передачи и ловли мяча:2 руками сверху, 2 руками от груди.</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34</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передачи и ловли мяча:2 руками  об пол, 1 рукой  от плеча.</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35</w:t>
            </w:r>
          </w:p>
        </w:tc>
        <w:tc>
          <w:tcPr>
            <w:tcW w:w="4395" w:type="dxa"/>
          </w:tcPr>
          <w:p w:rsidR="00A14C09" w:rsidRDefault="00A14C09"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передачи и ловли мяча:2 руками  об пол, 1 рукой  от плеча</w:t>
            </w:r>
          </w:p>
        </w:tc>
        <w:tc>
          <w:tcPr>
            <w:tcW w:w="1417" w:type="dxa"/>
          </w:tcPr>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A14C09" w:rsidRDefault="00A14C09"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36</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Изучение техники ведения и передачи </w:t>
            </w:r>
            <w:r w:rsidRPr="00571D25">
              <w:rPr>
                <w:rFonts w:ascii="Times New Roman" w:hAnsi="Times New Roman" w:cs="Times New Roman"/>
                <w:sz w:val="24"/>
                <w:szCs w:val="24"/>
              </w:rPr>
              <w:lastRenderedPageBreak/>
              <w:t>мяча в двойках, разными способами  с изменением направления движения.</w:t>
            </w:r>
          </w:p>
        </w:tc>
        <w:tc>
          <w:tcPr>
            <w:tcW w:w="1417" w:type="dxa"/>
          </w:tcPr>
          <w:p w:rsidR="006760B1" w:rsidRPr="00571D25" w:rsidRDefault="00A14C09" w:rsidP="00A14C09">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760B1" w:rsidRPr="00571D25">
              <w:rPr>
                <w:rFonts w:ascii="Times New Roman" w:hAnsi="Times New Roman" w:cs="Times New Roman"/>
                <w:sz w:val="24"/>
                <w:szCs w:val="24"/>
              </w:rPr>
              <w:t>1</w:t>
            </w:r>
          </w:p>
        </w:tc>
        <w:tc>
          <w:tcPr>
            <w:tcW w:w="1418" w:type="dxa"/>
            <w:vAlign w:val="bottom"/>
          </w:tcPr>
          <w:p w:rsidR="006760B1" w:rsidRPr="00571D25" w:rsidRDefault="00A14C09" w:rsidP="00A14C09">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006760B1" w:rsidRPr="00571D25">
              <w:rPr>
                <w:rFonts w:ascii="Times New Roman" w:hAnsi="Times New Roman" w:cs="Times New Roman"/>
                <w:sz w:val="24"/>
                <w:szCs w:val="24"/>
              </w:rPr>
              <w:t>1</w:t>
            </w:r>
          </w:p>
        </w:tc>
        <w:tc>
          <w:tcPr>
            <w:tcW w:w="1275" w:type="dxa"/>
          </w:tcPr>
          <w:p w:rsidR="00A14C09" w:rsidRDefault="00A14C09"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Спортивны</w:t>
            </w:r>
            <w:r w:rsidRPr="00571D25">
              <w:rPr>
                <w:rFonts w:ascii="Times New Roman" w:hAnsi="Times New Roman" w:cs="Times New Roman"/>
                <w:sz w:val="24"/>
                <w:szCs w:val="24"/>
              </w:rPr>
              <w:lastRenderedPageBreak/>
              <w:t>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Отработка </w:t>
            </w:r>
            <w:r w:rsidRPr="00571D25">
              <w:rPr>
                <w:rFonts w:ascii="Times New Roman" w:hAnsi="Times New Roman" w:cs="Times New Roman"/>
                <w:sz w:val="24"/>
                <w:szCs w:val="24"/>
              </w:rPr>
              <w:lastRenderedPageBreak/>
              <w:t>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И.Лях, </w:t>
            </w:r>
            <w:r w:rsidRPr="00571D25">
              <w:rPr>
                <w:rFonts w:ascii="Times New Roman" w:hAnsi="Times New Roman" w:cs="Times New Roman"/>
                <w:sz w:val="24"/>
                <w:szCs w:val="24"/>
              </w:rPr>
              <w:lastRenderedPageBreak/>
              <w:t>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37</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ведения и передачи мяча в двойках, разными способами  с изменением направления движения.</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14C09"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38</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ведения и передачи мяча в тройках, разными способами  с изменением направления движения.</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A34D53" w:rsidRDefault="00A34D53"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A34D53" w:rsidRDefault="00A34D53"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39</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ведения и передачи мяча в тройках, разными способами  с изменением направления движения.</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34D53"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40</w:t>
            </w:r>
          </w:p>
        </w:tc>
        <w:tc>
          <w:tcPr>
            <w:tcW w:w="4395" w:type="dxa"/>
          </w:tcPr>
          <w:p w:rsidR="00A34D53" w:rsidRDefault="00A34D53" w:rsidP="00571D25">
            <w:pPr>
              <w:autoSpaceDE w:val="0"/>
              <w:autoSpaceDN w:val="0"/>
              <w:adjustRightInd w:val="0"/>
              <w:spacing w:after="0"/>
              <w:jc w:val="both"/>
              <w:rPr>
                <w:rFonts w:ascii="Times New Roman" w:hAnsi="Times New Roman" w:cs="Times New Roman"/>
                <w:sz w:val="24"/>
                <w:szCs w:val="24"/>
              </w:rPr>
            </w:pPr>
          </w:p>
          <w:p w:rsidR="00A34D53" w:rsidRDefault="00A34D53"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выполнения броска по кольцу в движении с 2-х шагов.</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A34D53" w:rsidRDefault="00A34D53"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A34D53" w:rsidRDefault="00A34D53"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41</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выполнения броска по кольцу в движении с 2-х шагов.</w:t>
            </w:r>
          </w:p>
        </w:tc>
        <w:tc>
          <w:tcPr>
            <w:tcW w:w="1417"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34D53"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42</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броска по кольцу  в прыжке на месте, штрафного броска</w:t>
            </w:r>
          </w:p>
        </w:tc>
        <w:tc>
          <w:tcPr>
            <w:tcW w:w="1417"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 xml:space="preserve">Практическое </w:t>
            </w:r>
            <w:r w:rsidRPr="00571D25">
              <w:rPr>
                <w:rFonts w:ascii="Times New Roman" w:hAnsi="Times New Roman" w:cs="Times New Roman"/>
                <w:sz w:val="24"/>
                <w:szCs w:val="24"/>
              </w:rPr>
              <w:lastRenderedPageBreak/>
              <w:t>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 xml:space="preserve">Спортивный зал, </w:t>
            </w:r>
            <w:r w:rsidRPr="00571D25">
              <w:rPr>
                <w:rFonts w:ascii="Times New Roman" w:hAnsi="Times New Roman" w:cs="Times New Roman"/>
                <w:sz w:val="24"/>
                <w:szCs w:val="24"/>
              </w:rPr>
              <w:lastRenderedPageBreak/>
              <w:t>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Отработка техники и тактики </w:t>
            </w:r>
            <w:r w:rsidRPr="00571D25">
              <w:rPr>
                <w:rFonts w:ascii="Times New Roman" w:hAnsi="Times New Roman" w:cs="Times New Roman"/>
                <w:sz w:val="24"/>
                <w:szCs w:val="24"/>
              </w:rPr>
              <w:lastRenderedPageBreak/>
              <w:t>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И.Лях, Л.Е.Любомирский </w:t>
            </w:r>
            <w:r w:rsidRPr="00571D25">
              <w:rPr>
                <w:rFonts w:ascii="Times New Roman" w:hAnsi="Times New Roman" w:cs="Times New Roman"/>
                <w:sz w:val="24"/>
                <w:szCs w:val="24"/>
              </w:rPr>
              <w:lastRenderedPageBreak/>
              <w:t>–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43</w:t>
            </w:r>
          </w:p>
        </w:tc>
        <w:tc>
          <w:tcPr>
            <w:tcW w:w="4395" w:type="dxa"/>
          </w:tcPr>
          <w:p w:rsidR="00A34D53" w:rsidRDefault="00A34D53"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броска по кольцу  в прыжке на месте, штрафного броска</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34D53"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44</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приемов техники защиты: перехват, накрывание, вырывание, выбивание.</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A34D53" w:rsidRDefault="00A34D53"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45</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приемов техники защиты: перехват, накрывание, вырывание, выбивание.</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34D53"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46</w:t>
            </w:r>
          </w:p>
        </w:tc>
        <w:tc>
          <w:tcPr>
            <w:tcW w:w="4395" w:type="dxa"/>
          </w:tcPr>
          <w:p w:rsidR="00A34D53" w:rsidRDefault="00A34D53"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Изучение техники действий защиты игроков с мячом, без мяча., лично, зоной. </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A34D53" w:rsidRDefault="00A34D53"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A34D53" w:rsidRDefault="00A34D53"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47</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действий защиты игроков с мячом, без мяча., лично, зоной.</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34D53"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48</w:t>
            </w:r>
          </w:p>
        </w:tc>
        <w:tc>
          <w:tcPr>
            <w:tcW w:w="4395" w:type="dxa"/>
          </w:tcPr>
          <w:p w:rsidR="00A34D53" w:rsidRDefault="00A34D53"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правил игры. Учебная игра.</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w:t>
            </w:r>
            <w:r w:rsidRPr="00571D25">
              <w:rPr>
                <w:rFonts w:ascii="Times New Roman" w:hAnsi="Times New Roman" w:cs="Times New Roman"/>
                <w:sz w:val="24"/>
                <w:szCs w:val="24"/>
              </w:rPr>
              <w:lastRenderedPageBreak/>
              <w:t>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Отработка техники и тактики игры Баскетбол</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 xml:space="preserve">И.Лях, Л.Е.Любомирский – Физическая </w:t>
            </w:r>
            <w:r w:rsidRPr="00571D25">
              <w:rPr>
                <w:rFonts w:ascii="Times New Roman" w:hAnsi="Times New Roman" w:cs="Times New Roman"/>
                <w:sz w:val="24"/>
                <w:szCs w:val="24"/>
              </w:rPr>
              <w:lastRenderedPageBreak/>
              <w:t>культура 10-11 класс</w:t>
            </w:r>
          </w:p>
        </w:tc>
      </w:tr>
      <w:tr w:rsidR="006760B1" w:rsidRPr="00571D25" w:rsidTr="005E5138">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49</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правил игры. Учебная игра.</w:t>
            </w:r>
          </w:p>
        </w:tc>
        <w:tc>
          <w:tcPr>
            <w:tcW w:w="1417" w:type="dxa"/>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Баскетбол</w:t>
            </w:r>
          </w:p>
        </w:tc>
        <w:tc>
          <w:tcPr>
            <w:tcW w:w="2170" w:type="dxa"/>
          </w:tcPr>
          <w:p w:rsidR="006760B1" w:rsidRPr="00571D25" w:rsidRDefault="00A34D53"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276"/>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50-51</w:t>
            </w:r>
          </w:p>
        </w:tc>
        <w:tc>
          <w:tcPr>
            <w:tcW w:w="4395" w:type="dxa"/>
          </w:tcPr>
          <w:p w:rsidR="006760B1" w:rsidRPr="00571D25" w:rsidRDefault="006760B1" w:rsidP="00571D25">
            <w:pPr>
              <w:autoSpaceDE w:val="0"/>
              <w:autoSpaceDN w:val="0"/>
              <w:adjustRightInd w:val="0"/>
              <w:spacing w:after="0"/>
              <w:jc w:val="both"/>
              <w:rPr>
                <w:rFonts w:ascii="Times New Roman" w:hAnsi="Times New Roman" w:cs="Times New Roman"/>
                <w:b/>
                <w:sz w:val="24"/>
                <w:szCs w:val="24"/>
              </w:rPr>
            </w:pPr>
            <w:r w:rsidRPr="00571D25">
              <w:rPr>
                <w:rFonts w:ascii="Times New Roman" w:hAnsi="Times New Roman" w:cs="Times New Roman"/>
                <w:b/>
                <w:sz w:val="24"/>
                <w:szCs w:val="24"/>
              </w:rPr>
              <w:t>Дартс</w:t>
            </w:r>
          </w:p>
        </w:tc>
        <w:tc>
          <w:tcPr>
            <w:tcW w:w="1417" w:type="dxa"/>
          </w:tcPr>
          <w:p w:rsidR="006760B1" w:rsidRPr="00571D25" w:rsidRDefault="006760B1" w:rsidP="00571D25">
            <w:pPr>
              <w:spacing w:after="0"/>
              <w:jc w:val="center"/>
              <w:rPr>
                <w:rFonts w:ascii="Times New Roman" w:hAnsi="Times New Roman" w:cs="Times New Roman"/>
                <w:b/>
                <w:sz w:val="24"/>
                <w:szCs w:val="24"/>
              </w:rPr>
            </w:pPr>
            <w:r w:rsidRPr="00571D25">
              <w:rPr>
                <w:rFonts w:ascii="Times New Roman" w:hAnsi="Times New Roman" w:cs="Times New Roman"/>
                <w:b/>
                <w:sz w:val="24"/>
                <w:szCs w:val="24"/>
              </w:rPr>
              <w:t>2</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p>
        </w:tc>
        <w:tc>
          <w:tcPr>
            <w:tcW w:w="1275" w:type="dxa"/>
          </w:tcPr>
          <w:p w:rsidR="006760B1" w:rsidRPr="00571D25" w:rsidRDefault="006760B1" w:rsidP="00571D25">
            <w:pPr>
              <w:spacing w:after="0"/>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tcPr>
          <w:p w:rsidR="006760B1" w:rsidRPr="00571D25" w:rsidRDefault="006760B1" w:rsidP="00571D25">
            <w:pPr>
              <w:spacing w:after="0"/>
              <w:rPr>
                <w:rFonts w:ascii="Times New Roman" w:hAnsi="Times New Roman" w:cs="Times New Roman"/>
                <w:sz w:val="24"/>
                <w:szCs w:val="24"/>
              </w:rPr>
            </w:pPr>
          </w:p>
        </w:tc>
        <w:tc>
          <w:tcPr>
            <w:tcW w:w="2170" w:type="dxa"/>
          </w:tcPr>
          <w:p w:rsidR="006760B1" w:rsidRPr="00571D25" w:rsidRDefault="00A34D53" w:rsidP="00571D25">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6760B1" w:rsidRPr="00571D25" w:rsidTr="005E5138">
        <w:trPr>
          <w:trHeight w:val="468"/>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50</w:t>
            </w:r>
          </w:p>
        </w:tc>
        <w:tc>
          <w:tcPr>
            <w:tcW w:w="4395" w:type="dxa"/>
          </w:tcPr>
          <w:p w:rsidR="00A34D53" w:rsidRDefault="00A34D53" w:rsidP="00571D25">
            <w:pPr>
              <w:autoSpaceDE w:val="0"/>
              <w:autoSpaceDN w:val="0"/>
              <w:adjustRightInd w:val="0"/>
              <w:spacing w:after="0"/>
              <w:jc w:val="both"/>
              <w:rPr>
                <w:rFonts w:ascii="Times New Roman" w:hAnsi="Times New Roman" w:cs="Times New Roman"/>
                <w:sz w:val="24"/>
                <w:szCs w:val="24"/>
              </w:rPr>
            </w:pPr>
          </w:p>
          <w:p w:rsidR="00A34D53" w:rsidRDefault="00A34D53"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Общие правила игры в Дартс.</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Мишень, дротики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дартс</w:t>
            </w:r>
          </w:p>
        </w:tc>
        <w:tc>
          <w:tcPr>
            <w:tcW w:w="2170" w:type="dxa"/>
          </w:tcPr>
          <w:p w:rsidR="006760B1" w:rsidRPr="00571D25" w:rsidRDefault="00A34D53"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505"/>
        </w:trPr>
        <w:tc>
          <w:tcPr>
            <w:tcW w:w="851" w:type="dxa"/>
            <w:vAlign w:val="bottom"/>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51</w:t>
            </w:r>
          </w:p>
        </w:tc>
        <w:tc>
          <w:tcPr>
            <w:tcW w:w="4395" w:type="dxa"/>
          </w:tcPr>
          <w:p w:rsidR="00A34D53" w:rsidRDefault="00A34D53"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броска. Учебная игра. Зачет.</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Мишень, дротики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 Отработка техники  и тактики игры в дартс</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6760B1" w:rsidRPr="00571D25" w:rsidTr="005E5138">
        <w:trPr>
          <w:trHeight w:val="505"/>
        </w:trPr>
        <w:tc>
          <w:tcPr>
            <w:tcW w:w="851" w:type="dxa"/>
            <w:vAlign w:val="bottom"/>
          </w:tcPr>
          <w:p w:rsidR="006760B1" w:rsidRPr="00571D25" w:rsidRDefault="006760B1" w:rsidP="00571D25">
            <w:pPr>
              <w:spacing w:after="0"/>
              <w:rPr>
                <w:rFonts w:ascii="Times New Roman" w:hAnsi="Times New Roman" w:cs="Times New Roman"/>
                <w:sz w:val="24"/>
                <w:szCs w:val="24"/>
              </w:rPr>
            </w:pPr>
          </w:p>
        </w:tc>
        <w:tc>
          <w:tcPr>
            <w:tcW w:w="4395" w:type="dxa"/>
          </w:tcPr>
          <w:p w:rsidR="00A34D53" w:rsidRDefault="00A34D53" w:rsidP="00571D25">
            <w:pPr>
              <w:autoSpaceDE w:val="0"/>
              <w:autoSpaceDN w:val="0"/>
              <w:adjustRightInd w:val="0"/>
              <w:spacing w:after="0"/>
              <w:jc w:val="both"/>
              <w:rPr>
                <w:rFonts w:ascii="Times New Roman" w:hAnsi="Times New Roman" w:cs="Times New Roman"/>
                <w:b/>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b/>
                <w:sz w:val="24"/>
                <w:szCs w:val="24"/>
              </w:rPr>
            </w:pPr>
            <w:r w:rsidRPr="00571D25">
              <w:rPr>
                <w:rFonts w:ascii="Times New Roman" w:hAnsi="Times New Roman" w:cs="Times New Roman"/>
                <w:b/>
                <w:sz w:val="24"/>
                <w:szCs w:val="24"/>
              </w:rPr>
              <w:t>Всего за 1 семестр:</w:t>
            </w:r>
          </w:p>
        </w:tc>
        <w:tc>
          <w:tcPr>
            <w:tcW w:w="1417" w:type="dxa"/>
          </w:tcPr>
          <w:p w:rsidR="00A34D53" w:rsidRDefault="00A34D53" w:rsidP="00A34D53">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6760B1" w:rsidRPr="00571D25" w:rsidRDefault="00A34D53" w:rsidP="00A34D53">
            <w:pPr>
              <w:spacing w:after="0"/>
              <w:rPr>
                <w:rFonts w:ascii="Times New Roman" w:hAnsi="Times New Roman" w:cs="Times New Roman"/>
                <w:sz w:val="24"/>
                <w:szCs w:val="24"/>
              </w:rPr>
            </w:pPr>
            <w:r>
              <w:rPr>
                <w:rFonts w:ascii="Times New Roman" w:hAnsi="Times New Roman" w:cs="Times New Roman"/>
                <w:sz w:val="24"/>
                <w:szCs w:val="24"/>
              </w:rPr>
              <w:t xml:space="preserve">      </w:t>
            </w:r>
            <w:r w:rsidR="006760B1" w:rsidRPr="00571D25">
              <w:rPr>
                <w:rFonts w:ascii="Times New Roman" w:hAnsi="Times New Roman" w:cs="Times New Roman"/>
                <w:sz w:val="24"/>
                <w:szCs w:val="24"/>
              </w:rPr>
              <w:t>51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p>
        </w:tc>
        <w:tc>
          <w:tcPr>
            <w:tcW w:w="1275" w:type="dxa"/>
          </w:tcPr>
          <w:p w:rsidR="006760B1" w:rsidRPr="00571D25" w:rsidRDefault="006760B1" w:rsidP="00571D25">
            <w:pPr>
              <w:spacing w:after="0"/>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A34D53" w:rsidP="00571D2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760B1" w:rsidRPr="00571D25">
              <w:rPr>
                <w:rFonts w:ascii="Times New Roman" w:hAnsi="Times New Roman" w:cs="Times New Roman"/>
                <w:sz w:val="24"/>
                <w:szCs w:val="24"/>
              </w:rPr>
              <w:t>51</w:t>
            </w:r>
          </w:p>
        </w:tc>
        <w:tc>
          <w:tcPr>
            <w:tcW w:w="2170" w:type="dxa"/>
          </w:tcPr>
          <w:p w:rsidR="006760B1" w:rsidRPr="00571D25" w:rsidRDefault="00A34D53" w:rsidP="00571D25">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6760B1" w:rsidRPr="00571D25" w:rsidTr="00021989">
        <w:trPr>
          <w:trHeight w:val="306"/>
        </w:trPr>
        <w:tc>
          <w:tcPr>
            <w:tcW w:w="851" w:type="dxa"/>
            <w:vAlign w:val="bottom"/>
          </w:tcPr>
          <w:p w:rsidR="006760B1" w:rsidRPr="00571D25" w:rsidRDefault="006760B1" w:rsidP="00571D25">
            <w:pPr>
              <w:spacing w:after="0"/>
              <w:rPr>
                <w:rFonts w:ascii="Times New Roman" w:hAnsi="Times New Roman" w:cs="Times New Roman"/>
                <w:sz w:val="24"/>
                <w:szCs w:val="24"/>
              </w:rPr>
            </w:pPr>
          </w:p>
        </w:tc>
        <w:tc>
          <w:tcPr>
            <w:tcW w:w="12049" w:type="dxa"/>
            <w:gridSpan w:val="6"/>
          </w:tcPr>
          <w:p w:rsidR="006760B1" w:rsidRPr="00571D25" w:rsidRDefault="006760B1" w:rsidP="00571D2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Pr="00571D25">
              <w:rPr>
                <w:rFonts w:ascii="Times New Roman" w:hAnsi="Times New Roman" w:cs="Times New Roman"/>
                <w:b/>
                <w:sz w:val="24"/>
                <w:szCs w:val="24"/>
              </w:rPr>
              <w:t>2 семестр</w:t>
            </w:r>
          </w:p>
        </w:tc>
        <w:tc>
          <w:tcPr>
            <w:tcW w:w="2170" w:type="dxa"/>
            <w:vAlign w:val="bottom"/>
          </w:tcPr>
          <w:p w:rsidR="006760B1" w:rsidRPr="00571D25" w:rsidRDefault="006760B1" w:rsidP="00571D25">
            <w:pPr>
              <w:spacing w:after="0"/>
              <w:jc w:val="center"/>
              <w:rPr>
                <w:rFonts w:ascii="Times New Roman" w:hAnsi="Times New Roman" w:cs="Times New Roman"/>
                <w:sz w:val="24"/>
                <w:szCs w:val="24"/>
              </w:rPr>
            </w:pP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1-66</w:t>
            </w:r>
          </w:p>
        </w:tc>
        <w:tc>
          <w:tcPr>
            <w:tcW w:w="4395" w:type="dxa"/>
            <w:tcBorders>
              <w:top w:val="single" w:sz="4" w:space="0" w:color="auto"/>
              <w:left w:val="single" w:sz="4" w:space="0" w:color="auto"/>
              <w:bottom w:val="single" w:sz="4" w:space="0" w:color="auto"/>
              <w:right w:val="single" w:sz="4" w:space="0" w:color="auto"/>
            </w:tcBorders>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b/>
                <w:sz w:val="24"/>
                <w:szCs w:val="24"/>
              </w:rPr>
              <w:t>Раздел. Учебно-тренировочные занятия</w:t>
            </w:r>
          </w:p>
        </w:tc>
        <w:tc>
          <w:tcPr>
            <w:tcW w:w="1417"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66</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 66</w:t>
            </w:r>
          </w:p>
        </w:tc>
        <w:tc>
          <w:tcPr>
            <w:tcW w:w="2170" w:type="dxa"/>
          </w:tcPr>
          <w:p w:rsidR="006760B1" w:rsidRPr="00571D25" w:rsidRDefault="006760B1" w:rsidP="00A34D53">
            <w:pPr>
              <w:spacing w:after="0"/>
              <w:rPr>
                <w:rFonts w:ascii="Times New Roman" w:hAnsi="Times New Roman" w:cs="Times New Roman"/>
                <w:sz w:val="24"/>
                <w:szCs w:val="24"/>
              </w:rPr>
            </w:pPr>
          </w:p>
        </w:tc>
      </w:tr>
      <w:tr w:rsidR="006760B1" w:rsidRPr="00571D25" w:rsidTr="005E5138">
        <w:trPr>
          <w:trHeight w:val="375"/>
        </w:trPr>
        <w:tc>
          <w:tcPr>
            <w:tcW w:w="851" w:type="dxa"/>
            <w:vAlign w:val="bottom"/>
          </w:tcPr>
          <w:p w:rsidR="006760B1" w:rsidRPr="00571D25" w:rsidRDefault="006760B1" w:rsidP="00A34D53">
            <w:pPr>
              <w:spacing w:after="0"/>
              <w:rPr>
                <w:rFonts w:ascii="Times New Roman" w:hAnsi="Times New Roman" w:cs="Times New Roman"/>
                <w:sz w:val="24"/>
                <w:szCs w:val="24"/>
              </w:rPr>
            </w:pPr>
            <w:r w:rsidRPr="00571D25">
              <w:rPr>
                <w:rFonts w:ascii="Times New Roman" w:hAnsi="Times New Roman" w:cs="Times New Roman"/>
                <w:sz w:val="24"/>
                <w:szCs w:val="24"/>
              </w:rPr>
              <w:t>1-10</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71D25">
            <w:pPr>
              <w:autoSpaceDE w:val="0"/>
              <w:autoSpaceDN w:val="0"/>
              <w:adjustRightInd w:val="0"/>
              <w:spacing w:after="0"/>
              <w:jc w:val="both"/>
              <w:rPr>
                <w:rFonts w:ascii="Times New Roman" w:hAnsi="Times New Roman" w:cs="Times New Roman"/>
                <w:b/>
                <w:bCs/>
                <w:sz w:val="24"/>
                <w:szCs w:val="24"/>
              </w:rPr>
            </w:pPr>
          </w:p>
          <w:p w:rsidR="00A34D53" w:rsidRDefault="00A34D53" w:rsidP="00571D25">
            <w:pPr>
              <w:autoSpaceDE w:val="0"/>
              <w:autoSpaceDN w:val="0"/>
              <w:adjustRightInd w:val="0"/>
              <w:spacing w:after="0"/>
              <w:jc w:val="both"/>
              <w:rPr>
                <w:rFonts w:ascii="Times New Roman" w:hAnsi="Times New Roman" w:cs="Times New Roman"/>
                <w:b/>
                <w:bCs/>
                <w:sz w:val="24"/>
                <w:szCs w:val="24"/>
              </w:rPr>
            </w:pPr>
          </w:p>
          <w:p w:rsidR="00A34D53" w:rsidRDefault="00A34D53" w:rsidP="00571D25">
            <w:pPr>
              <w:autoSpaceDE w:val="0"/>
              <w:autoSpaceDN w:val="0"/>
              <w:adjustRightInd w:val="0"/>
              <w:spacing w:after="0"/>
              <w:jc w:val="both"/>
              <w:rPr>
                <w:rFonts w:ascii="Times New Roman" w:hAnsi="Times New Roman" w:cs="Times New Roman"/>
                <w:b/>
                <w:bCs/>
                <w:sz w:val="24"/>
                <w:szCs w:val="24"/>
              </w:rPr>
            </w:pPr>
          </w:p>
          <w:p w:rsidR="00A34D53" w:rsidRDefault="00A34D53" w:rsidP="00571D25">
            <w:pPr>
              <w:autoSpaceDE w:val="0"/>
              <w:autoSpaceDN w:val="0"/>
              <w:adjustRightInd w:val="0"/>
              <w:spacing w:after="0"/>
              <w:jc w:val="both"/>
              <w:rPr>
                <w:rFonts w:ascii="Times New Roman" w:hAnsi="Times New Roman" w:cs="Times New Roman"/>
                <w:b/>
                <w:bCs/>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b/>
                <w:sz w:val="24"/>
                <w:szCs w:val="24"/>
              </w:rPr>
            </w:pPr>
            <w:r w:rsidRPr="00571D25">
              <w:rPr>
                <w:rFonts w:ascii="Times New Roman" w:hAnsi="Times New Roman" w:cs="Times New Roman"/>
                <w:b/>
                <w:bCs/>
                <w:sz w:val="24"/>
                <w:szCs w:val="24"/>
              </w:rPr>
              <w:t>Гимнастика.</w:t>
            </w:r>
          </w:p>
        </w:tc>
        <w:tc>
          <w:tcPr>
            <w:tcW w:w="1417" w:type="dxa"/>
            <w:vAlign w:val="bottom"/>
          </w:tcPr>
          <w:p w:rsidR="006760B1" w:rsidRPr="00571D25" w:rsidRDefault="006760B1" w:rsidP="00571D25">
            <w:pPr>
              <w:spacing w:before="240" w:after="0"/>
              <w:jc w:val="center"/>
              <w:rPr>
                <w:rFonts w:ascii="Times New Roman" w:hAnsi="Times New Roman" w:cs="Times New Roman"/>
                <w:b/>
                <w:sz w:val="24"/>
                <w:szCs w:val="24"/>
              </w:rPr>
            </w:pPr>
            <w:r w:rsidRPr="00571D25">
              <w:rPr>
                <w:rFonts w:ascii="Times New Roman" w:hAnsi="Times New Roman" w:cs="Times New Roman"/>
                <w:b/>
                <w:sz w:val="24"/>
                <w:szCs w:val="24"/>
              </w:rPr>
              <w:t>10</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p>
        </w:tc>
        <w:tc>
          <w:tcPr>
            <w:tcW w:w="1275" w:type="dxa"/>
            <w:vAlign w:val="bottom"/>
          </w:tcPr>
          <w:p w:rsidR="006760B1" w:rsidRPr="00571D25" w:rsidRDefault="006760B1" w:rsidP="00571D25">
            <w:pPr>
              <w:spacing w:after="0"/>
              <w:jc w:val="center"/>
              <w:rPr>
                <w:rFonts w:ascii="Times New Roman" w:hAnsi="Times New Roman" w:cs="Times New Roman"/>
                <w:sz w:val="24"/>
                <w:szCs w:val="24"/>
              </w:rPr>
            </w:pP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p>
        </w:tc>
        <w:tc>
          <w:tcPr>
            <w:tcW w:w="2170" w:type="dxa"/>
          </w:tcPr>
          <w:p w:rsidR="00A34D53" w:rsidRDefault="00A34D53" w:rsidP="00571D25">
            <w:pPr>
              <w:spacing w:after="0"/>
              <w:rPr>
                <w:rFonts w:ascii="Times New Roman" w:hAnsi="Times New Roman" w:cs="Times New Roman"/>
                <w:sz w:val="24"/>
                <w:szCs w:val="24"/>
              </w:rPr>
            </w:pPr>
          </w:p>
          <w:p w:rsidR="006760B1" w:rsidRPr="00571D25" w:rsidRDefault="00A34D53" w:rsidP="00571D25">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4395" w:type="dxa"/>
            <w:tcBorders>
              <w:top w:val="single" w:sz="4" w:space="0" w:color="auto"/>
              <w:left w:val="single" w:sz="4" w:space="0" w:color="auto"/>
              <w:bottom w:val="single" w:sz="4" w:space="0" w:color="auto"/>
              <w:right w:val="single" w:sz="4" w:space="0" w:color="auto"/>
            </w:tcBorders>
          </w:tcPr>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Освоение техники общеразвивающих  </w:t>
            </w:r>
            <w:r w:rsidRPr="00571D25">
              <w:rPr>
                <w:rFonts w:ascii="Times New Roman" w:hAnsi="Times New Roman" w:cs="Times New Roman"/>
                <w:sz w:val="24"/>
                <w:szCs w:val="24"/>
              </w:rPr>
              <w:lastRenderedPageBreak/>
              <w:t>упражнений</w:t>
            </w:r>
          </w:p>
        </w:tc>
        <w:tc>
          <w:tcPr>
            <w:tcW w:w="1417" w:type="dxa"/>
          </w:tcPr>
          <w:p w:rsidR="006760B1" w:rsidRPr="00571D25" w:rsidRDefault="00A34D53" w:rsidP="00A34D53">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760B1"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w:t>
            </w:r>
            <w:r w:rsidRPr="00571D25">
              <w:rPr>
                <w:rFonts w:ascii="Times New Roman" w:hAnsi="Times New Roman" w:cs="Times New Roman"/>
                <w:sz w:val="24"/>
                <w:szCs w:val="24"/>
              </w:rPr>
              <w:lastRenderedPageBreak/>
              <w:t>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Выполнение </w:t>
            </w:r>
            <w:r w:rsidRPr="00571D25">
              <w:rPr>
                <w:rFonts w:ascii="Times New Roman" w:hAnsi="Times New Roman" w:cs="Times New Roman"/>
                <w:sz w:val="24"/>
                <w:szCs w:val="24"/>
              </w:rPr>
              <w:lastRenderedPageBreak/>
              <w:t>комплекса утренней гимнастики</w:t>
            </w:r>
          </w:p>
        </w:tc>
        <w:tc>
          <w:tcPr>
            <w:tcW w:w="2170" w:type="dxa"/>
          </w:tcPr>
          <w:p w:rsidR="006760B1" w:rsidRPr="00571D25" w:rsidRDefault="00A34D53" w:rsidP="00571D25">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А.А.Бишаева </w:t>
            </w:r>
            <w:r w:rsidRPr="00571D25">
              <w:rPr>
                <w:rFonts w:ascii="Times New Roman" w:hAnsi="Times New Roman" w:cs="Times New Roman"/>
                <w:sz w:val="24"/>
                <w:szCs w:val="24"/>
              </w:rPr>
              <w:lastRenderedPageBreak/>
              <w:t>«Физическая культура</w:t>
            </w:r>
          </w:p>
        </w:tc>
      </w:tr>
      <w:tr w:rsidR="006760B1" w:rsidRPr="00571D25" w:rsidTr="005E5138">
        <w:trPr>
          <w:trHeight w:val="375"/>
        </w:trPr>
        <w:tc>
          <w:tcPr>
            <w:tcW w:w="851"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2</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71D25">
            <w:pPr>
              <w:autoSpaceDE w:val="0"/>
              <w:autoSpaceDN w:val="0"/>
              <w:adjustRightInd w:val="0"/>
              <w:spacing w:after="0"/>
              <w:jc w:val="both"/>
              <w:rPr>
                <w:rFonts w:ascii="Times New Roman" w:hAnsi="Times New Roman" w:cs="Times New Roman"/>
                <w:sz w:val="24"/>
                <w:szCs w:val="24"/>
              </w:rPr>
            </w:pPr>
          </w:p>
          <w:p w:rsidR="00A34D53" w:rsidRDefault="00A34D53" w:rsidP="00571D25">
            <w:pPr>
              <w:autoSpaceDE w:val="0"/>
              <w:autoSpaceDN w:val="0"/>
              <w:adjustRightInd w:val="0"/>
              <w:spacing w:after="0"/>
              <w:jc w:val="both"/>
              <w:rPr>
                <w:rFonts w:ascii="Times New Roman" w:hAnsi="Times New Roman" w:cs="Times New Roman"/>
                <w:sz w:val="24"/>
                <w:szCs w:val="24"/>
              </w:rPr>
            </w:pPr>
          </w:p>
          <w:p w:rsidR="006760B1" w:rsidRPr="00571D25" w:rsidRDefault="006760B1"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Освоение техники общеразвивающих  упражнений со скакалкой</w:t>
            </w:r>
          </w:p>
        </w:tc>
        <w:tc>
          <w:tcPr>
            <w:tcW w:w="1417" w:type="dxa"/>
          </w:tcPr>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A34D53" w:rsidRDefault="00A34D53" w:rsidP="00571D25">
            <w:pPr>
              <w:spacing w:after="0"/>
              <w:jc w:val="center"/>
              <w:rPr>
                <w:rFonts w:ascii="Times New Roman" w:hAnsi="Times New Roman" w:cs="Times New Roman"/>
                <w:sz w:val="24"/>
                <w:szCs w:val="24"/>
              </w:rPr>
            </w:pPr>
          </w:p>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6760B1" w:rsidRPr="00571D25" w:rsidRDefault="006760B1" w:rsidP="00571D25">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A34D53" w:rsidRDefault="00A34D53" w:rsidP="00571D25">
            <w:pPr>
              <w:spacing w:after="0"/>
              <w:rPr>
                <w:rFonts w:ascii="Times New Roman" w:hAnsi="Times New Roman" w:cs="Times New Roman"/>
                <w:sz w:val="24"/>
                <w:szCs w:val="24"/>
              </w:rPr>
            </w:pPr>
          </w:p>
          <w:p w:rsidR="00A34D53" w:rsidRDefault="00A34D53" w:rsidP="00571D25">
            <w:pPr>
              <w:spacing w:after="0"/>
              <w:rPr>
                <w:rFonts w:ascii="Times New Roman" w:hAnsi="Times New Roman" w:cs="Times New Roman"/>
                <w:sz w:val="24"/>
                <w:szCs w:val="24"/>
              </w:rPr>
            </w:pPr>
          </w:p>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6760B1" w:rsidRPr="00571D25" w:rsidRDefault="006760B1" w:rsidP="00571D25">
            <w:pPr>
              <w:spacing w:after="0"/>
              <w:jc w:val="center"/>
              <w:rPr>
                <w:rFonts w:ascii="Times New Roman" w:hAnsi="Times New Roman" w:cs="Times New Roman"/>
                <w:sz w:val="24"/>
                <w:szCs w:val="24"/>
              </w:rPr>
            </w:pPr>
            <w:r w:rsidRPr="00571D25">
              <w:rPr>
                <w:rFonts w:ascii="Times New Roman" w:hAnsi="Times New Roman" w:cs="Times New Roman"/>
                <w:sz w:val="24"/>
                <w:szCs w:val="24"/>
              </w:rPr>
              <w:t>скакалки</w:t>
            </w:r>
          </w:p>
        </w:tc>
        <w:tc>
          <w:tcPr>
            <w:tcW w:w="2126" w:type="dxa"/>
            <w:vAlign w:val="bottom"/>
          </w:tcPr>
          <w:p w:rsidR="006760B1" w:rsidRPr="00571D25" w:rsidRDefault="006760B1" w:rsidP="00571D25">
            <w:pPr>
              <w:spacing w:after="0"/>
              <w:jc w:val="both"/>
              <w:rPr>
                <w:rFonts w:ascii="Times New Roman" w:hAnsi="Times New Roman" w:cs="Times New Roman"/>
                <w:sz w:val="24"/>
                <w:szCs w:val="24"/>
              </w:rPr>
            </w:pPr>
            <w:r w:rsidRPr="00571D25">
              <w:rPr>
                <w:rFonts w:ascii="Times New Roman" w:hAnsi="Times New Roman" w:cs="Times New Roman"/>
                <w:sz w:val="24"/>
                <w:szCs w:val="24"/>
              </w:rPr>
              <w:t>Прыжке на скакалке на вскорость1 мин, на выносливость 5 мин</w:t>
            </w:r>
          </w:p>
        </w:tc>
        <w:tc>
          <w:tcPr>
            <w:tcW w:w="2170" w:type="dxa"/>
          </w:tcPr>
          <w:p w:rsidR="006760B1" w:rsidRPr="00571D25" w:rsidRDefault="006760B1" w:rsidP="00571D25">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Освоение техники общеразвивающие  упражнений со скакалкой</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скакалки </w:t>
            </w:r>
          </w:p>
        </w:tc>
        <w:tc>
          <w:tcPr>
            <w:tcW w:w="2126" w:type="dxa"/>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Прыжке на скакалке на вскорость1 мин, на выносливость 5 мин</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4</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Освоение техники упражнений в паре с партнером, обручем (девушки), гантели (юноши).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Обручи, гантели,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Прыжке на скакалке на вскорость1 мин, на выносливость 5 мин</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Освоение техники упражнений в паре с партнером, обручем (девушки), гантели (юноши).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Обручи, гантели,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Прыжке на скакалке на вскорость1 мин, на выносливость 5 мин</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6</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упражнений для профилактики профессиональных заболеваний для коррекции осанки.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26" w:type="dxa"/>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 Разработать комплекс вводной гимнастики</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7</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упражнений для профилактики профессиональных заболеваний для коррекции осанки.</w:t>
            </w:r>
          </w:p>
        </w:tc>
        <w:tc>
          <w:tcPr>
            <w:tcW w:w="1417"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418"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26" w:type="dxa"/>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 Разработать комплекс вводной гимнастики</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8</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упражнений для профилактики профессиональных заболеваний висов и упоров, у гимнастической стенки, на гимнастической скамейке.</w:t>
            </w:r>
          </w:p>
        </w:tc>
        <w:tc>
          <w:tcPr>
            <w:tcW w:w="1417"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418"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 xml:space="preserve">Турник. Гимнастические скамейки </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индивидуальной программы по силовой подготовки</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9</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упражнений для профилактики профессиональных заболеваний висов и упоров, у гимнастической стенки, на гимнастической скамейке.</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Турник. Гимнастические скамейки</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индивидуальной программы по силовой подготовки</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A34D53">
        <w:trPr>
          <w:trHeight w:val="1641"/>
        </w:trPr>
        <w:tc>
          <w:tcPr>
            <w:tcW w:w="851" w:type="dxa"/>
            <w:vAlign w:val="bottom"/>
          </w:tcPr>
          <w:p w:rsidR="005E5138" w:rsidRPr="00571D25" w:rsidRDefault="00A34D53" w:rsidP="00A34D53">
            <w:pPr>
              <w:spacing w:after="0"/>
              <w:rPr>
                <w:rFonts w:ascii="Times New Roman" w:hAnsi="Times New Roman" w:cs="Times New Roman"/>
                <w:sz w:val="24"/>
                <w:szCs w:val="24"/>
              </w:rPr>
            </w:pPr>
            <w:r>
              <w:rPr>
                <w:rFonts w:ascii="Times New Roman" w:hAnsi="Times New Roman" w:cs="Times New Roman"/>
                <w:sz w:val="24"/>
                <w:szCs w:val="24"/>
              </w:rPr>
              <w:t xml:space="preserve">  </w:t>
            </w:r>
            <w:r w:rsidR="005E5138" w:rsidRPr="00571D25">
              <w:rPr>
                <w:rFonts w:ascii="Times New Roman" w:hAnsi="Times New Roman" w:cs="Times New Roman"/>
                <w:sz w:val="24"/>
                <w:szCs w:val="24"/>
              </w:rPr>
              <w:t>10</w:t>
            </w:r>
          </w:p>
        </w:tc>
        <w:tc>
          <w:tcPr>
            <w:tcW w:w="4395" w:type="dxa"/>
            <w:tcBorders>
              <w:top w:val="single" w:sz="4" w:space="0" w:color="auto"/>
              <w:left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комплексов упражнений утренней гимнастики. Выполнение  комплексов упражнений вводной и производственной гимнастики.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p>
          <w:p w:rsidR="00A34D53" w:rsidRDefault="00A34D53" w:rsidP="005E5138">
            <w:pPr>
              <w:spacing w:before="240" w:after="0"/>
              <w:jc w:val="center"/>
              <w:rPr>
                <w:rFonts w:ascii="Times New Roman" w:hAnsi="Times New Roman" w:cs="Times New Roman"/>
                <w:sz w:val="24"/>
                <w:szCs w:val="24"/>
              </w:rPr>
            </w:pPr>
          </w:p>
          <w:p w:rsidR="005E5138" w:rsidRPr="00571D25" w:rsidRDefault="00A34D53" w:rsidP="00A34D53">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005E5138" w:rsidRPr="00571D25">
              <w:rPr>
                <w:rFonts w:ascii="Times New Roman" w:hAnsi="Times New Roman" w:cs="Times New Roman"/>
                <w:sz w:val="24"/>
                <w:szCs w:val="24"/>
              </w:rPr>
              <w:t>1</w:t>
            </w:r>
          </w:p>
          <w:p w:rsidR="005E5138" w:rsidRPr="00571D25" w:rsidRDefault="005E5138" w:rsidP="005E5138">
            <w:pPr>
              <w:spacing w:after="0"/>
              <w:jc w:val="center"/>
              <w:rPr>
                <w:rFonts w:ascii="Times New Roman" w:hAnsi="Times New Roman" w:cs="Times New Roman"/>
                <w:sz w:val="24"/>
                <w:szCs w:val="24"/>
              </w:rPr>
            </w:pPr>
          </w:p>
        </w:tc>
        <w:tc>
          <w:tcPr>
            <w:tcW w:w="1418" w:type="dxa"/>
            <w:vAlign w:val="bottom"/>
          </w:tcPr>
          <w:p w:rsidR="005E5138" w:rsidRPr="00571D25" w:rsidRDefault="00A34D53" w:rsidP="00A34D53">
            <w:pPr>
              <w:spacing w:before="240" w:after="0"/>
              <w:rPr>
                <w:rFonts w:ascii="Times New Roman" w:hAnsi="Times New Roman" w:cs="Times New Roman"/>
                <w:sz w:val="24"/>
                <w:szCs w:val="24"/>
              </w:rPr>
            </w:pPr>
            <w:r>
              <w:rPr>
                <w:rFonts w:ascii="Times New Roman" w:hAnsi="Times New Roman" w:cs="Times New Roman"/>
                <w:sz w:val="24"/>
                <w:szCs w:val="24"/>
              </w:rPr>
              <w:t xml:space="preserve">         1</w:t>
            </w:r>
          </w:p>
        </w:tc>
        <w:tc>
          <w:tcPr>
            <w:tcW w:w="1275" w:type="dxa"/>
          </w:tcPr>
          <w:p w:rsidR="00A34D53" w:rsidRDefault="00A34D53" w:rsidP="005E5138">
            <w:pPr>
              <w:spacing w:after="0"/>
              <w:rPr>
                <w:rFonts w:ascii="Times New Roman" w:hAnsi="Times New Roman" w:cs="Times New Roman"/>
                <w:sz w:val="24"/>
                <w:szCs w:val="24"/>
              </w:rPr>
            </w:pPr>
          </w:p>
          <w:p w:rsidR="00A34D53" w:rsidRDefault="00A34D53" w:rsidP="005E5138">
            <w:pPr>
              <w:spacing w:after="0"/>
              <w:rPr>
                <w:rFonts w:ascii="Times New Roman" w:hAnsi="Times New Roman" w:cs="Times New Roman"/>
                <w:sz w:val="24"/>
                <w:szCs w:val="24"/>
              </w:rPr>
            </w:pPr>
          </w:p>
          <w:p w:rsidR="00A34D53" w:rsidRDefault="00A34D53" w:rsidP="005E5138">
            <w:pPr>
              <w:spacing w:after="0"/>
              <w:rPr>
                <w:rFonts w:ascii="Times New Roman" w:hAnsi="Times New Roman" w:cs="Times New Roman"/>
                <w:sz w:val="24"/>
                <w:szCs w:val="24"/>
              </w:rPr>
            </w:pPr>
          </w:p>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комплекс вводной гимнастики</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11-33</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b/>
                <w:sz w:val="24"/>
                <w:szCs w:val="24"/>
              </w:rPr>
            </w:pPr>
            <w:r w:rsidRPr="00571D25">
              <w:rPr>
                <w:rFonts w:ascii="Times New Roman" w:hAnsi="Times New Roman" w:cs="Times New Roman"/>
                <w:b/>
                <w:sz w:val="24"/>
                <w:szCs w:val="24"/>
              </w:rPr>
              <w:t>Спортивные игры. Волейбол</w:t>
            </w:r>
          </w:p>
        </w:tc>
        <w:tc>
          <w:tcPr>
            <w:tcW w:w="1417" w:type="dxa"/>
          </w:tcPr>
          <w:p w:rsidR="005E5138" w:rsidRPr="00571D25" w:rsidRDefault="005E5138" w:rsidP="005E5138">
            <w:pPr>
              <w:spacing w:after="0"/>
              <w:rPr>
                <w:rFonts w:ascii="Times New Roman" w:hAnsi="Times New Roman" w:cs="Times New Roman"/>
                <w:b/>
                <w:sz w:val="24"/>
                <w:szCs w:val="24"/>
              </w:rPr>
            </w:pPr>
            <w:r w:rsidRPr="00571D25">
              <w:rPr>
                <w:rFonts w:ascii="Times New Roman" w:hAnsi="Times New Roman" w:cs="Times New Roman"/>
                <w:b/>
                <w:sz w:val="24"/>
                <w:szCs w:val="24"/>
              </w:rPr>
              <w:t xml:space="preserve">   23</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p>
        </w:tc>
        <w:tc>
          <w:tcPr>
            <w:tcW w:w="1275" w:type="dxa"/>
          </w:tcPr>
          <w:p w:rsidR="005E5138" w:rsidRPr="00571D25" w:rsidRDefault="005E5138" w:rsidP="005E5138">
            <w:pPr>
              <w:spacing w:after="0"/>
              <w:rPr>
                <w:rFonts w:ascii="Times New Roman" w:hAnsi="Times New Roman" w:cs="Times New Roman"/>
                <w:sz w:val="24"/>
                <w:szCs w:val="24"/>
              </w:rPr>
            </w:pP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p>
        </w:tc>
        <w:tc>
          <w:tcPr>
            <w:tcW w:w="2170" w:type="dxa"/>
          </w:tcPr>
          <w:p w:rsidR="005E5138" w:rsidRPr="00571D25" w:rsidRDefault="00A34D53" w:rsidP="005E5138">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11</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игры: стойки., перемещения.</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A34D53" w:rsidRDefault="00A34D53" w:rsidP="005E5138">
            <w:pPr>
              <w:spacing w:after="0"/>
              <w:rPr>
                <w:rFonts w:ascii="Times New Roman" w:hAnsi="Times New Roman" w:cs="Times New Roman"/>
                <w:sz w:val="24"/>
                <w:szCs w:val="24"/>
              </w:rPr>
            </w:pPr>
          </w:p>
          <w:p w:rsidR="00A34D53" w:rsidRDefault="00A34D53" w:rsidP="005E5138">
            <w:pPr>
              <w:spacing w:after="0"/>
              <w:rPr>
                <w:rFonts w:ascii="Times New Roman" w:hAnsi="Times New Roman" w:cs="Times New Roman"/>
                <w:sz w:val="24"/>
                <w:szCs w:val="24"/>
              </w:rPr>
            </w:pPr>
          </w:p>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12</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игры: стойки., перемещения.</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Практическое </w:t>
            </w:r>
            <w:r w:rsidRPr="00571D25">
              <w:rPr>
                <w:rFonts w:ascii="Times New Roman" w:hAnsi="Times New Roman" w:cs="Times New Roman"/>
                <w:sz w:val="24"/>
                <w:szCs w:val="24"/>
              </w:rPr>
              <w:lastRenderedPageBreak/>
              <w:t>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Волейбольная сетка, </w:t>
            </w:r>
            <w:r w:rsidRPr="00571D25">
              <w:rPr>
                <w:rFonts w:ascii="Times New Roman" w:hAnsi="Times New Roman" w:cs="Times New Roman"/>
                <w:sz w:val="24"/>
                <w:szCs w:val="24"/>
              </w:rPr>
              <w:lastRenderedPageBreak/>
              <w:t xml:space="preserve">мячи </w:t>
            </w:r>
          </w:p>
        </w:tc>
        <w:tc>
          <w:tcPr>
            <w:tcW w:w="2126" w:type="dxa"/>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lastRenderedPageBreak/>
              <w:t xml:space="preserve">Отработка техники и тактики </w:t>
            </w:r>
            <w:r w:rsidRPr="00571D25">
              <w:rPr>
                <w:rFonts w:ascii="Times New Roman" w:hAnsi="Times New Roman" w:cs="Times New Roman"/>
                <w:sz w:val="24"/>
                <w:szCs w:val="24"/>
              </w:rPr>
              <w:lastRenderedPageBreak/>
              <w:t>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А.А.Бишаева «Физическая </w:t>
            </w:r>
            <w:r w:rsidRPr="00571D25">
              <w:rPr>
                <w:rFonts w:ascii="Times New Roman" w:hAnsi="Times New Roman" w:cs="Times New Roman"/>
                <w:sz w:val="24"/>
                <w:szCs w:val="24"/>
              </w:rPr>
              <w:lastRenderedPageBreak/>
              <w:t>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13</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приема и передачи мяча сверху двумя руками.</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A34D53" w:rsidRDefault="00A34D53" w:rsidP="005E5138">
            <w:pPr>
              <w:spacing w:after="0"/>
              <w:jc w:val="center"/>
              <w:rPr>
                <w:rFonts w:ascii="Times New Roman" w:hAnsi="Times New Roman" w:cs="Times New Roman"/>
                <w:sz w:val="24"/>
                <w:szCs w:val="24"/>
              </w:rPr>
            </w:pPr>
          </w:p>
          <w:p w:rsidR="00A34D53" w:rsidRDefault="00A34D53"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14</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приема и передачи мяча сверху двумя руками.</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15</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Изучение  техники приема и передачи мяча сверху двумя руками </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16</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приема и передачи мяча сверху двумя руками</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17</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приема и передачи мяча снизу двумя руками.</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18</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приема и передачи мяча снизу двумя руками.</w:t>
            </w:r>
          </w:p>
        </w:tc>
        <w:tc>
          <w:tcPr>
            <w:tcW w:w="1417" w:type="dxa"/>
          </w:tcPr>
          <w:p w:rsidR="00A34D53" w:rsidRDefault="00A34D53" w:rsidP="00A34D53">
            <w:pPr>
              <w:spacing w:after="0"/>
              <w:rPr>
                <w:rFonts w:ascii="Times New Roman" w:hAnsi="Times New Roman" w:cs="Times New Roman"/>
                <w:sz w:val="24"/>
                <w:szCs w:val="24"/>
              </w:rPr>
            </w:pPr>
          </w:p>
          <w:p w:rsidR="00A34D53" w:rsidRDefault="00A34D53" w:rsidP="00A34D53">
            <w:pPr>
              <w:spacing w:after="0"/>
              <w:rPr>
                <w:rFonts w:ascii="Times New Roman" w:hAnsi="Times New Roman" w:cs="Times New Roman"/>
                <w:sz w:val="24"/>
                <w:szCs w:val="24"/>
              </w:rPr>
            </w:pPr>
          </w:p>
          <w:p w:rsidR="005E5138" w:rsidRPr="00571D25" w:rsidRDefault="00A34D53" w:rsidP="00A34D53">
            <w:pPr>
              <w:spacing w:after="0"/>
              <w:rPr>
                <w:rFonts w:ascii="Times New Roman" w:hAnsi="Times New Roman" w:cs="Times New Roman"/>
                <w:sz w:val="24"/>
                <w:szCs w:val="24"/>
              </w:rPr>
            </w:pPr>
            <w:r>
              <w:rPr>
                <w:rFonts w:ascii="Times New Roman" w:hAnsi="Times New Roman" w:cs="Times New Roman"/>
                <w:sz w:val="24"/>
                <w:szCs w:val="24"/>
              </w:rPr>
              <w:t xml:space="preserve">         </w:t>
            </w:r>
            <w:r w:rsidR="005E5138"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19</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приема и передачи мяча снизу двумя руками.</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20</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приема и передачи мяча снизу двумя руками.</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 21</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Изучении техники подачи мяча:</w:t>
            </w:r>
            <w:r w:rsidR="00A34D53">
              <w:rPr>
                <w:rFonts w:ascii="Times New Roman" w:hAnsi="Times New Roman" w:cs="Times New Roman"/>
                <w:sz w:val="24"/>
                <w:szCs w:val="24"/>
              </w:rPr>
              <w:t xml:space="preserve"> </w:t>
            </w:r>
            <w:r w:rsidRPr="00571D25">
              <w:rPr>
                <w:rFonts w:ascii="Times New Roman" w:hAnsi="Times New Roman" w:cs="Times New Roman"/>
                <w:sz w:val="24"/>
                <w:szCs w:val="24"/>
              </w:rPr>
              <w:t>нижняя прямая.</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22</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Изучении техники подачи мяча: нижняя боковая.</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23</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Изучении техники подачи мяча: верхняя прямая.</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09"/>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24</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правил игры, расстановка игроков на площадке.</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09"/>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25</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Изучение правил игры, расстановка </w:t>
            </w:r>
            <w:r w:rsidRPr="00571D25">
              <w:rPr>
                <w:rFonts w:ascii="Times New Roman" w:hAnsi="Times New Roman" w:cs="Times New Roman"/>
                <w:sz w:val="24"/>
                <w:szCs w:val="24"/>
              </w:rPr>
              <w:lastRenderedPageBreak/>
              <w:t>игроков на площадке.</w:t>
            </w:r>
          </w:p>
        </w:tc>
        <w:tc>
          <w:tcPr>
            <w:tcW w:w="1417" w:type="dxa"/>
          </w:tcPr>
          <w:p w:rsidR="005E5138" w:rsidRPr="00571D25" w:rsidRDefault="00A34D53" w:rsidP="00A34D53">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E5138"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w:t>
            </w:r>
            <w:r w:rsidRPr="00571D25">
              <w:rPr>
                <w:rFonts w:ascii="Times New Roman" w:hAnsi="Times New Roman" w:cs="Times New Roman"/>
                <w:sz w:val="24"/>
                <w:szCs w:val="24"/>
              </w:rPr>
              <w:lastRenderedPageBreak/>
              <w:t>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Волейболь</w:t>
            </w:r>
            <w:r w:rsidRPr="00571D25">
              <w:rPr>
                <w:rFonts w:ascii="Times New Roman" w:hAnsi="Times New Roman" w:cs="Times New Roman"/>
                <w:sz w:val="24"/>
                <w:szCs w:val="24"/>
              </w:rPr>
              <w:lastRenderedPageBreak/>
              <w:t xml:space="preserve">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Отработка </w:t>
            </w:r>
            <w:r w:rsidRPr="00571D25">
              <w:rPr>
                <w:rFonts w:ascii="Times New Roman" w:hAnsi="Times New Roman" w:cs="Times New Roman"/>
                <w:sz w:val="24"/>
                <w:szCs w:val="24"/>
              </w:rPr>
              <w:lastRenderedPageBreak/>
              <w:t>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И.Лях, </w:t>
            </w:r>
            <w:r w:rsidRPr="00571D25">
              <w:rPr>
                <w:rFonts w:ascii="Times New Roman" w:hAnsi="Times New Roman" w:cs="Times New Roman"/>
                <w:sz w:val="24"/>
                <w:szCs w:val="24"/>
              </w:rPr>
              <w:lastRenderedPageBreak/>
              <w:t>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26</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действий игрока в защите, техника защиты. Учебная игра.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27</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правил игры, расстановка игроков на площадке.</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28</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действий игроков при   выполнения блока. Техника выполнения блока Учебная игра.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29</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действий игроков при   выполнения блока. Техника выполнения блока Учебная игра.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30</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действий игроков в нападении. Учебная игра.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31</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действий игроков в нападении. Учебная игра.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A34D53" w:rsidP="00A34D53">
            <w:pPr>
              <w:spacing w:after="0"/>
              <w:rPr>
                <w:rFonts w:ascii="Times New Roman" w:hAnsi="Times New Roman" w:cs="Times New Roman"/>
                <w:sz w:val="24"/>
                <w:szCs w:val="24"/>
              </w:rPr>
            </w:pPr>
            <w:r>
              <w:rPr>
                <w:rFonts w:ascii="Times New Roman" w:hAnsi="Times New Roman" w:cs="Times New Roman"/>
                <w:sz w:val="24"/>
                <w:szCs w:val="24"/>
              </w:rPr>
              <w:t xml:space="preserve">        </w:t>
            </w:r>
            <w:r w:rsidR="005E5138"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Практическое </w:t>
            </w:r>
            <w:r w:rsidRPr="00571D25">
              <w:rPr>
                <w:rFonts w:ascii="Times New Roman" w:hAnsi="Times New Roman" w:cs="Times New Roman"/>
                <w:sz w:val="24"/>
                <w:szCs w:val="24"/>
              </w:rPr>
              <w:lastRenderedPageBreak/>
              <w:t>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Волейбольная сетка, </w:t>
            </w:r>
            <w:r w:rsidRPr="00571D25">
              <w:rPr>
                <w:rFonts w:ascii="Times New Roman" w:hAnsi="Times New Roman" w:cs="Times New Roman"/>
                <w:sz w:val="24"/>
                <w:szCs w:val="24"/>
              </w:rPr>
              <w:lastRenderedPageBreak/>
              <w:t xml:space="preserve">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Отработка техники и тактики </w:t>
            </w:r>
            <w:r w:rsidRPr="00571D25">
              <w:rPr>
                <w:rFonts w:ascii="Times New Roman" w:hAnsi="Times New Roman" w:cs="Times New Roman"/>
                <w:sz w:val="24"/>
                <w:szCs w:val="24"/>
              </w:rPr>
              <w:lastRenderedPageBreak/>
              <w:t>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И.Лях, Л.Е.Любомирский </w:t>
            </w:r>
            <w:r w:rsidRPr="00571D25">
              <w:rPr>
                <w:rFonts w:ascii="Times New Roman" w:hAnsi="Times New Roman" w:cs="Times New Roman"/>
                <w:sz w:val="24"/>
                <w:szCs w:val="24"/>
              </w:rPr>
              <w:lastRenderedPageBreak/>
              <w:t>–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32</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выполнения нападающего удара. Учебная игра.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33</w:t>
            </w:r>
          </w:p>
        </w:tc>
        <w:tc>
          <w:tcPr>
            <w:tcW w:w="4395" w:type="dxa"/>
            <w:tcBorders>
              <w:top w:val="single" w:sz="4" w:space="0" w:color="auto"/>
              <w:left w:val="single" w:sz="4" w:space="0" w:color="auto"/>
              <w:bottom w:val="single" w:sz="4" w:space="0" w:color="auto"/>
              <w:right w:val="single" w:sz="4" w:space="0" w:color="auto"/>
            </w:tcBorders>
          </w:tcPr>
          <w:p w:rsidR="00A34D53" w:rsidRDefault="00A34D53"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Изучение техники выполнения нападающего удара. Учебная игра.</w:t>
            </w:r>
          </w:p>
        </w:tc>
        <w:tc>
          <w:tcPr>
            <w:tcW w:w="1417" w:type="dxa"/>
          </w:tcPr>
          <w:p w:rsidR="005E5138" w:rsidRPr="00571D25" w:rsidRDefault="005E5138" w:rsidP="005E5138">
            <w:pPr>
              <w:spacing w:after="0"/>
              <w:rPr>
                <w:rFonts w:ascii="Times New Roman" w:hAnsi="Times New Roman" w:cs="Times New Roman"/>
                <w:sz w:val="24"/>
                <w:szCs w:val="24"/>
              </w:rPr>
            </w:pPr>
          </w:p>
          <w:p w:rsidR="005E5138" w:rsidRPr="00571D25" w:rsidRDefault="005E5138" w:rsidP="005E5138">
            <w:pPr>
              <w:spacing w:after="0"/>
              <w:rPr>
                <w:rFonts w:ascii="Times New Roman" w:hAnsi="Times New Roman" w:cs="Times New Roman"/>
                <w:sz w:val="24"/>
                <w:szCs w:val="24"/>
              </w:rPr>
            </w:pPr>
          </w:p>
          <w:p w:rsidR="005E5138" w:rsidRPr="00571D25" w:rsidRDefault="005E5138" w:rsidP="005E5138">
            <w:pPr>
              <w:spacing w:after="0"/>
              <w:rPr>
                <w:rFonts w:ascii="Times New Roman" w:hAnsi="Times New Roman" w:cs="Times New Roman"/>
                <w:sz w:val="24"/>
                <w:szCs w:val="24"/>
              </w:rPr>
            </w:pPr>
          </w:p>
          <w:p w:rsidR="005E5138" w:rsidRPr="00571D25" w:rsidRDefault="005E5138" w:rsidP="005E5138">
            <w:pPr>
              <w:spacing w:after="0"/>
              <w:rPr>
                <w:rFonts w:ascii="Times New Roman" w:hAnsi="Times New Roman" w:cs="Times New Roman"/>
                <w:sz w:val="24"/>
                <w:szCs w:val="24"/>
              </w:rPr>
            </w:pPr>
          </w:p>
          <w:p w:rsidR="005E5138" w:rsidRPr="00571D25" w:rsidRDefault="00A34D53" w:rsidP="005E5138">
            <w:pPr>
              <w:spacing w:after="0"/>
              <w:rPr>
                <w:rFonts w:ascii="Times New Roman" w:hAnsi="Times New Roman" w:cs="Times New Roman"/>
                <w:sz w:val="24"/>
                <w:szCs w:val="24"/>
              </w:rPr>
            </w:pPr>
            <w:r>
              <w:rPr>
                <w:rFonts w:ascii="Times New Roman" w:hAnsi="Times New Roman" w:cs="Times New Roman"/>
                <w:sz w:val="24"/>
                <w:szCs w:val="24"/>
              </w:rPr>
              <w:t xml:space="preserve">       </w:t>
            </w:r>
            <w:r w:rsidR="005E5138" w:rsidRPr="00571D25">
              <w:rPr>
                <w:rFonts w:ascii="Times New Roman" w:hAnsi="Times New Roman" w:cs="Times New Roman"/>
                <w:sz w:val="24"/>
                <w:szCs w:val="24"/>
              </w:rPr>
              <w:t>1</w:t>
            </w:r>
          </w:p>
        </w:tc>
        <w:tc>
          <w:tcPr>
            <w:tcW w:w="1418" w:type="dxa"/>
            <w:vAlign w:val="bottom"/>
          </w:tcPr>
          <w:p w:rsidR="005E5138" w:rsidRPr="00571D25" w:rsidRDefault="00A34D53" w:rsidP="005E51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005E5138"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Волейбольная сетка, мячи </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волейбол</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A34D53" w:rsidP="00A34D53">
            <w:pPr>
              <w:spacing w:after="0"/>
              <w:rPr>
                <w:rFonts w:ascii="Times New Roman" w:hAnsi="Times New Roman" w:cs="Times New Roman"/>
                <w:sz w:val="24"/>
                <w:szCs w:val="24"/>
              </w:rPr>
            </w:pPr>
            <w:r>
              <w:rPr>
                <w:rFonts w:ascii="Times New Roman" w:hAnsi="Times New Roman" w:cs="Times New Roman"/>
                <w:sz w:val="24"/>
                <w:szCs w:val="24"/>
              </w:rPr>
              <w:t xml:space="preserve"> 34-43</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b/>
                <w:sz w:val="24"/>
                <w:szCs w:val="24"/>
              </w:rPr>
            </w:pPr>
            <w:r w:rsidRPr="00571D25">
              <w:rPr>
                <w:rFonts w:ascii="Times New Roman" w:hAnsi="Times New Roman" w:cs="Times New Roman"/>
                <w:b/>
                <w:sz w:val="24"/>
                <w:szCs w:val="24"/>
              </w:rPr>
              <w:t>Атлетическая гимнастика</w:t>
            </w:r>
          </w:p>
        </w:tc>
        <w:tc>
          <w:tcPr>
            <w:tcW w:w="1417" w:type="dxa"/>
          </w:tcPr>
          <w:p w:rsidR="005E5138" w:rsidRPr="00571D25" w:rsidRDefault="00A34D53" w:rsidP="00A34D53">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5E5138" w:rsidRPr="00571D25">
              <w:rPr>
                <w:rFonts w:ascii="Times New Roman" w:hAnsi="Times New Roman" w:cs="Times New Roman"/>
                <w:b/>
                <w:sz w:val="24"/>
                <w:szCs w:val="24"/>
              </w:rPr>
              <w:t>10</w:t>
            </w:r>
          </w:p>
        </w:tc>
        <w:tc>
          <w:tcPr>
            <w:tcW w:w="1418" w:type="dxa"/>
            <w:vAlign w:val="bottom"/>
          </w:tcPr>
          <w:p w:rsidR="005E5138" w:rsidRPr="00571D25" w:rsidRDefault="005E5138" w:rsidP="005E5138">
            <w:pPr>
              <w:spacing w:before="240" w:after="0"/>
              <w:rPr>
                <w:rFonts w:ascii="Times New Roman" w:hAnsi="Times New Roman" w:cs="Times New Roman"/>
                <w:b/>
                <w:sz w:val="24"/>
                <w:szCs w:val="24"/>
              </w:rPr>
            </w:pPr>
          </w:p>
        </w:tc>
        <w:tc>
          <w:tcPr>
            <w:tcW w:w="1275" w:type="dxa"/>
          </w:tcPr>
          <w:p w:rsidR="005E5138" w:rsidRPr="00571D25" w:rsidRDefault="005E5138" w:rsidP="005E5138">
            <w:pPr>
              <w:spacing w:after="0"/>
              <w:rPr>
                <w:rFonts w:ascii="Times New Roman" w:hAnsi="Times New Roman" w:cs="Times New Roman"/>
                <w:sz w:val="24"/>
                <w:szCs w:val="24"/>
              </w:rPr>
            </w:pPr>
          </w:p>
        </w:tc>
        <w:tc>
          <w:tcPr>
            <w:tcW w:w="1418" w:type="dxa"/>
          </w:tcPr>
          <w:p w:rsidR="005E5138" w:rsidRPr="00571D25" w:rsidRDefault="005E5138" w:rsidP="005E5138">
            <w:pPr>
              <w:spacing w:after="0"/>
              <w:rPr>
                <w:rFonts w:ascii="Times New Roman" w:hAnsi="Times New Roman" w:cs="Times New Roman"/>
                <w:sz w:val="24"/>
                <w:szCs w:val="24"/>
              </w:rPr>
            </w:pP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p>
        </w:tc>
        <w:tc>
          <w:tcPr>
            <w:tcW w:w="2170" w:type="dxa"/>
          </w:tcPr>
          <w:p w:rsidR="005E5138" w:rsidRPr="00571D25" w:rsidRDefault="00A34D53" w:rsidP="005E5138">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34</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Упражнения со свободными весами: гантели, штангами. Упражнения на тренажерах для развития мышечных групп.</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A34D53" w:rsidRDefault="005E5138" w:rsidP="00A34D53">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индивидуальный силовой комплекс</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35</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Упражнения со свободными весами: гантели, штангами. Упражнения на тренажерах для развития мышечных групп</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A34D53" w:rsidRDefault="005E5138" w:rsidP="00A34D53">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Разработать индивидуальный силовой комплекс</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36</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Упражнения со свободными весами: гантели, штангами. Упражнения на тренажерах для развития мышечных групп.</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A34D53" w:rsidRDefault="005E5138" w:rsidP="00A34D53">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 Выполнение индивидуальной программы по силовой подготовке</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37</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Упражнения со свободными весами: гантели, штангами. Упражнения на тренажерах для развития мышечных групп.</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Выполнение индивидуальной программы по силовой подготовке</w:t>
            </w:r>
          </w:p>
        </w:tc>
        <w:tc>
          <w:tcPr>
            <w:tcW w:w="2170" w:type="dxa"/>
          </w:tcPr>
          <w:p w:rsidR="005E5138" w:rsidRPr="00571D25" w:rsidRDefault="00A34D53"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38</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Комплексы упражнений для акцентированного развития определенных мышечных групп, Круговая тренировка.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Выполнение индивидуальной программы по силовой подготовке</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39</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Комплексы упражнений для акцентуированного развития определенных мышечных групп, Круговая тренировка.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индивидуальной программы по силовой подготовке</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40</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Комплексы упражнений для акцентированного развития определенных мышечных групп, Круговая тренировка.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комплекса без отягощения</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41</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Комплексы упражнений для акцентированного развития определенных мышечных групп, Круговая тренировка.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индивидуальной программ силовой подготовки</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А.А.Бишаева «Физическая культура </w:t>
            </w:r>
            <w:r w:rsidR="005E5138" w:rsidRPr="00571D25">
              <w:rPr>
                <w:rFonts w:ascii="Times New Roman" w:hAnsi="Times New Roman" w:cs="Times New Roman"/>
                <w:sz w:val="24"/>
                <w:szCs w:val="24"/>
              </w:rPr>
              <w:t>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42</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Комплексы упражнений для акцентированного развития определенных мышечных групп, </w:t>
            </w:r>
            <w:r w:rsidRPr="00571D25">
              <w:rPr>
                <w:rFonts w:ascii="Times New Roman" w:hAnsi="Times New Roman" w:cs="Times New Roman"/>
                <w:sz w:val="24"/>
                <w:szCs w:val="24"/>
              </w:rPr>
              <w:lastRenderedPageBreak/>
              <w:t>Круговая тренировка.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457FA" w:rsidP="005457FA">
            <w:pPr>
              <w:spacing w:after="0"/>
              <w:rPr>
                <w:rFonts w:ascii="Times New Roman" w:hAnsi="Times New Roman" w:cs="Times New Roman"/>
                <w:sz w:val="24"/>
                <w:szCs w:val="24"/>
              </w:rPr>
            </w:pPr>
            <w:r>
              <w:rPr>
                <w:rFonts w:ascii="Times New Roman" w:hAnsi="Times New Roman" w:cs="Times New Roman"/>
                <w:sz w:val="24"/>
                <w:szCs w:val="24"/>
              </w:rPr>
              <w:t xml:space="preserve">        </w:t>
            </w:r>
            <w:r w:rsidR="005E5138" w:rsidRPr="00571D25">
              <w:rPr>
                <w:rFonts w:ascii="Times New Roman" w:hAnsi="Times New Roman" w:cs="Times New Roman"/>
                <w:sz w:val="24"/>
                <w:szCs w:val="24"/>
              </w:rPr>
              <w:t>1</w:t>
            </w:r>
          </w:p>
        </w:tc>
        <w:tc>
          <w:tcPr>
            <w:tcW w:w="1418" w:type="dxa"/>
            <w:vAlign w:val="bottom"/>
          </w:tcPr>
          <w:p w:rsidR="005E5138" w:rsidRPr="00A34D53" w:rsidRDefault="005E5138" w:rsidP="005E5138">
            <w:pPr>
              <w:spacing w:before="240" w:after="0"/>
              <w:jc w:val="center"/>
              <w:rPr>
                <w:rFonts w:ascii="Times New Roman" w:hAnsi="Times New Roman" w:cs="Times New Roman"/>
                <w:sz w:val="24"/>
                <w:szCs w:val="24"/>
              </w:rPr>
            </w:pPr>
            <w:r w:rsidRPr="00A34D53">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комплекса без отягощения</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И.Лях, Л.Е.Любомирский – Физическая </w:t>
            </w:r>
            <w:r w:rsidRPr="00571D25">
              <w:rPr>
                <w:rFonts w:ascii="Times New Roman" w:hAnsi="Times New Roman" w:cs="Times New Roman"/>
                <w:sz w:val="24"/>
                <w:szCs w:val="24"/>
              </w:rPr>
              <w:lastRenderedPageBreak/>
              <w:t>культура 10-11 класс</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43</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Комплексы упражнений для акцентированного развития определенных мышечных групп, Круговая тренировка.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Выполнение индивидуальной программ</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667"/>
        </w:trPr>
        <w:tc>
          <w:tcPr>
            <w:tcW w:w="851" w:type="dxa"/>
            <w:vAlign w:val="bottom"/>
          </w:tcPr>
          <w:p w:rsidR="005E5138" w:rsidRPr="00571D25" w:rsidRDefault="005457FA" w:rsidP="005457FA">
            <w:pPr>
              <w:spacing w:after="0"/>
              <w:rPr>
                <w:rFonts w:ascii="Times New Roman" w:hAnsi="Times New Roman" w:cs="Times New Roman"/>
                <w:sz w:val="24"/>
                <w:szCs w:val="24"/>
              </w:rPr>
            </w:pPr>
            <w:r>
              <w:rPr>
                <w:rFonts w:ascii="Times New Roman" w:hAnsi="Times New Roman" w:cs="Times New Roman"/>
                <w:sz w:val="24"/>
                <w:szCs w:val="24"/>
              </w:rPr>
              <w:t xml:space="preserve">44-52 </w:t>
            </w:r>
          </w:p>
        </w:tc>
        <w:tc>
          <w:tcPr>
            <w:tcW w:w="4395" w:type="dxa"/>
            <w:tcBorders>
              <w:top w:val="single" w:sz="4" w:space="0" w:color="auto"/>
              <w:left w:val="single" w:sz="4" w:space="0" w:color="auto"/>
              <w:bottom w:val="single" w:sz="4" w:space="0" w:color="auto"/>
              <w:right w:val="single" w:sz="4" w:space="0" w:color="auto"/>
            </w:tcBorders>
          </w:tcPr>
          <w:p w:rsidR="005457FA" w:rsidRDefault="005457FA" w:rsidP="005E5138">
            <w:pPr>
              <w:pStyle w:val="a3"/>
              <w:spacing w:before="0" w:beforeAutospacing="0" w:after="0" w:afterAutospacing="0"/>
              <w:contextualSpacing/>
              <w:rPr>
                <w:b/>
                <w:bCs/>
              </w:rPr>
            </w:pPr>
          </w:p>
          <w:p w:rsidR="005E5138" w:rsidRPr="00571D25" w:rsidRDefault="005E5138" w:rsidP="005E5138">
            <w:pPr>
              <w:pStyle w:val="a3"/>
              <w:spacing w:before="0" w:beforeAutospacing="0" w:after="0" w:afterAutospacing="0"/>
              <w:contextualSpacing/>
              <w:rPr>
                <w:b/>
                <w:bCs/>
              </w:rPr>
            </w:pPr>
            <w:r w:rsidRPr="00571D25">
              <w:rPr>
                <w:b/>
                <w:bCs/>
              </w:rPr>
              <w:t>Настольный теннис</w:t>
            </w:r>
          </w:p>
        </w:tc>
        <w:tc>
          <w:tcPr>
            <w:tcW w:w="1417" w:type="dxa"/>
          </w:tcPr>
          <w:p w:rsidR="005E5138" w:rsidRPr="00571D25" w:rsidRDefault="005E5138" w:rsidP="005E5138">
            <w:pPr>
              <w:spacing w:after="0"/>
              <w:jc w:val="center"/>
              <w:rPr>
                <w:rFonts w:ascii="Times New Roman" w:hAnsi="Times New Roman" w:cs="Times New Roman"/>
                <w:b/>
                <w:sz w:val="24"/>
                <w:szCs w:val="24"/>
              </w:rPr>
            </w:pPr>
            <w:r w:rsidRPr="00571D25">
              <w:rPr>
                <w:rFonts w:ascii="Times New Roman" w:hAnsi="Times New Roman" w:cs="Times New Roman"/>
                <w:b/>
                <w:sz w:val="24"/>
                <w:szCs w:val="24"/>
              </w:rPr>
              <w:t>9</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p>
        </w:tc>
        <w:tc>
          <w:tcPr>
            <w:tcW w:w="1275" w:type="dxa"/>
          </w:tcPr>
          <w:p w:rsidR="005E5138" w:rsidRPr="00571D25" w:rsidRDefault="005E5138" w:rsidP="005E5138">
            <w:pPr>
              <w:spacing w:after="0"/>
              <w:rPr>
                <w:rFonts w:ascii="Times New Roman" w:hAnsi="Times New Roman" w:cs="Times New Roman"/>
                <w:sz w:val="24"/>
                <w:szCs w:val="24"/>
              </w:rPr>
            </w:pPr>
          </w:p>
        </w:tc>
        <w:tc>
          <w:tcPr>
            <w:tcW w:w="1418" w:type="dxa"/>
          </w:tcPr>
          <w:p w:rsidR="005E5138" w:rsidRPr="00571D25" w:rsidRDefault="005E5138" w:rsidP="005E5138">
            <w:pPr>
              <w:spacing w:after="0"/>
              <w:rPr>
                <w:rFonts w:ascii="Times New Roman" w:hAnsi="Times New Roman" w:cs="Times New Roman"/>
                <w:sz w:val="24"/>
                <w:szCs w:val="24"/>
              </w:rPr>
            </w:pP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p>
        </w:tc>
        <w:tc>
          <w:tcPr>
            <w:tcW w:w="2170" w:type="dxa"/>
          </w:tcPr>
          <w:p w:rsidR="005E5138" w:rsidRPr="00571D25" w:rsidRDefault="005457FA" w:rsidP="005E5138">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44</w:t>
            </w:r>
          </w:p>
        </w:tc>
        <w:tc>
          <w:tcPr>
            <w:tcW w:w="4395" w:type="dxa"/>
            <w:tcBorders>
              <w:top w:val="single" w:sz="4" w:space="0" w:color="auto"/>
              <w:left w:val="single" w:sz="4" w:space="0" w:color="auto"/>
              <w:bottom w:val="single" w:sz="4" w:space="0" w:color="auto"/>
              <w:right w:val="single" w:sz="4" w:space="0" w:color="auto"/>
            </w:tcBorders>
          </w:tcPr>
          <w:p w:rsidR="005457FA" w:rsidRDefault="005457FA" w:rsidP="005E5138">
            <w:pPr>
              <w:pStyle w:val="a3"/>
              <w:spacing w:before="0" w:beforeAutospacing="0" w:after="0" w:afterAutospacing="0"/>
              <w:contextualSpacing/>
              <w:rPr>
                <w:bCs/>
              </w:rPr>
            </w:pPr>
          </w:p>
          <w:p w:rsidR="005457FA" w:rsidRDefault="005457FA" w:rsidP="005E5138">
            <w:pPr>
              <w:pStyle w:val="a3"/>
              <w:spacing w:before="0" w:beforeAutospacing="0" w:after="0" w:afterAutospacing="0"/>
              <w:contextualSpacing/>
              <w:rPr>
                <w:bCs/>
              </w:rPr>
            </w:pPr>
          </w:p>
          <w:p w:rsidR="005457FA" w:rsidRDefault="005457FA" w:rsidP="005E5138">
            <w:pPr>
              <w:pStyle w:val="a3"/>
              <w:spacing w:before="0" w:beforeAutospacing="0" w:after="0" w:afterAutospacing="0"/>
              <w:contextualSpacing/>
              <w:rPr>
                <w:bCs/>
              </w:rPr>
            </w:pPr>
          </w:p>
          <w:p w:rsidR="005E5138" w:rsidRPr="00571D25" w:rsidRDefault="005E5138" w:rsidP="005E5138">
            <w:pPr>
              <w:pStyle w:val="a3"/>
              <w:spacing w:before="0" w:beforeAutospacing="0" w:after="0" w:afterAutospacing="0"/>
              <w:contextualSpacing/>
              <w:rPr>
                <w:bCs/>
              </w:rPr>
            </w:pPr>
            <w:r w:rsidRPr="00571D25">
              <w:rPr>
                <w:bCs/>
              </w:rPr>
              <w:t>Изучение техники игры, способ держания ракетки, передвижений.</w:t>
            </w:r>
          </w:p>
        </w:tc>
        <w:tc>
          <w:tcPr>
            <w:tcW w:w="1417" w:type="dxa"/>
          </w:tcPr>
          <w:p w:rsidR="005E5138" w:rsidRPr="005457FA" w:rsidRDefault="005E5138" w:rsidP="005E5138">
            <w:pPr>
              <w:spacing w:after="0"/>
              <w:jc w:val="center"/>
              <w:rPr>
                <w:rFonts w:ascii="Times New Roman" w:hAnsi="Times New Roman" w:cs="Times New Roman"/>
                <w:sz w:val="24"/>
                <w:szCs w:val="24"/>
              </w:rPr>
            </w:pPr>
          </w:p>
          <w:p w:rsidR="005E5138" w:rsidRPr="005457FA" w:rsidRDefault="005E5138" w:rsidP="005E5138">
            <w:pPr>
              <w:spacing w:after="0"/>
              <w:jc w:val="center"/>
              <w:rPr>
                <w:rFonts w:ascii="Times New Roman" w:hAnsi="Times New Roman" w:cs="Times New Roman"/>
                <w:sz w:val="24"/>
                <w:szCs w:val="24"/>
              </w:rPr>
            </w:pPr>
          </w:p>
          <w:p w:rsidR="005E5138" w:rsidRPr="005457FA" w:rsidRDefault="005E5138" w:rsidP="005E5138">
            <w:pPr>
              <w:spacing w:after="0"/>
              <w:jc w:val="center"/>
              <w:rPr>
                <w:rFonts w:ascii="Times New Roman" w:hAnsi="Times New Roman" w:cs="Times New Roman"/>
                <w:sz w:val="24"/>
                <w:szCs w:val="24"/>
              </w:rPr>
            </w:pPr>
          </w:p>
          <w:p w:rsidR="005E5138" w:rsidRPr="005457FA" w:rsidRDefault="005E5138" w:rsidP="005E5138">
            <w:pPr>
              <w:spacing w:after="0"/>
              <w:jc w:val="center"/>
              <w:rPr>
                <w:rFonts w:ascii="Times New Roman" w:hAnsi="Times New Roman" w:cs="Times New Roman"/>
                <w:sz w:val="24"/>
                <w:szCs w:val="24"/>
              </w:rPr>
            </w:pPr>
          </w:p>
          <w:p w:rsidR="005E5138" w:rsidRPr="005457FA" w:rsidRDefault="005E5138" w:rsidP="005E5138">
            <w:pPr>
              <w:spacing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Стол для игры, ракетки, мячи.</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теннис</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45</w:t>
            </w:r>
          </w:p>
        </w:tc>
        <w:tc>
          <w:tcPr>
            <w:tcW w:w="4395" w:type="dxa"/>
            <w:tcBorders>
              <w:top w:val="single" w:sz="4" w:space="0" w:color="auto"/>
              <w:left w:val="single" w:sz="4" w:space="0" w:color="auto"/>
              <w:bottom w:val="single" w:sz="4" w:space="0" w:color="auto"/>
              <w:right w:val="single" w:sz="4" w:space="0" w:color="auto"/>
            </w:tcBorders>
          </w:tcPr>
          <w:p w:rsidR="005457FA" w:rsidRDefault="005457FA" w:rsidP="005E5138">
            <w:pPr>
              <w:pStyle w:val="a3"/>
              <w:spacing w:before="0" w:beforeAutospacing="0" w:after="0" w:afterAutospacing="0"/>
              <w:contextualSpacing/>
              <w:rPr>
                <w:bCs/>
              </w:rPr>
            </w:pPr>
          </w:p>
          <w:p w:rsidR="005457FA" w:rsidRDefault="005457FA" w:rsidP="005E5138">
            <w:pPr>
              <w:pStyle w:val="a3"/>
              <w:spacing w:before="0" w:beforeAutospacing="0" w:after="0" w:afterAutospacing="0"/>
              <w:contextualSpacing/>
              <w:rPr>
                <w:bCs/>
              </w:rPr>
            </w:pPr>
          </w:p>
          <w:p w:rsidR="005457FA" w:rsidRDefault="005457FA" w:rsidP="005E5138">
            <w:pPr>
              <w:pStyle w:val="a3"/>
              <w:spacing w:before="0" w:beforeAutospacing="0" w:after="0" w:afterAutospacing="0"/>
              <w:contextualSpacing/>
              <w:rPr>
                <w:bCs/>
              </w:rPr>
            </w:pPr>
          </w:p>
          <w:p w:rsidR="005E5138" w:rsidRPr="00571D25" w:rsidRDefault="005E5138" w:rsidP="005E5138">
            <w:pPr>
              <w:pStyle w:val="a3"/>
              <w:spacing w:before="0" w:beforeAutospacing="0" w:after="0" w:afterAutospacing="0"/>
              <w:contextualSpacing/>
              <w:rPr>
                <w:bCs/>
              </w:rPr>
            </w:pPr>
            <w:r w:rsidRPr="00571D25">
              <w:rPr>
                <w:bCs/>
              </w:rPr>
              <w:t>Изучение техники игры, способ держания ракетки, передвижений.</w:t>
            </w:r>
          </w:p>
        </w:tc>
        <w:tc>
          <w:tcPr>
            <w:tcW w:w="1417" w:type="dxa"/>
          </w:tcPr>
          <w:p w:rsidR="005E5138" w:rsidRPr="005457FA" w:rsidRDefault="005E5138" w:rsidP="005E5138">
            <w:pPr>
              <w:spacing w:after="0"/>
              <w:jc w:val="center"/>
              <w:rPr>
                <w:rFonts w:ascii="Times New Roman" w:hAnsi="Times New Roman" w:cs="Times New Roman"/>
                <w:sz w:val="24"/>
                <w:szCs w:val="24"/>
              </w:rPr>
            </w:pPr>
          </w:p>
          <w:p w:rsidR="005E5138" w:rsidRPr="005457FA" w:rsidRDefault="005E5138" w:rsidP="005E5138">
            <w:pPr>
              <w:spacing w:after="0"/>
              <w:jc w:val="center"/>
              <w:rPr>
                <w:rFonts w:ascii="Times New Roman" w:hAnsi="Times New Roman" w:cs="Times New Roman"/>
                <w:sz w:val="24"/>
                <w:szCs w:val="24"/>
              </w:rPr>
            </w:pPr>
          </w:p>
          <w:p w:rsidR="005E5138" w:rsidRPr="005457FA" w:rsidRDefault="005E5138" w:rsidP="005E5138">
            <w:pPr>
              <w:spacing w:after="0"/>
              <w:jc w:val="center"/>
              <w:rPr>
                <w:rFonts w:ascii="Times New Roman" w:hAnsi="Times New Roman" w:cs="Times New Roman"/>
                <w:sz w:val="24"/>
                <w:szCs w:val="24"/>
              </w:rPr>
            </w:pPr>
          </w:p>
          <w:p w:rsidR="005E5138" w:rsidRPr="005457FA" w:rsidRDefault="005E5138" w:rsidP="005E5138">
            <w:pPr>
              <w:spacing w:after="0"/>
              <w:jc w:val="center"/>
              <w:rPr>
                <w:rFonts w:ascii="Times New Roman" w:hAnsi="Times New Roman" w:cs="Times New Roman"/>
                <w:sz w:val="24"/>
                <w:szCs w:val="24"/>
              </w:rPr>
            </w:pPr>
          </w:p>
          <w:p w:rsidR="005E5138" w:rsidRPr="005457FA" w:rsidRDefault="005E5138" w:rsidP="005E5138">
            <w:pPr>
              <w:spacing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457FA" w:rsidRDefault="005457FA" w:rsidP="005E5138">
            <w:pPr>
              <w:spacing w:after="0"/>
              <w:rPr>
                <w:rFonts w:ascii="Times New Roman" w:hAnsi="Times New Roman" w:cs="Times New Roman"/>
                <w:sz w:val="24"/>
                <w:szCs w:val="24"/>
              </w:rPr>
            </w:pPr>
          </w:p>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457FA" w:rsidRDefault="005457FA" w:rsidP="005E5138">
            <w:pPr>
              <w:spacing w:after="0"/>
              <w:rPr>
                <w:rFonts w:ascii="Times New Roman" w:hAnsi="Times New Roman" w:cs="Times New Roman"/>
                <w:sz w:val="24"/>
                <w:szCs w:val="24"/>
              </w:rPr>
            </w:pPr>
          </w:p>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Стол для игры, ракетки, мячи.</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теннис</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46</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pStyle w:val="a3"/>
              <w:spacing w:before="0" w:beforeAutospacing="0" w:after="0" w:afterAutospacing="0"/>
              <w:contextualSpacing/>
              <w:rPr>
                <w:bCs/>
              </w:rPr>
            </w:pPr>
            <w:r w:rsidRPr="00571D25">
              <w:rPr>
                <w:bCs/>
              </w:rPr>
              <w:t>Изучение подачи и приема мяча. Изучение технических приемов: подрезка, срезка, накат, топ-спин, топс-удар, сеча.</w:t>
            </w:r>
          </w:p>
        </w:tc>
        <w:tc>
          <w:tcPr>
            <w:tcW w:w="1417" w:type="dxa"/>
          </w:tcPr>
          <w:p w:rsidR="005E5138" w:rsidRPr="00571D25" w:rsidRDefault="005E5138" w:rsidP="005E5138">
            <w:pPr>
              <w:spacing w:after="0"/>
              <w:jc w:val="center"/>
              <w:rPr>
                <w:rFonts w:ascii="Times New Roman" w:hAnsi="Times New Roman" w:cs="Times New Roman"/>
                <w:b/>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Стол для игры, ракетки, мячи.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теннис</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А.А.Бишаева «Физическая культура </w:t>
            </w:r>
            <w:r w:rsidR="005E5138" w:rsidRPr="00571D25">
              <w:rPr>
                <w:rFonts w:ascii="Times New Roman" w:hAnsi="Times New Roman" w:cs="Times New Roman"/>
                <w:sz w:val="24"/>
                <w:szCs w:val="24"/>
              </w:rPr>
              <w:t>ра</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47</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pStyle w:val="a3"/>
              <w:spacing w:before="0" w:beforeAutospacing="0" w:after="0" w:afterAutospacing="0"/>
              <w:contextualSpacing/>
              <w:rPr>
                <w:bCs/>
              </w:rPr>
            </w:pPr>
            <w:r w:rsidRPr="00571D25">
              <w:rPr>
                <w:bCs/>
              </w:rPr>
              <w:t>Изучение подачи и приема мяча. Изучение технических приемов: подрезка, срезка, накат, топ-спин, топс-удар, сеча.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Стол для игры, ракетки, мячи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теннис</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48</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pStyle w:val="a3"/>
              <w:spacing w:before="0" w:beforeAutospacing="0" w:after="0" w:afterAutospacing="0"/>
              <w:contextualSpacing/>
              <w:rPr>
                <w:bCs/>
              </w:rPr>
            </w:pPr>
            <w:r w:rsidRPr="00571D25">
              <w:rPr>
                <w:bCs/>
              </w:rPr>
              <w:t>Изучение подачи и приема мяча. Изучение технических приемов: подрезка, срезка, накат, топ-спин, топс-удар, сеча.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Стол для игры, ракетки, мячи.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теннис</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49</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pStyle w:val="a3"/>
              <w:spacing w:before="0" w:beforeAutospacing="0" w:after="0" w:afterAutospacing="0"/>
              <w:contextualSpacing/>
              <w:rPr>
                <w:bCs/>
              </w:rPr>
            </w:pPr>
          </w:p>
          <w:p w:rsidR="005E5138" w:rsidRPr="00571D25" w:rsidRDefault="005E5138" w:rsidP="005E5138">
            <w:pPr>
              <w:pStyle w:val="a3"/>
              <w:spacing w:before="0" w:beforeAutospacing="0" w:after="0" w:afterAutospacing="0"/>
              <w:contextualSpacing/>
              <w:rPr>
                <w:bCs/>
              </w:rPr>
            </w:pPr>
            <w:r w:rsidRPr="00571D25">
              <w:rPr>
                <w:bCs/>
              </w:rPr>
              <w:t>Правила игры. Учебная игра.</w:t>
            </w:r>
          </w:p>
        </w:tc>
        <w:tc>
          <w:tcPr>
            <w:tcW w:w="1417" w:type="dxa"/>
          </w:tcPr>
          <w:p w:rsidR="005E5138" w:rsidRPr="00571D25" w:rsidRDefault="005E5138" w:rsidP="005E5138">
            <w:pPr>
              <w:spacing w:after="0"/>
              <w:jc w:val="center"/>
              <w:rPr>
                <w:rFonts w:ascii="Times New Roman" w:hAnsi="Times New Roman" w:cs="Times New Roman"/>
                <w:b/>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Стол для игры, ракетки, мячи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теннис</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50</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pStyle w:val="a3"/>
              <w:spacing w:before="0" w:beforeAutospacing="0" w:after="0" w:afterAutospacing="0"/>
              <w:contextualSpacing/>
              <w:rPr>
                <w:bCs/>
              </w:rPr>
            </w:pPr>
            <w:r w:rsidRPr="00571D25">
              <w:rPr>
                <w:bCs/>
              </w:rPr>
              <w:t>Совершенствование подачи и приема мяча. Совершенствование технических приемов. Правила игры. Двусторонняя игра.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Стол для игры, ракетки, мячи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теннис</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51</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bCs/>
                <w:sz w:val="24"/>
                <w:szCs w:val="24"/>
              </w:rPr>
              <w:t>Совершенствование подачи и приема мяча. Совершенствование технических приемов. Правила игры. Двусторонняя игра.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Стол для игры, ракетки, мячи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теннис</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667"/>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52</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bCs/>
                <w:sz w:val="24"/>
                <w:szCs w:val="24"/>
              </w:rPr>
              <w:t>Совершенствование подачи и приема мяча. Совершенствование технических приемов. Правила игры. Двусторонняя игра.</w:t>
            </w:r>
          </w:p>
        </w:tc>
        <w:tc>
          <w:tcPr>
            <w:tcW w:w="1417" w:type="dxa"/>
          </w:tcPr>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p>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Стол для игры, ракетки, мячи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Отработка техники и тактики игры в теннис</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53-66</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b/>
                <w:sz w:val="24"/>
                <w:szCs w:val="24"/>
              </w:rPr>
            </w:pPr>
            <w:r w:rsidRPr="00571D25">
              <w:rPr>
                <w:rFonts w:ascii="Times New Roman" w:hAnsi="Times New Roman" w:cs="Times New Roman"/>
                <w:b/>
                <w:sz w:val="24"/>
                <w:szCs w:val="24"/>
              </w:rPr>
              <w:t>Легкая атлетика Кроссовая подготовка</w:t>
            </w:r>
          </w:p>
        </w:tc>
        <w:tc>
          <w:tcPr>
            <w:tcW w:w="1417" w:type="dxa"/>
            <w:vAlign w:val="bottom"/>
          </w:tcPr>
          <w:p w:rsidR="005E5138" w:rsidRPr="005457FA" w:rsidRDefault="005E5138" w:rsidP="005E5138">
            <w:pPr>
              <w:spacing w:before="240" w:after="0"/>
              <w:jc w:val="center"/>
              <w:rPr>
                <w:rFonts w:ascii="Times New Roman" w:hAnsi="Times New Roman" w:cs="Times New Roman"/>
                <w:b/>
                <w:sz w:val="24"/>
                <w:szCs w:val="24"/>
              </w:rPr>
            </w:pPr>
            <w:r w:rsidRPr="005457FA">
              <w:rPr>
                <w:rFonts w:ascii="Times New Roman" w:hAnsi="Times New Roman" w:cs="Times New Roman"/>
                <w:b/>
                <w:sz w:val="24"/>
                <w:szCs w:val="24"/>
              </w:rPr>
              <w:t xml:space="preserve"> 14</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p>
        </w:tc>
        <w:tc>
          <w:tcPr>
            <w:tcW w:w="1275" w:type="dxa"/>
          </w:tcPr>
          <w:p w:rsidR="005E5138" w:rsidRPr="00571D25" w:rsidRDefault="005E5138" w:rsidP="005E5138">
            <w:pPr>
              <w:spacing w:after="0"/>
              <w:rPr>
                <w:rFonts w:ascii="Times New Roman" w:hAnsi="Times New Roman" w:cs="Times New Roman"/>
                <w:sz w:val="24"/>
                <w:szCs w:val="24"/>
              </w:rPr>
            </w:pPr>
          </w:p>
        </w:tc>
        <w:tc>
          <w:tcPr>
            <w:tcW w:w="1418" w:type="dxa"/>
          </w:tcPr>
          <w:p w:rsidR="005E5138" w:rsidRPr="00571D25" w:rsidRDefault="005E5138" w:rsidP="005E5138">
            <w:pPr>
              <w:spacing w:after="0"/>
              <w:rPr>
                <w:rFonts w:ascii="Times New Roman" w:hAnsi="Times New Roman" w:cs="Times New Roman"/>
                <w:sz w:val="24"/>
                <w:szCs w:val="24"/>
              </w:rPr>
            </w:pP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p>
        </w:tc>
        <w:tc>
          <w:tcPr>
            <w:tcW w:w="2170" w:type="dxa"/>
          </w:tcPr>
          <w:p w:rsidR="005E5138" w:rsidRPr="00571D25" w:rsidRDefault="005457FA" w:rsidP="005E5138">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53</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Эстафетный бег: техника старта, стартового разгона,  техника </w:t>
            </w:r>
            <w:r w:rsidRPr="00571D25">
              <w:rPr>
                <w:rFonts w:ascii="Times New Roman" w:hAnsi="Times New Roman" w:cs="Times New Roman"/>
                <w:sz w:val="24"/>
                <w:szCs w:val="24"/>
              </w:rPr>
              <w:lastRenderedPageBreak/>
              <w:t>прохождения поворотов, финиширование.</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Практическое </w:t>
            </w:r>
            <w:r w:rsidRPr="00571D25">
              <w:rPr>
                <w:rFonts w:ascii="Times New Roman" w:hAnsi="Times New Roman" w:cs="Times New Roman"/>
                <w:sz w:val="24"/>
                <w:szCs w:val="24"/>
              </w:rPr>
              <w:lastRenderedPageBreak/>
              <w:t>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Беговые дорожки</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Медленный бег10-30 м</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А.А.Бишаева «Физическая </w:t>
            </w:r>
            <w:r w:rsidRPr="00571D25">
              <w:rPr>
                <w:rFonts w:ascii="Times New Roman" w:hAnsi="Times New Roman" w:cs="Times New Roman"/>
                <w:sz w:val="24"/>
                <w:szCs w:val="24"/>
              </w:rPr>
              <w:lastRenderedPageBreak/>
              <w:t>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54</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Эстафетный бег: техника старта, стартового разгона,  техника прохождения поворотов, финиширование.</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Прыжки в длину с места 10п.</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55</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Эстафетный бег: </w:t>
            </w:r>
            <w:r>
              <w:rPr>
                <w:rFonts w:ascii="Times New Roman" w:hAnsi="Times New Roman" w:cs="Times New Roman"/>
                <w:sz w:val="24"/>
                <w:szCs w:val="24"/>
              </w:rPr>
              <w:t>изучение техники бега и техники  п</w:t>
            </w:r>
            <w:r w:rsidRPr="00571D25">
              <w:rPr>
                <w:rFonts w:ascii="Times New Roman" w:hAnsi="Times New Roman" w:cs="Times New Roman"/>
                <w:sz w:val="24"/>
                <w:szCs w:val="24"/>
              </w:rPr>
              <w:t>ередачи эстафетной палочки.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 эстафетные палочки.</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Прыжки в длину с места 10п.</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56</w:t>
            </w:r>
          </w:p>
        </w:tc>
        <w:tc>
          <w:tcPr>
            <w:tcW w:w="4395" w:type="dxa"/>
            <w:tcBorders>
              <w:top w:val="single" w:sz="4" w:space="0" w:color="auto"/>
              <w:left w:val="single" w:sz="4" w:space="0" w:color="auto"/>
              <w:bottom w:val="single" w:sz="4" w:space="0" w:color="auto"/>
              <w:right w:val="single" w:sz="4" w:space="0" w:color="auto"/>
            </w:tcBorders>
          </w:tcPr>
          <w:p w:rsidR="005457FA" w:rsidRDefault="005457FA"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Эстафетный бег: </w:t>
            </w:r>
            <w:r>
              <w:rPr>
                <w:rFonts w:ascii="Times New Roman" w:hAnsi="Times New Roman" w:cs="Times New Roman"/>
                <w:sz w:val="24"/>
                <w:szCs w:val="24"/>
              </w:rPr>
              <w:t>изучение техники бега и техники  п</w:t>
            </w:r>
            <w:r w:rsidRPr="00571D25">
              <w:rPr>
                <w:rFonts w:ascii="Times New Roman" w:hAnsi="Times New Roman" w:cs="Times New Roman"/>
                <w:sz w:val="24"/>
                <w:szCs w:val="24"/>
              </w:rPr>
              <w:t>ередачи эстафетной палочки.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Гантели, штанга, тренажеры.</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 эстафетные палочки</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 Кроссовая подготовка</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57</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Эстафетный бег: 4х100м.</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 эстафетные палочки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Кроссовая подготовка</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w:t>
            </w:r>
            <w:r w:rsidR="005457FA" w:rsidRPr="00571D25">
              <w:rPr>
                <w:rFonts w:ascii="Times New Roman" w:hAnsi="Times New Roman" w:cs="Times New Roman"/>
                <w:sz w:val="24"/>
                <w:szCs w:val="24"/>
              </w:rPr>
              <w:t xml:space="preserve"> А.А.Бишаева «Физическая культура </w:t>
            </w:r>
            <w:r w:rsidRPr="00571D25">
              <w:rPr>
                <w:rFonts w:ascii="Times New Roman" w:hAnsi="Times New Roman" w:cs="Times New Roman"/>
                <w:sz w:val="24"/>
                <w:szCs w:val="24"/>
              </w:rPr>
              <w:t>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58</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Эстафетный бег: 4х100м.</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 эстафетные палочки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Кроссовая подготовка</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414"/>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59</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8.Эстафетный бег:  4х400м.</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Беговые дорожки, эстафетные </w:t>
            </w:r>
            <w:r w:rsidRPr="00571D25">
              <w:rPr>
                <w:rFonts w:ascii="Times New Roman" w:hAnsi="Times New Roman" w:cs="Times New Roman"/>
                <w:sz w:val="24"/>
                <w:szCs w:val="24"/>
              </w:rPr>
              <w:lastRenderedPageBreak/>
              <w:t>палочки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Кроссовая подготовка</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60</w:t>
            </w:r>
          </w:p>
        </w:tc>
        <w:tc>
          <w:tcPr>
            <w:tcW w:w="4395" w:type="dxa"/>
            <w:tcBorders>
              <w:top w:val="single" w:sz="4" w:space="0" w:color="auto"/>
              <w:left w:val="single" w:sz="4" w:space="0" w:color="auto"/>
              <w:bottom w:val="single" w:sz="4" w:space="0" w:color="auto"/>
              <w:right w:val="single" w:sz="4" w:space="0" w:color="auto"/>
            </w:tcBorders>
          </w:tcPr>
          <w:p w:rsidR="005457FA" w:rsidRDefault="005457FA" w:rsidP="005E5138">
            <w:pPr>
              <w:autoSpaceDE w:val="0"/>
              <w:autoSpaceDN w:val="0"/>
              <w:adjustRightInd w:val="0"/>
              <w:spacing w:after="0"/>
              <w:jc w:val="both"/>
              <w:rPr>
                <w:rFonts w:ascii="Times New Roman" w:hAnsi="Times New Roman" w:cs="Times New Roman"/>
                <w:sz w:val="24"/>
                <w:szCs w:val="24"/>
              </w:rPr>
            </w:pPr>
          </w:p>
          <w:p w:rsidR="005457FA" w:rsidRDefault="005457FA"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Бег по прямой с различной скоростью. Бег по стадиону (1,2,3…..)круга</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Кроссовая подготовка</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61</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Бег по прямой с различной скоростью. Бег по стадиону (1,2,3…..)круга</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Кроссовая подготовка</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62</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Бег на дистанцию 2000 м(девушки), 3000 м (юноши).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vAlign w:val="bottom"/>
          </w:tcPr>
          <w:p w:rsidR="005E5138" w:rsidRPr="00571D25" w:rsidRDefault="005E5138" w:rsidP="005E5138">
            <w:pPr>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 Бег по пересеченной местности</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63</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Бег на дистанцию 2000 м(девушки), 3000 м (юноши).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 по пересеченной местности</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  64</w:t>
            </w:r>
          </w:p>
        </w:tc>
        <w:tc>
          <w:tcPr>
            <w:tcW w:w="4395" w:type="dxa"/>
            <w:tcBorders>
              <w:top w:val="single" w:sz="4" w:space="0" w:color="auto"/>
              <w:left w:val="single" w:sz="4" w:space="0" w:color="auto"/>
              <w:bottom w:val="single" w:sz="4" w:space="0" w:color="auto"/>
              <w:right w:val="single" w:sz="4" w:space="0" w:color="auto"/>
            </w:tcBorders>
          </w:tcPr>
          <w:p w:rsidR="005457FA" w:rsidRDefault="005457FA" w:rsidP="005E5138">
            <w:pPr>
              <w:autoSpaceDE w:val="0"/>
              <w:autoSpaceDN w:val="0"/>
              <w:adjustRightInd w:val="0"/>
              <w:spacing w:after="0"/>
              <w:jc w:val="both"/>
              <w:rPr>
                <w:rFonts w:ascii="Times New Roman" w:hAnsi="Times New Roman" w:cs="Times New Roman"/>
                <w:sz w:val="24"/>
                <w:szCs w:val="24"/>
              </w:rPr>
            </w:pPr>
          </w:p>
          <w:p w:rsidR="005457FA" w:rsidRDefault="005457FA" w:rsidP="005E5138">
            <w:pPr>
              <w:autoSpaceDE w:val="0"/>
              <w:autoSpaceDN w:val="0"/>
              <w:adjustRightInd w:val="0"/>
              <w:spacing w:after="0"/>
              <w:jc w:val="both"/>
              <w:rPr>
                <w:rFonts w:ascii="Times New Roman" w:hAnsi="Times New Roman" w:cs="Times New Roman"/>
                <w:sz w:val="24"/>
                <w:szCs w:val="24"/>
              </w:rPr>
            </w:pPr>
          </w:p>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10.Бег на дистанцию 2000 м(девушки), 3000 м (юноши).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275" w:type="dxa"/>
          </w:tcPr>
          <w:p w:rsidR="005457FA" w:rsidRDefault="005457FA" w:rsidP="005E5138">
            <w:pPr>
              <w:spacing w:after="0"/>
              <w:rPr>
                <w:rFonts w:ascii="Times New Roman" w:hAnsi="Times New Roman" w:cs="Times New Roman"/>
                <w:sz w:val="24"/>
                <w:szCs w:val="24"/>
              </w:rPr>
            </w:pPr>
          </w:p>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457FA" w:rsidRDefault="005457FA" w:rsidP="005E5138">
            <w:pPr>
              <w:spacing w:after="0"/>
              <w:rPr>
                <w:rFonts w:ascii="Times New Roman" w:hAnsi="Times New Roman" w:cs="Times New Roman"/>
                <w:sz w:val="24"/>
                <w:szCs w:val="24"/>
              </w:rPr>
            </w:pPr>
          </w:p>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 по пересеченной местности</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И.Лях, Л.Е.Любомирский –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65</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Техника метания гранаты: подготовка к броску, финальная  стадия метания, держание снаряда, разбег, подготовка к броску, финальная  стадия метания</w:t>
            </w:r>
          </w:p>
        </w:tc>
        <w:tc>
          <w:tcPr>
            <w:tcW w:w="1417"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Граната (500)</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 по пересеченной местности</w:t>
            </w:r>
          </w:p>
        </w:tc>
        <w:tc>
          <w:tcPr>
            <w:tcW w:w="2170" w:type="dxa"/>
          </w:tcPr>
          <w:p w:rsidR="005E5138" w:rsidRPr="00571D25" w:rsidRDefault="005457FA" w:rsidP="005E5138">
            <w:pPr>
              <w:spacing w:after="0"/>
              <w:rPr>
                <w:rFonts w:ascii="Times New Roman" w:hAnsi="Times New Roman" w:cs="Times New Roman"/>
                <w:sz w:val="24"/>
                <w:szCs w:val="24"/>
              </w:rPr>
            </w:pPr>
            <w:r w:rsidRPr="00571D25">
              <w:rPr>
                <w:rFonts w:ascii="Times New Roman" w:hAnsi="Times New Roman" w:cs="Times New Roman"/>
                <w:sz w:val="24"/>
                <w:szCs w:val="24"/>
              </w:rPr>
              <w:t>А.А.Бишаева «Физическая культура</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66</w:t>
            </w:r>
          </w:p>
        </w:tc>
        <w:tc>
          <w:tcPr>
            <w:tcW w:w="4395" w:type="dxa"/>
            <w:tcBorders>
              <w:top w:val="single" w:sz="4" w:space="0" w:color="auto"/>
              <w:left w:val="single" w:sz="4" w:space="0" w:color="auto"/>
              <w:bottom w:val="single" w:sz="4" w:space="0" w:color="auto"/>
              <w:right w:val="single" w:sz="4" w:space="0" w:color="auto"/>
            </w:tcBorders>
          </w:tcPr>
          <w:p w:rsidR="005E5138" w:rsidRPr="00571D25" w:rsidRDefault="005E5138" w:rsidP="005E5138">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Техника метания гранаты: подготовка к броску, финальная  стадия метания, </w:t>
            </w:r>
            <w:r w:rsidRPr="00571D25">
              <w:rPr>
                <w:rFonts w:ascii="Times New Roman" w:hAnsi="Times New Roman" w:cs="Times New Roman"/>
                <w:sz w:val="24"/>
                <w:szCs w:val="24"/>
              </w:rPr>
              <w:lastRenderedPageBreak/>
              <w:t>держание снаряда, разбег, подготовка к броску, финальная  стадия метания</w:t>
            </w:r>
          </w:p>
        </w:tc>
        <w:tc>
          <w:tcPr>
            <w:tcW w:w="1417"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lastRenderedPageBreak/>
              <w:t>1</w:t>
            </w:r>
          </w:p>
        </w:tc>
        <w:tc>
          <w:tcPr>
            <w:tcW w:w="1418" w:type="dxa"/>
            <w:vAlign w:val="bottom"/>
          </w:tcPr>
          <w:p w:rsidR="005E5138" w:rsidRPr="005457FA" w:rsidRDefault="005E5138" w:rsidP="005E5138">
            <w:pPr>
              <w:spacing w:before="240" w:after="0"/>
              <w:jc w:val="center"/>
              <w:rPr>
                <w:rFonts w:ascii="Times New Roman" w:hAnsi="Times New Roman" w:cs="Times New Roman"/>
                <w:sz w:val="24"/>
                <w:szCs w:val="24"/>
              </w:rPr>
            </w:pPr>
            <w:r w:rsidRPr="005457FA">
              <w:rPr>
                <w:rFonts w:ascii="Times New Roman" w:hAnsi="Times New Roman" w:cs="Times New Roman"/>
                <w:sz w:val="24"/>
                <w:szCs w:val="24"/>
              </w:rPr>
              <w:t>1</w:t>
            </w: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Практическое </w:t>
            </w:r>
            <w:r w:rsidRPr="00571D25">
              <w:rPr>
                <w:rFonts w:ascii="Times New Roman" w:hAnsi="Times New Roman" w:cs="Times New Roman"/>
                <w:sz w:val="24"/>
                <w:szCs w:val="24"/>
              </w:rPr>
              <w:lastRenderedPageBreak/>
              <w:t>занятие</w:t>
            </w: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lastRenderedPageBreak/>
              <w:t>Граната (500)</w:t>
            </w:r>
          </w:p>
        </w:tc>
        <w:tc>
          <w:tcPr>
            <w:tcW w:w="2126"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 xml:space="preserve">Бег по пересеченной </w:t>
            </w:r>
            <w:r w:rsidRPr="00571D25">
              <w:rPr>
                <w:rFonts w:ascii="Times New Roman" w:hAnsi="Times New Roman" w:cs="Times New Roman"/>
                <w:sz w:val="24"/>
                <w:szCs w:val="24"/>
              </w:rPr>
              <w:lastRenderedPageBreak/>
              <w:t>местности</w:t>
            </w:r>
          </w:p>
        </w:tc>
        <w:tc>
          <w:tcPr>
            <w:tcW w:w="2170"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lastRenderedPageBreak/>
              <w:t xml:space="preserve">И.Лях, Л.Е.Любомирский </w:t>
            </w:r>
            <w:r w:rsidRPr="00571D25">
              <w:rPr>
                <w:rFonts w:ascii="Times New Roman" w:hAnsi="Times New Roman" w:cs="Times New Roman"/>
                <w:sz w:val="24"/>
                <w:szCs w:val="24"/>
              </w:rPr>
              <w:lastRenderedPageBreak/>
              <w:t>– Физическая культура 10-11 класс</w:t>
            </w: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p>
        </w:tc>
        <w:tc>
          <w:tcPr>
            <w:tcW w:w="4395" w:type="dxa"/>
            <w:vAlign w:val="bottom"/>
          </w:tcPr>
          <w:p w:rsidR="005E5138" w:rsidRPr="00571D25" w:rsidRDefault="005E5138" w:rsidP="005E5138">
            <w:pPr>
              <w:spacing w:after="0"/>
              <w:jc w:val="center"/>
              <w:rPr>
                <w:rFonts w:ascii="Times New Roman" w:hAnsi="Times New Roman" w:cs="Times New Roman"/>
                <w:b/>
                <w:sz w:val="24"/>
                <w:szCs w:val="24"/>
              </w:rPr>
            </w:pPr>
            <w:r w:rsidRPr="00571D25">
              <w:rPr>
                <w:rFonts w:ascii="Times New Roman" w:hAnsi="Times New Roman" w:cs="Times New Roman"/>
                <w:b/>
                <w:sz w:val="24"/>
                <w:szCs w:val="24"/>
              </w:rPr>
              <w:t xml:space="preserve"> Итого за 2 семестр</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66</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p>
        </w:tc>
        <w:tc>
          <w:tcPr>
            <w:tcW w:w="1275" w:type="dxa"/>
            <w:vAlign w:val="bottom"/>
          </w:tcPr>
          <w:p w:rsidR="005E5138" w:rsidRPr="00571D25" w:rsidRDefault="005E5138" w:rsidP="005E5138">
            <w:pPr>
              <w:spacing w:after="0"/>
              <w:jc w:val="center"/>
              <w:rPr>
                <w:rFonts w:ascii="Times New Roman" w:hAnsi="Times New Roman" w:cs="Times New Roman"/>
                <w:sz w:val="24"/>
                <w:szCs w:val="24"/>
              </w:rPr>
            </w:pP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26"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70" w:type="dxa"/>
            <w:vAlign w:val="bottom"/>
          </w:tcPr>
          <w:p w:rsidR="005E5138" w:rsidRPr="00571D25" w:rsidRDefault="005E5138" w:rsidP="005E5138">
            <w:pPr>
              <w:spacing w:after="0"/>
              <w:jc w:val="center"/>
              <w:rPr>
                <w:rFonts w:ascii="Times New Roman" w:hAnsi="Times New Roman" w:cs="Times New Roman"/>
                <w:sz w:val="24"/>
                <w:szCs w:val="24"/>
              </w:rPr>
            </w:pP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p>
        </w:tc>
        <w:tc>
          <w:tcPr>
            <w:tcW w:w="4395" w:type="dxa"/>
            <w:vAlign w:val="bottom"/>
          </w:tcPr>
          <w:p w:rsidR="005E5138" w:rsidRPr="00571D25" w:rsidRDefault="005E5138" w:rsidP="005E5138">
            <w:pPr>
              <w:spacing w:after="0"/>
              <w:jc w:val="center"/>
              <w:rPr>
                <w:rFonts w:ascii="Times New Roman" w:hAnsi="Times New Roman" w:cs="Times New Roman"/>
                <w:b/>
                <w:sz w:val="24"/>
                <w:szCs w:val="24"/>
              </w:rPr>
            </w:pPr>
            <w:r w:rsidRPr="00571D25">
              <w:rPr>
                <w:rFonts w:ascii="Times New Roman" w:hAnsi="Times New Roman" w:cs="Times New Roman"/>
                <w:b/>
                <w:sz w:val="24"/>
                <w:szCs w:val="24"/>
              </w:rPr>
              <w:t xml:space="preserve"> Всего:</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117</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p>
        </w:tc>
        <w:tc>
          <w:tcPr>
            <w:tcW w:w="1275" w:type="dxa"/>
            <w:vAlign w:val="bottom"/>
          </w:tcPr>
          <w:p w:rsidR="005E5138" w:rsidRPr="00571D25" w:rsidRDefault="005E5138" w:rsidP="005E5138">
            <w:pPr>
              <w:spacing w:after="0"/>
              <w:jc w:val="center"/>
              <w:rPr>
                <w:rFonts w:ascii="Times New Roman" w:hAnsi="Times New Roman" w:cs="Times New Roman"/>
                <w:sz w:val="24"/>
                <w:szCs w:val="24"/>
              </w:rPr>
            </w:pP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117</w:t>
            </w:r>
          </w:p>
        </w:tc>
        <w:tc>
          <w:tcPr>
            <w:tcW w:w="2126"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70" w:type="dxa"/>
            <w:vAlign w:val="bottom"/>
          </w:tcPr>
          <w:p w:rsidR="005E5138" w:rsidRPr="00571D25" w:rsidRDefault="005E5138" w:rsidP="005E5138">
            <w:pPr>
              <w:spacing w:after="0"/>
              <w:jc w:val="center"/>
              <w:rPr>
                <w:rFonts w:ascii="Times New Roman" w:hAnsi="Times New Roman" w:cs="Times New Roman"/>
                <w:sz w:val="24"/>
                <w:szCs w:val="24"/>
              </w:rPr>
            </w:pP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1-4</w:t>
            </w:r>
          </w:p>
        </w:tc>
        <w:tc>
          <w:tcPr>
            <w:tcW w:w="4395" w:type="dxa"/>
            <w:vAlign w:val="bottom"/>
          </w:tcPr>
          <w:p w:rsidR="005E5138" w:rsidRPr="00571D25" w:rsidRDefault="005E5138" w:rsidP="005E5138">
            <w:pPr>
              <w:spacing w:after="0"/>
              <w:rPr>
                <w:rFonts w:ascii="Times New Roman" w:hAnsi="Times New Roman" w:cs="Times New Roman"/>
                <w:b/>
                <w:sz w:val="24"/>
                <w:szCs w:val="24"/>
              </w:rPr>
            </w:pPr>
            <w:r w:rsidRPr="00571D25">
              <w:rPr>
                <w:rFonts w:ascii="Times New Roman" w:hAnsi="Times New Roman" w:cs="Times New Roman"/>
                <w:b/>
                <w:sz w:val="24"/>
                <w:szCs w:val="24"/>
              </w:rPr>
              <w:t>Консультации:</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4</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p>
        </w:tc>
        <w:tc>
          <w:tcPr>
            <w:tcW w:w="1275" w:type="dxa"/>
            <w:vAlign w:val="bottom"/>
          </w:tcPr>
          <w:p w:rsidR="005E5138" w:rsidRPr="00571D25" w:rsidRDefault="005E5138" w:rsidP="005E5138">
            <w:pPr>
              <w:spacing w:after="0"/>
              <w:jc w:val="center"/>
              <w:rPr>
                <w:rFonts w:ascii="Times New Roman" w:hAnsi="Times New Roman" w:cs="Times New Roman"/>
                <w:sz w:val="24"/>
                <w:szCs w:val="24"/>
              </w:rPr>
            </w:pPr>
          </w:p>
        </w:tc>
        <w:tc>
          <w:tcPr>
            <w:tcW w:w="1418"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26"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70" w:type="dxa"/>
            <w:vAlign w:val="bottom"/>
          </w:tcPr>
          <w:p w:rsidR="005E5138" w:rsidRPr="00571D25" w:rsidRDefault="005E5138" w:rsidP="005E5138">
            <w:pPr>
              <w:spacing w:after="0"/>
              <w:jc w:val="center"/>
              <w:rPr>
                <w:rFonts w:ascii="Times New Roman" w:hAnsi="Times New Roman" w:cs="Times New Roman"/>
                <w:sz w:val="24"/>
                <w:szCs w:val="24"/>
              </w:rPr>
            </w:pP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 xml:space="preserve">1 </w:t>
            </w:r>
          </w:p>
        </w:tc>
        <w:tc>
          <w:tcPr>
            <w:tcW w:w="4395" w:type="dxa"/>
            <w:vAlign w:val="bottom"/>
          </w:tcPr>
          <w:p w:rsidR="005E5138" w:rsidRPr="00571D25" w:rsidRDefault="005E5138" w:rsidP="005E5138">
            <w:pPr>
              <w:spacing w:after="0"/>
              <w:rPr>
                <w:rFonts w:ascii="Times New Roman" w:hAnsi="Times New Roman" w:cs="Times New Roman"/>
                <w:b/>
                <w:sz w:val="24"/>
                <w:szCs w:val="24"/>
              </w:rPr>
            </w:pPr>
            <w:r w:rsidRPr="00571D25">
              <w:rPr>
                <w:rFonts w:ascii="Times New Roman" w:hAnsi="Times New Roman" w:cs="Times New Roman"/>
                <w:sz w:val="24"/>
                <w:szCs w:val="24"/>
              </w:rPr>
              <w:t>л\а .Бег: 100 метров техника старта, разгона, финиширования</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70" w:type="dxa"/>
            <w:vAlign w:val="bottom"/>
          </w:tcPr>
          <w:p w:rsidR="005E5138" w:rsidRPr="00571D25" w:rsidRDefault="005E5138" w:rsidP="005E5138">
            <w:pPr>
              <w:spacing w:after="0"/>
              <w:jc w:val="center"/>
              <w:rPr>
                <w:rFonts w:ascii="Times New Roman" w:hAnsi="Times New Roman" w:cs="Times New Roman"/>
                <w:sz w:val="24"/>
                <w:szCs w:val="24"/>
              </w:rPr>
            </w:pP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2</w:t>
            </w:r>
          </w:p>
        </w:tc>
        <w:tc>
          <w:tcPr>
            <w:tcW w:w="4395" w:type="dxa"/>
            <w:vAlign w:val="bottom"/>
          </w:tcPr>
          <w:p w:rsidR="005E5138" w:rsidRPr="00571D25" w:rsidRDefault="005E5138" w:rsidP="005E5138">
            <w:pPr>
              <w:spacing w:after="0"/>
              <w:rPr>
                <w:rFonts w:ascii="Times New Roman" w:hAnsi="Times New Roman" w:cs="Times New Roman"/>
                <w:b/>
                <w:sz w:val="24"/>
                <w:szCs w:val="24"/>
              </w:rPr>
            </w:pPr>
            <w:r w:rsidRPr="00571D25">
              <w:rPr>
                <w:rFonts w:ascii="Times New Roman" w:hAnsi="Times New Roman" w:cs="Times New Roman"/>
                <w:sz w:val="24"/>
                <w:szCs w:val="24"/>
              </w:rPr>
              <w:t>л\а.</w:t>
            </w:r>
            <w:r w:rsidR="005457FA">
              <w:rPr>
                <w:rFonts w:ascii="Times New Roman" w:hAnsi="Times New Roman" w:cs="Times New Roman"/>
                <w:sz w:val="24"/>
                <w:szCs w:val="24"/>
              </w:rPr>
              <w:t xml:space="preserve"> </w:t>
            </w:r>
            <w:r w:rsidRPr="00571D25">
              <w:rPr>
                <w:rFonts w:ascii="Times New Roman" w:hAnsi="Times New Roman" w:cs="Times New Roman"/>
                <w:sz w:val="24"/>
                <w:szCs w:val="24"/>
              </w:rPr>
              <w:t>Бег: 100 метров техника старта, разгона, финиширования</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Беговые дорожки</w:t>
            </w:r>
          </w:p>
        </w:tc>
        <w:tc>
          <w:tcPr>
            <w:tcW w:w="2126"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70" w:type="dxa"/>
            <w:vAlign w:val="bottom"/>
          </w:tcPr>
          <w:p w:rsidR="005E5138" w:rsidRPr="00571D25" w:rsidRDefault="005E5138" w:rsidP="005E5138">
            <w:pPr>
              <w:spacing w:after="0"/>
              <w:jc w:val="center"/>
              <w:rPr>
                <w:rFonts w:ascii="Times New Roman" w:hAnsi="Times New Roman" w:cs="Times New Roman"/>
                <w:sz w:val="24"/>
                <w:szCs w:val="24"/>
              </w:rPr>
            </w:pP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w:t>
            </w:r>
          </w:p>
        </w:tc>
        <w:tc>
          <w:tcPr>
            <w:tcW w:w="4395" w:type="dxa"/>
            <w:vAlign w:val="bottom"/>
          </w:tcPr>
          <w:p w:rsidR="005E5138" w:rsidRPr="00571D25" w:rsidRDefault="005E5138" w:rsidP="005E5138">
            <w:pPr>
              <w:spacing w:after="0"/>
              <w:rPr>
                <w:rFonts w:ascii="Times New Roman" w:hAnsi="Times New Roman" w:cs="Times New Roman"/>
                <w:b/>
                <w:sz w:val="24"/>
                <w:szCs w:val="24"/>
              </w:rPr>
            </w:pPr>
            <w:r w:rsidRPr="00571D25">
              <w:rPr>
                <w:rFonts w:ascii="Times New Roman" w:hAnsi="Times New Roman" w:cs="Times New Roman"/>
                <w:sz w:val="24"/>
                <w:szCs w:val="24"/>
              </w:rPr>
              <w:t>Баскетбол. Изучение  техники броска по кольцу  в прыжке</w:t>
            </w:r>
            <w:r w:rsidR="005457FA">
              <w:rPr>
                <w:rFonts w:ascii="Times New Roman" w:hAnsi="Times New Roman" w:cs="Times New Roman"/>
                <w:sz w:val="24"/>
                <w:szCs w:val="24"/>
              </w:rPr>
              <w:t xml:space="preserve">, </w:t>
            </w:r>
            <w:r w:rsidRPr="00571D25">
              <w:rPr>
                <w:rFonts w:ascii="Times New Roman" w:hAnsi="Times New Roman" w:cs="Times New Roman"/>
                <w:sz w:val="24"/>
                <w:szCs w:val="24"/>
              </w:rPr>
              <w:t xml:space="preserve"> штрафного броска</w:t>
            </w:r>
            <w:r w:rsidR="00E533EB">
              <w:rPr>
                <w:rFonts w:ascii="Times New Roman" w:hAnsi="Times New Roman" w:cs="Times New Roman"/>
                <w:sz w:val="24"/>
                <w:szCs w:val="24"/>
              </w:rPr>
              <w:t>.</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70" w:type="dxa"/>
            <w:vAlign w:val="bottom"/>
          </w:tcPr>
          <w:p w:rsidR="005E5138" w:rsidRPr="00571D25" w:rsidRDefault="005E5138" w:rsidP="005E5138">
            <w:pPr>
              <w:spacing w:after="0"/>
              <w:jc w:val="center"/>
              <w:rPr>
                <w:rFonts w:ascii="Times New Roman" w:hAnsi="Times New Roman" w:cs="Times New Roman"/>
                <w:sz w:val="24"/>
                <w:szCs w:val="24"/>
              </w:rPr>
            </w:pPr>
          </w:p>
        </w:tc>
      </w:tr>
      <w:tr w:rsidR="005E5138" w:rsidRPr="00571D25" w:rsidTr="005E5138">
        <w:trPr>
          <w:trHeight w:val="375"/>
        </w:trPr>
        <w:tc>
          <w:tcPr>
            <w:tcW w:w="851" w:type="dxa"/>
            <w:vAlign w:val="bottom"/>
          </w:tcPr>
          <w:p w:rsidR="005E5138" w:rsidRPr="00571D25" w:rsidRDefault="005E5138" w:rsidP="005E5138">
            <w:pPr>
              <w:spacing w:after="0"/>
              <w:jc w:val="center"/>
              <w:rPr>
                <w:rFonts w:ascii="Times New Roman" w:hAnsi="Times New Roman" w:cs="Times New Roman"/>
                <w:sz w:val="24"/>
                <w:szCs w:val="24"/>
              </w:rPr>
            </w:pPr>
            <w:r w:rsidRPr="00571D25">
              <w:rPr>
                <w:rFonts w:ascii="Times New Roman" w:hAnsi="Times New Roman" w:cs="Times New Roman"/>
                <w:sz w:val="24"/>
                <w:szCs w:val="24"/>
              </w:rPr>
              <w:t>3</w:t>
            </w:r>
          </w:p>
        </w:tc>
        <w:tc>
          <w:tcPr>
            <w:tcW w:w="4395" w:type="dxa"/>
            <w:vAlign w:val="bottom"/>
          </w:tcPr>
          <w:p w:rsidR="005E5138" w:rsidRPr="00571D25" w:rsidRDefault="005E5138" w:rsidP="005E5138">
            <w:pPr>
              <w:spacing w:after="0"/>
              <w:rPr>
                <w:rFonts w:ascii="Times New Roman" w:hAnsi="Times New Roman" w:cs="Times New Roman"/>
                <w:b/>
                <w:sz w:val="24"/>
                <w:szCs w:val="24"/>
              </w:rPr>
            </w:pPr>
            <w:r w:rsidRPr="00571D25">
              <w:rPr>
                <w:rFonts w:ascii="Times New Roman" w:hAnsi="Times New Roman" w:cs="Times New Roman"/>
                <w:sz w:val="24"/>
                <w:szCs w:val="24"/>
              </w:rPr>
              <w:t>Баскетбол. Изучение  техники бро</w:t>
            </w:r>
            <w:r w:rsidR="005457FA">
              <w:rPr>
                <w:rFonts w:ascii="Times New Roman" w:hAnsi="Times New Roman" w:cs="Times New Roman"/>
                <w:sz w:val="24"/>
                <w:szCs w:val="24"/>
              </w:rPr>
              <w:t xml:space="preserve">ска по кольцу  в прыжке </w:t>
            </w:r>
            <w:r w:rsidRPr="00571D25">
              <w:rPr>
                <w:rFonts w:ascii="Times New Roman" w:hAnsi="Times New Roman" w:cs="Times New Roman"/>
                <w:sz w:val="24"/>
                <w:szCs w:val="24"/>
              </w:rPr>
              <w:t>, штрафного броска</w:t>
            </w:r>
            <w:r w:rsidR="00E533EB">
              <w:rPr>
                <w:rFonts w:ascii="Times New Roman" w:hAnsi="Times New Roman" w:cs="Times New Roman"/>
                <w:sz w:val="24"/>
                <w:szCs w:val="24"/>
              </w:rPr>
              <w:t>.</w:t>
            </w:r>
          </w:p>
        </w:tc>
        <w:tc>
          <w:tcPr>
            <w:tcW w:w="1417" w:type="dxa"/>
            <w:vAlign w:val="bottom"/>
          </w:tcPr>
          <w:p w:rsidR="005E5138" w:rsidRPr="00571D25" w:rsidRDefault="005E5138" w:rsidP="005E5138">
            <w:pPr>
              <w:spacing w:before="240" w:after="0"/>
              <w:jc w:val="center"/>
              <w:rPr>
                <w:rFonts w:ascii="Times New Roman" w:hAnsi="Times New Roman" w:cs="Times New Roman"/>
                <w:sz w:val="24"/>
                <w:szCs w:val="24"/>
              </w:rPr>
            </w:pPr>
            <w:r w:rsidRPr="00571D25">
              <w:rPr>
                <w:rFonts w:ascii="Times New Roman" w:hAnsi="Times New Roman" w:cs="Times New Roman"/>
                <w:sz w:val="24"/>
                <w:szCs w:val="24"/>
              </w:rPr>
              <w:t>1</w:t>
            </w:r>
          </w:p>
        </w:tc>
        <w:tc>
          <w:tcPr>
            <w:tcW w:w="1418" w:type="dxa"/>
            <w:vAlign w:val="bottom"/>
          </w:tcPr>
          <w:p w:rsidR="005E5138" w:rsidRPr="00571D25" w:rsidRDefault="005E5138" w:rsidP="005E5138">
            <w:pPr>
              <w:spacing w:before="240" w:after="0"/>
              <w:jc w:val="center"/>
              <w:rPr>
                <w:rFonts w:ascii="Times New Roman" w:hAnsi="Times New Roman" w:cs="Times New Roman"/>
                <w:sz w:val="24"/>
                <w:szCs w:val="24"/>
              </w:rPr>
            </w:pPr>
          </w:p>
        </w:tc>
        <w:tc>
          <w:tcPr>
            <w:tcW w:w="1275"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Практическое занятие</w:t>
            </w:r>
          </w:p>
        </w:tc>
        <w:tc>
          <w:tcPr>
            <w:tcW w:w="1418" w:type="dxa"/>
          </w:tcPr>
          <w:p w:rsidR="005E5138" w:rsidRPr="00571D25" w:rsidRDefault="005E5138" w:rsidP="005E5138">
            <w:pPr>
              <w:spacing w:after="0"/>
              <w:rPr>
                <w:rFonts w:ascii="Times New Roman" w:hAnsi="Times New Roman" w:cs="Times New Roman"/>
                <w:sz w:val="24"/>
                <w:szCs w:val="24"/>
              </w:rPr>
            </w:pPr>
            <w:r w:rsidRPr="00571D25">
              <w:rPr>
                <w:rFonts w:ascii="Times New Roman" w:hAnsi="Times New Roman" w:cs="Times New Roman"/>
                <w:sz w:val="24"/>
                <w:szCs w:val="24"/>
              </w:rPr>
              <w:t>Спортивный зал, баскетбольные мячи</w:t>
            </w:r>
          </w:p>
        </w:tc>
        <w:tc>
          <w:tcPr>
            <w:tcW w:w="2126" w:type="dxa"/>
            <w:vAlign w:val="bottom"/>
          </w:tcPr>
          <w:p w:rsidR="005E5138" w:rsidRPr="00571D25" w:rsidRDefault="005E5138" w:rsidP="005E5138">
            <w:pPr>
              <w:spacing w:after="0"/>
              <w:jc w:val="center"/>
              <w:rPr>
                <w:rFonts w:ascii="Times New Roman" w:hAnsi="Times New Roman" w:cs="Times New Roman"/>
                <w:sz w:val="24"/>
                <w:szCs w:val="24"/>
              </w:rPr>
            </w:pPr>
          </w:p>
        </w:tc>
        <w:tc>
          <w:tcPr>
            <w:tcW w:w="2170" w:type="dxa"/>
            <w:vAlign w:val="bottom"/>
          </w:tcPr>
          <w:p w:rsidR="005E5138" w:rsidRPr="00571D25" w:rsidRDefault="005E5138" w:rsidP="005E5138">
            <w:pPr>
              <w:spacing w:after="0"/>
              <w:jc w:val="center"/>
              <w:rPr>
                <w:rFonts w:ascii="Times New Roman" w:hAnsi="Times New Roman" w:cs="Times New Roman"/>
                <w:sz w:val="24"/>
                <w:szCs w:val="24"/>
              </w:rPr>
            </w:pPr>
          </w:p>
        </w:tc>
      </w:tr>
    </w:tbl>
    <w:p w:rsidR="00571D25" w:rsidRPr="00571D25" w:rsidRDefault="00571D25" w:rsidP="00571D25">
      <w:pPr>
        <w:spacing w:after="0"/>
        <w:rPr>
          <w:rFonts w:ascii="Times New Roman" w:hAnsi="Times New Roman" w:cs="Times New Roman"/>
          <w:b/>
          <w:bCs/>
          <w:sz w:val="24"/>
          <w:szCs w:val="24"/>
        </w:rPr>
      </w:pPr>
    </w:p>
    <w:p w:rsidR="00571D25" w:rsidRPr="00571D25" w:rsidRDefault="00571D25" w:rsidP="00571D25">
      <w:pPr>
        <w:spacing w:after="0"/>
        <w:rPr>
          <w:rFonts w:ascii="Times New Roman" w:hAnsi="Times New Roman" w:cs="Times New Roman"/>
          <w:b/>
          <w:bCs/>
          <w:sz w:val="24"/>
          <w:szCs w:val="24"/>
        </w:rPr>
      </w:pPr>
    </w:p>
    <w:p w:rsidR="00571D25" w:rsidRPr="00571D25" w:rsidRDefault="00571D25" w:rsidP="00571D25">
      <w:pPr>
        <w:spacing w:after="0"/>
        <w:rPr>
          <w:rFonts w:ascii="Times New Roman" w:hAnsi="Times New Roman" w:cs="Times New Roman"/>
          <w:b/>
          <w:bCs/>
          <w:sz w:val="24"/>
          <w:szCs w:val="24"/>
        </w:rPr>
      </w:pPr>
    </w:p>
    <w:p w:rsidR="00524E12" w:rsidRPr="00B81D53" w:rsidRDefault="00524E12" w:rsidP="00571D25">
      <w:pPr>
        <w:spacing w:after="0"/>
        <w:rPr>
          <w:rFonts w:ascii="Times New Roman" w:hAnsi="Times New Roman" w:cs="Times New Roman"/>
          <w:b/>
          <w:bCs/>
          <w:sz w:val="24"/>
          <w:szCs w:val="24"/>
        </w:rPr>
      </w:pPr>
    </w:p>
    <w:p w:rsidR="00524E12" w:rsidRPr="00B81D53" w:rsidRDefault="00524E12" w:rsidP="00571D25">
      <w:pPr>
        <w:spacing w:after="0"/>
        <w:rPr>
          <w:rFonts w:ascii="Times New Roman" w:hAnsi="Times New Roman" w:cs="Times New Roman"/>
          <w:b/>
          <w:bCs/>
          <w:sz w:val="24"/>
          <w:szCs w:val="24"/>
        </w:rPr>
      </w:pPr>
    </w:p>
    <w:p w:rsidR="00524E12" w:rsidRPr="00B81D53" w:rsidRDefault="00524E12" w:rsidP="00571D25">
      <w:pPr>
        <w:spacing w:after="0"/>
        <w:rPr>
          <w:rFonts w:ascii="Times New Roman" w:hAnsi="Times New Roman" w:cs="Times New Roman"/>
          <w:b/>
          <w:bCs/>
          <w:sz w:val="24"/>
          <w:szCs w:val="24"/>
        </w:rPr>
      </w:pPr>
    </w:p>
    <w:p w:rsidR="00524E12" w:rsidRPr="00B81D53" w:rsidRDefault="00524E12" w:rsidP="00571D25">
      <w:pPr>
        <w:spacing w:after="0"/>
        <w:rPr>
          <w:rFonts w:ascii="Times New Roman" w:hAnsi="Times New Roman" w:cs="Times New Roman"/>
          <w:b/>
          <w:bCs/>
          <w:sz w:val="24"/>
          <w:szCs w:val="24"/>
        </w:rPr>
      </w:pPr>
    </w:p>
    <w:p w:rsidR="00571D25" w:rsidRPr="00571D25" w:rsidRDefault="00571D25" w:rsidP="005457FA">
      <w:pPr>
        <w:rPr>
          <w:rFonts w:ascii="Times New Roman" w:hAnsi="Times New Roman" w:cs="Times New Roman"/>
          <w:b/>
          <w:bCs/>
          <w:sz w:val="24"/>
          <w:szCs w:val="24"/>
        </w:rPr>
      </w:pPr>
      <w:r w:rsidRPr="00571D25">
        <w:rPr>
          <w:rFonts w:ascii="Times New Roman" w:hAnsi="Times New Roman" w:cs="Times New Roman"/>
          <w:b/>
          <w:bCs/>
          <w:sz w:val="24"/>
          <w:szCs w:val="24"/>
        </w:rPr>
        <w:t>1. Используемая литература</w:t>
      </w:r>
    </w:p>
    <w:p w:rsidR="00571D25" w:rsidRPr="00571D25" w:rsidRDefault="00571D25" w:rsidP="00571D25">
      <w:pPr>
        <w:autoSpaceDE w:val="0"/>
        <w:autoSpaceDN w:val="0"/>
        <w:adjustRightInd w:val="0"/>
        <w:spacing w:after="0"/>
        <w:jc w:val="both"/>
        <w:rPr>
          <w:rFonts w:ascii="Times New Roman" w:hAnsi="Times New Roman" w:cs="Times New Roman"/>
          <w:b/>
          <w:sz w:val="24"/>
          <w:szCs w:val="24"/>
        </w:rPr>
      </w:pPr>
      <w:r w:rsidRPr="00571D25">
        <w:rPr>
          <w:rFonts w:ascii="Times New Roman" w:hAnsi="Times New Roman" w:cs="Times New Roman"/>
          <w:b/>
          <w:sz w:val="24"/>
          <w:szCs w:val="24"/>
        </w:rPr>
        <w:t>Основная литература:</w:t>
      </w:r>
    </w:p>
    <w:p w:rsidR="00571D25" w:rsidRPr="00571D25" w:rsidRDefault="00571D25" w:rsidP="00571D25">
      <w:pPr>
        <w:autoSpaceDE w:val="0"/>
        <w:autoSpaceDN w:val="0"/>
        <w:adjustRightInd w:val="0"/>
        <w:spacing w:after="0"/>
        <w:jc w:val="both"/>
        <w:rPr>
          <w:rFonts w:ascii="Times New Roman" w:hAnsi="Times New Roman" w:cs="Times New Roman"/>
          <w:iCs/>
          <w:sz w:val="24"/>
          <w:szCs w:val="24"/>
        </w:rPr>
      </w:pPr>
      <w:r w:rsidRPr="00571D25">
        <w:rPr>
          <w:rFonts w:ascii="Times New Roman" w:hAnsi="Times New Roman" w:cs="Times New Roman"/>
          <w:iCs/>
          <w:sz w:val="24"/>
          <w:szCs w:val="24"/>
        </w:rPr>
        <w:t xml:space="preserve">1. Барчуков И.С., Назаров Ю.Н., Егоров С.С. и др. Физическая культура и физическая подготовка: учебник для студентов вузов, курсантов и слушателей образовательных учреждений высшего профессионального образования МВД России / под ред. В.Я.Кикотя, И.С.Барчукова. — М., 2015. </w:t>
      </w:r>
    </w:p>
    <w:p w:rsidR="00571D25" w:rsidRPr="00571D25" w:rsidRDefault="00571D25" w:rsidP="00571D25">
      <w:pPr>
        <w:autoSpaceDE w:val="0"/>
        <w:autoSpaceDN w:val="0"/>
        <w:adjustRightInd w:val="0"/>
        <w:spacing w:after="0"/>
        <w:jc w:val="both"/>
        <w:rPr>
          <w:rFonts w:ascii="Times New Roman" w:hAnsi="Times New Roman" w:cs="Times New Roman"/>
          <w:iCs/>
          <w:sz w:val="24"/>
          <w:szCs w:val="24"/>
        </w:rPr>
      </w:pPr>
      <w:r w:rsidRPr="00571D25">
        <w:rPr>
          <w:rFonts w:ascii="Times New Roman" w:hAnsi="Times New Roman" w:cs="Times New Roman"/>
          <w:iCs/>
          <w:sz w:val="24"/>
          <w:szCs w:val="24"/>
        </w:rPr>
        <w:t xml:space="preserve">2.Барчуков И.С. Теория и методика физического воспитания и спорта: учебник / под общ. ред. Г.В.Барчуковой. — М., 2016. </w:t>
      </w:r>
    </w:p>
    <w:p w:rsidR="00571D25" w:rsidRPr="00571D25" w:rsidRDefault="00571D25" w:rsidP="00571D25">
      <w:pPr>
        <w:autoSpaceDE w:val="0"/>
        <w:autoSpaceDN w:val="0"/>
        <w:adjustRightInd w:val="0"/>
        <w:spacing w:after="0"/>
        <w:jc w:val="both"/>
        <w:rPr>
          <w:rFonts w:ascii="Times New Roman" w:hAnsi="Times New Roman" w:cs="Times New Roman"/>
          <w:iCs/>
          <w:sz w:val="24"/>
          <w:szCs w:val="24"/>
        </w:rPr>
      </w:pPr>
      <w:r w:rsidRPr="00571D25">
        <w:rPr>
          <w:rFonts w:ascii="Times New Roman" w:hAnsi="Times New Roman" w:cs="Times New Roman"/>
          <w:iCs/>
          <w:sz w:val="24"/>
          <w:szCs w:val="24"/>
        </w:rPr>
        <w:t xml:space="preserve">3.Бишаева А.А. Физическая культура: учебник для студ. учреждений сред. проф. образования. — М.,»Академия» 2016. </w:t>
      </w:r>
    </w:p>
    <w:p w:rsidR="00571D25" w:rsidRPr="00571D25" w:rsidRDefault="00571D25" w:rsidP="00571D25">
      <w:pPr>
        <w:autoSpaceDE w:val="0"/>
        <w:autoSpaceDN w:val="0"/>
        <w:adjustRightInd w:val="0"/>
        <w:spacing w:after="0"/>
        <w:jc w:val="both"/>
        <w:rPr>
          <w:rFonts w:ascii="Times New Roman" w:hAnsi="Times New Roman" w:cs="Times New Roman"/>
          <w:iCs/>
          <w:sz w:val="24"/>
          <w:szCs w:val="24"/>
        </w:rPr>
      </w:pPr>
      <w:r w:rsidRPr="00571D25">
        <w:rPr>
          <w:rFonts w:ascii="Times New Roman" w:hAnsi="Times New Roman" w:cs="Times New Roman"/>
          <w:iCs/>
          <w:sz w:val="24"/>
          <w:szCs w:val="24"/>
        </w:rPr>
        <w:t>4</w:t>
      </w:r>
      <w:r w:rsidRPr="00571D25">
        <w:rPr>
          <w:rFonts w:ascii="Times New Roman" w:hAnsi="Times New Roman" w:cs="Times New Roman"/>
          <w:b/>
          <w:sz w:val="24"/>
          <w:szCs w:val="24"/>
        </w:rPr>
        <w:t>.</w:t>
      </w:r>
      <w:r w:rsidRPr="00571D25">
        <w:rPr>
          <w:rFonts w:ascii="Times New Roman" w:hAnsi="Times New Roman" w:cs="Times New Roman"/>
          <w:sz w:val="24"/>
          <w:szCs w:val="24"/>
        </w:rPr>
        <w:t>Бишаева А.А. Профессионально-оздоровительная физическая культура сту</w:t>
      </w:r>
      <w:r w:rsidR="006760B1">
        <w:rPr>
          <w:rFonts w:ascii="Times New Roman" w:hAnsi="Times New Roman" w:cs="Times New Roman"/>
          <w:sz w:val="24"/>
          <w:szCs w:val="24"/>
        </w:rPr>
        <w:t>дента: учеб. пособие. — М., 2015</w:t>
      </w:r>
      <w:r w:rsidRPr="00571D25">
        <w:rPr>
          <w:rFonts w:ascii="Times New Roman" w:hAnsi="Times New Roman" w:cs="Times New Roman"/>
          <w:sz w:val="24"/>
          <w:szCs w:val="24"/>
        </w:rPr>
        <w:t>. Евсеев Ю.И. Физическое воспитание. — Ростов н/Д, 2017.</w:t>
      </w: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5.В.И.Лях, Л.Е.</w:t>
      </w:r>
      <w:r w:rsidR="005457FA">
        <w:rPr>
          <w:rFonts w:ascii="Times New Roman" w:hAnsi="Times New Roman" w:cs="Times New Roman"/>
          <w:sz w:val="24"/>
          <w:szCs w:val="24"/>
        </w:rPr>
        <w:t xml:space="preserve"> </w:t>
      </w:r>
      <w:r w:rsidRPr="00571D25">
        <w:rPr>
          <w:rFonts w:ascii="Times New Roman" w:hAnsi="Times New Roman" w:cs="Times New Roman"/>
          <w:sz w:val="24"/>
          <w:szCs w:val="24"/>
        </w:rPr>
        <w:t>Любомирский – Физическая культура 10-11 класс –М «просвещение» -2016г</w:t>
      </w:r>
    </w:p>
    <w:p w:rsidR="00571D25" w:rsidRPr="00571D25" w:rsidRDefault="00571D25" w:rsidP="00571D25">
      <w:pPr>
        <w:autoSpaceDE w:val="0"/>
        <w:autoSpaceDN w:val="0"/>
        <w:adjustRightInd w:val="0"/>
        <w:spacing w:after="0"/>
        <w:jc w:val="both"/>
        <w:rPr>
          <w:rFonts w:ascii="Times New Roman" w:hAnsi="Times New Roman" w:cs="Times New Roman"/>
          <w:b/>
          <w:sz w:val="24"/>
          <w:szCs w:val="24"/>
        </w:rPr>
      </w:pPr>
      <w:r w:rsidRPr="00571D25">
        <w:rPr>
          <w:rFonts w:ascii="Times New Roman" w:hAnsi="Times New Roman" w:cs="Times New Roman"/>
          <w:b/>
          <w:sz w:val="24"/>
          <w:szCs w:val="24"/>
        </w:rPr>
        <w:t>Дополнительная литература:</w:t>
      </w: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1.Литвинов А.А., Козлов А.В., Ивченко Е.В. Теория и методика обучения базовым видам спорта. Плавание. — М., 2016. </w:t>
      </w: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2.Манжелей И.В. Инновации в физическом воспитании: учеб. пособие. — Тюмень, 2016. Миронова Т.И. Реабилитация социально-психологического здоровья детско-молодежных групп. — Кострома, 2016. </w:t>
      </w: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3.Тимонин А.И. Педагогическое обеспечение социальной работы с молодежью: учеб. пособие / под ред. Н.Ф.Басова. — 3-е изд. — М., 2015. </w:t>
      </w:r>
    </w:p>
    <w:p w:rsidR="00571D25" w:rsidRPr="00571D25" w:rsidRDefault="00571D25" w:rsidP="00571D25">
      <w:pPr>
        <w:autoSpaceDE w:val="0"/>
        <w:autoSpaceDN w:val="0"/>
        <w:adjustRightInd w:val="0"/>
        <w:spacing w:after="0"/>
        <w:jc w:val="both"/>
        <w:rPr>
          <w:rFonts w:ascii="Times New Roman" w:hAnsi="Times New Roman" w:cs="Times New Roman"/>
          <w:b/>
          <w:sz w:val="24"/>
          <w:szCs w:val="24"/>
        </w:rPr>
      </w:pPr>
      <w:r w:rsidRPr="00571D25">
        <w:rPr>
          <w:rFonts w:ascii="Times New Roman" w:hAnsi="Times New Roman" w:cs="Times New Roman"/>
          <w:sz w:val="24"/>
          <w:szCs w:val="24"/>
        </w:rPr>
        <w:t>4.Хомич М.М., Эммануэль Ю.В., Ванчакова Н.П. Комплексы корректирующих мероприятий при снижении адаптационных резервов организма на основе сингенетического мониторинга / под ред. С.В.Матвеева. — СПб., 2015.</w:t>
      </w:r>
    </w:p>
    <w:p w:rsidR="00571D25" w:rsidRPr="00571D25" w:rsidRDefault="00571D25" w:rsidP="00571D25">
      <w:pPr>
        <w:autoSpaceDE w:val="0"/>
        <w:autoSpaceDN w:val="0"/>
        <w:adjustRightInd w:val="0"/>
        <w:spacing w:after="0"/>
        <w:jc w:val="both"/>
        <w:rPr>
          <w:rFonts w:ascii="Times New Roman" w:hAnsi="Times New Roman" w:cs="Times New Roman"/>
          <w:i/>
          <w:iCs/>
          <w:sz w:val="24"/>
          <w:szCs w:val="24"/>
        </w:rPr>
      </w:pPr>
      <w:r w:rsidRPr="00571D25">
        <w:rPr>
          <w:rFonts w:ascii="Times New Roman" w:hAnsi="Times New Roman" w:cs="Times New Roman"/>
          <w:iCs/>
          <w:sz w:val="24"/>
          <w:szCs w:val="24"/>
        </w:rPr>
        <w:t>5.Гамидова С.К. Содержание и направленность физкультурно-оздоровит</w:t>
      </w:r>
      <w:r w:rsidR="006760B1">
        <w:rPr>
          <w:rFonts w:ascii="Times New Roman" w:hAnsi="Times New Roman" w:cs="Times New Roman"/>
          <w:iCs/>
          <w:sz w:val="24"/>
          <w:szCs w:val="24"/>
        </w:rPr>
        <w:t>ельных занятий. — Смоленск, 2016</w:t>
      </w:r>
      <w:r w:rsidRPr="00571D25">
        <w:rPr>
          <w:rFonts w:ascii="Times New Roman" w:hAnsi="Times New Roman" w:cs="Times New Roman"/>
          <w:i/>
          <w:iCs/>
          <w:sz w:val="24"/>
          <w:szCs w:val="24"/>
        </w:rPr>
        <w:t>.</w:t>
      </w:r>
    </w:p>
    <w:p w:rsidR="00571D25" w:rsidRPr="00571D25" w:rsidRDefault="00571D25" w:rsidP="00571D25">
      <w:pPr>
        <w:autoSpaceDE w:val="0"/>
        <w:autoSpaceDN w:val="0"/>
        <w:adjustRightInd w:val="0"/>
        <w:spacing w:after="0"/>
        <w:jc w:val="both"/>
        <w:rPr>
          <w:rFonts w:ascii="Times New Roman" w:hAnsi="Times New Roman" w:cs="Times New Roman"/>
          <w:iCs/>
          <w:sz w:val="24"/>
          <w:szCs w:val="24"/>
        </w:rPr>
      </w:pPr>
      <w:r w:rsidRPr="00571D25">
        <w:rPr>
          <w:rFonts w:ascii="Times New Roman" w:hAnsi="Times New Roman" w:cs="Times New Roman"/>
          <w:iCs/>
          <w:sz w:val="24"/>
          <w:szCs w:val="24"/>
        </w:rPr>
        <w:t>6.А.А.Бирюков – Спортивный массаж»-М 20016г.</w:t>
      </w: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b/>
          <w:sz w:val="24"/>
          <w:szCs w:val="24"/>
        </w:rPr>
        <w:t>Интернет-ресурсы</w:t>
      </w:r>
      <w:r w:rsidRPr="00571D25">
        <w:rPr>
          <w:rFonts w:ascii="Times New Roman" w:hAnsi="Times New Roman" w:cs="Times New Roman"/>
          <w:sz w:val="24"/>
          <w:szCs w:val="24"/>
        </w:rPr>
        <w:t xml:space="preserve"> www.olympic.ru (Официальный сайт Олимпийского комитета России). </w:t>
      </w: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p>
    <w:p w:rsidR="00571D25" w:rsidRPr="00571D25" w:rsidRDefault="00571D25" w:rsidP="00571D25">
      <w:pPr>
        <w:autoSpaceDE w:val="0"/>
        <w:autoSpaceDN w:val="0"/>
        <w:adjustRightInd w:val="0"/>
        <w:spacing w:after="0"/>
        <w:jc w:val="both"/>
        <w:rPr>
          <w:rFonts w:ascii="Times New Roman" w:hAnsi="Times New Roman" w:cs="Times New Roman"/>
          <w:sz w:val="24"/>
          <w:szCs w:val="24"/>
        </w:rPr>
      </w:pPr>
      <w:r w:rsidRPr="00571D25">
        <w:rPr>
          <w:rFonts w:ascii="Times New Roman" w:hAnsi="Times New Roman" w:cs="Times New Roman"/>
          <w:sz w:val="24"/>
          <w:szCs w:val="24"/>
        </w:rPr>
        <w:t xml:space="preserve">                      «___________»__________________________2018г.                                _________________________О.А.Шуварова</w:t>
      </w:r>
    </w:p>
    <w:p w:rsidR="00571D25" w:rsidRDefault="00571D25" w:rsidP="00571D25">
      <w:pPr>
        <w:spacing w:after="0" w:line="240" w:lineRule="auto"/>
        <w:ind w:right="-143"/>
        <w:jc w:val="center"/>
        <w:rPr>
          <w:rFonts w:ascii="Times New Roman" w:hAnsi="Times New Roman" w:cs="Times New Roman"/>
          <w:spacing w:val="-22"/>
          <w:sz w:val="24"/>
          <w:szCs w:val="24"/>
        </w:rPr>
      </w:pPr>
      <w:r>
        <w:br w:type="page"/>
      </w:r>
    </w:p>
    <w:p w:rsidR="00A23841" w:rsidRDefault="00A23841" w:rsidP="00687069">
      <w:pPr>
        <w:spacing w:after="0" w:line="240" w:lineRule="auto"/>
        <w:ind w:right="-143"/>
        <w:jc w:val="center"/>
        <w:rPr>
          <w:rFonts w:ascii="Times New Roman" w:hAnsi="Times New Roman" w:cs="Times New Roman"/>
          <w:spacing w:val="-22"/>
          <w:sz w:val="24"/>
          <w:szCs w:val="24"/>
        </w:rPr>
        <w:sectPr w:rsidR="00A23841" w:rsidSect="005E3BCF">
          <w:pgSz w:w="16838" w:h="11906" w:orient="landscape"/>
          <w:pgMar w:top="1701" w:right="1134" w:bottom="851" w:left="1134" w:header="709" w:footer="709" w:gutter="0"/>
          <w:cols w:space="708"/>
          <w:docGrid w:linePitch="360"/>
        </w:sect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571D25" w:rsidRDefault="00571D25" w:rsidP="00687069">
      <w:pPr>
        <w:spacing w:after="0" w:line="240" w:lineRule="auto"/>
        <w:ind w:right="-143"/>
        <w:jc w:val="center"/>
        <w:rPr>
          <w:rFonts w:ascii="Times New Roman" w:hAnsi="Times New Roman" w:cs="Times New Roman"/>
          <w:spacing w:val="-22"/>
          <w:sz w:val="24"/>
          <w:szCs w:val="24"/>
        </w:rPr>
      </w:pPr>
    </w:p>
    <w:p w:rsidR="00A23841" w:rsidRPr="00A23841" w:rsidRDefault="005D71E2" w:rsidP="00A23841">
      <w:pPr>
        <w:shd w:val="clear" w:color="auto" w:fill="FFFFFF"/>
        <w:spacing w:line="360" w:lineRule="exact"/>
        <w:jc w:val="center"/>
        <w:rPr>
          <w:rFonts w:ascii="Times New Roman" w:hAnsi="Times New Roman" w:cs="Times New Roman"/>
          <w:b/>
          <w:sz w:val="24"/>
          <w:szCs w:val="24"/>
        </w:rPr>
        <w:sectPr w:rsidR="00A23841" w:rsidRPr="00A23841" w:rsidSect="00A23841">
          <w:pgSz w:w="11906" w:h="16838"/>
          <w:pgMar w:top="1134" w:right="851" w:bottom="1134" w:left="1701" w:header="709" w:footer="709" w:gutter="0"/>
          <w:cols w:space="708"/>
          <w:docGrid w:linePitch="360"/>
        </w:sectPr>
      </w:pPr>
      <w:r>
        <w:rPr>
          <w:rFonts w:ascii="Times New Roman" w:hAnsi="Times New Roman" w:cs="Times New Roman"/>
          <w:b/>
          <w:color w:val="000000"/>
          <w:sz w:val="32"/>
          <w:szCs w:val="32"/>
        </w:rPr>
        <w:t>4.Поурочные разработк</w:t>
      </w:r>
      <w:r w:rsidR="00A23841">
        <w:rPr>
          <w:rFonts w:ascii="Times New Roman" w:hAnsi="Times New Roman" w:cs="Times New Roman"/>
          <w:b/>
          <w:color w:val="000000"/>
          <w:sz w:val="32"/>
          <w:szCs w:val="32"/>
        </w:rPr>
        <w:t>и</w:t>
      </w:r>
    </w:p>
    <w:p w:rsidR="00A23841" w:rsidRDefault="00A23841" w:rsidP="00A23841">
      <w:pPr>
        <w:shd w:val="clear" w:color="auto" w:fill="FFFFFF" w:themeFill="background1"/>
        <w:spacing w:after="0"/>
        <w:rPr>
          <w:rFonts w:ascii="Times New Roman" w:hAnsi="Times New Roman" w:cs="Times New Roman"/>
          <w:b/>
          <w:sz w:val="24"/>
          <w:szCs w:val="24"/>
        </w:rPr>
      </w:pPr>
      <w:r w:rsidRPr="006760B1">
        <w:rPr>
          <w:rFonts w:ascii="Times New Roman" w:hAnsi="Times New Roman" w:cs="Times New Roman"/>
          <w:b/>
          <w:sz w:val="24"/>
          <w:szCs w:val="24"/>
        </w:rPr>
        <w:lastRenderedPageBreak/>
        <w:t xml:space="preserve">4.1. План -конспект урока дисциплины «Физическая культура» группы </w:t>
      </w:r>
      <w:r>
        <w:rPr>
          <w:rFonts w:ascii="Times New Roman" w:hAnsi="Times New Roman" w:cs="Times New Roman"/>
          <w:b/>
          <w:sz w:val="24"/>
          <w:szCs w:val="24"/>
        </w:rPr>
        <w:t>АРХ 18-01</w:t>
      </w:r>
    </w:p>
    <w:p w:rsidR="00A23841" w:rsidRPr="00DC21B8" w:rsidRDefault="00A23841" w:rsidP="00A23841">
      <w:pPr>
        <w:shd w:val="clear" w:color="auto" w:fill="FFFFFF" w:themeFill="background1"/>
        <w:spacing w:after="0"/>
        <w:jc w:val="center"/>
        <w:rPr>
          <w:rFonts w:ascii="Times New Roman" w:hAnsi="Times New Roman" w:cs="Times New Roman"/>
          <w:b/>
          <w:sz w:val="24"/>
          <w:szCs w:val="24"/>
        </w:rPr>
      </w:pPr>
    </w:p>
    <w:p w:rsidR="00A23841" w:rsidRPr="00DC21B8" w:rsidRDefault="00A23841" w:rsidP="00A23841">
      <w:pPr>
        <w:spacing w:after="0"/>
        <w:jc w:val="both"/>
        <w:rPr>
          <w:rFonts w:ascii="Times New Roman" w:hAnsi="Times New Roman" w:cs="Times New Roman"/>
          <w:sz w:val="24"/>
          <w:szCs w:val="24"/>
        </w:rPr>
      </w:pPr>
      <w:r w:rsidRPr="00DC21B8">
        <w:rPr>
          <w:rFonts w:ascii="Times New Roman" w:hAnsi="Times New Roman" w:cs="Times New Roman"/>
          <w:b/>
          <w:sz w:val="24"/>
          <w:szCs w:val="24"/>
        </w:rPr>
        <w:t>Тема урока</w:t>
      </w:r>
      <w:r>
        <w:rPr>
          <w:rFonts w:ascii="Times New Roman" w:hAnsi="Times New Roman" w:cs="Times New Roman"/>
          <w:sz w:val="24"/>
          <w:szCs w:val="24"/>
        </w:rPr>
        <w:t>: Легкая атлетика «Бег 100 метров техника старта, разгона, финиширования»</w:t>
      </w:r>
      <w:r w:rsidRPr="00DC21B8">
        <w:rPr>
          <w:rFonts w:ascii="Times New Roman" w:hAnsi="Times New Roman" w:cs="Times New Roman"/>
          <w:bCs/>
          <w:sz w:val="24"/>
          <w:szCs w:val="24"/>
        </w:rPr>
        <w:t>.</w:t>
      </w:r>
    </w:p>
    <w:p w:rsidR="00A23841" w:rsidRPr="00DC21B8" w:rsidRDefault="00A23841" w:rsidP="00A23841">
      <w:pPr>
        <w:spacing w:after="0"/>
        <w:rPr>
          <w:rFonts w:ascii="Times New Roman" w:hAnsi="Times New Roman" w:cs="Times New Roman"/>
          <w:sz w:val="24"/>
          <w:szCs w:val="24"/>
        </w:rPr>
      </w:pPr>
      <w:r w:rsidRPr="00DC21B8">
        <w:rPr>
          <w:rFonts w:ascii="Times New Roman" w:hAnsi="Times New Roman" w:cs="Times New Roman"/>
          <w:b/>
          <w:sz w:val="24"/>
          <w:szCs w:val="24"/>
        </w:rPr>
        <w:t>Цель урока</w:t>
      </w:r>
      <w:r w:rsidRPr="00DC21B8">
        <w:rPr>
          <w:rFonts w:ascii="Times New Roman" w:hAnsi="Times New Roman" w:cs="Times New Roman"/>
          <w:sz w:val="24"/>
          <w:szCs w:val="24"/>
        </w:rPr>
        <w:t>: отработка техники бега на короткие дистанции.</w:t>
      </w:r>
    </w:p>
    <w:p w:rsidR="00A23841" w:rsidRPr="00DC21B8" w:rsidRDefault="00A23841" w:rsidP="00A23841">
      <w:pPr>
        <w:spacing w:after="0"/>
        <w:jc w:val="both"/>
        <w:rPr>
          <w:rFonts w:ascii="Times New Roman" w:hAnsi="Times New Roman" w:cs="Times New Roman"/>
          <w:b/>
          <w:sz w:val="24"/>
          <w:szCs w:val="24"/>
        </w:rPr>
      </w:pPr>
      <w:r w:rsidRPr="00DC21B8">
        <w:rPr>
          <w:rFonts w:ascii="Times New Roman" w:hAnsi="Times New Roman" w:cs="Times New Roman"/>
          <w:b/>
          <w:sz w:val="24"/>
          <w:szCs w:val="24"/>
        </w:rPr>
        <w:t>Задачи:</w:t>
      </w:r>
    </w:p>
    <w:p w:rsidR="00A23841" w:rsidRPr="0074047F" w:rsidRDefault="00A23841" w:rsidP="00A23841">
      <w:pPr>
        <w:spacing w:after="0"/>
        <w:jc w:val="both"/>
        <w:rPr>
          <w:rFonts w:ascii="Times New Roman" w:hAnsi="Times New Roman" w:cs="Times New Roman"/>
          <w:bCs/>
          <w:sz w:val="24"/>
          <w:szCs w:val="24"/>
        </w:rPr>
      </w:pPr>
      <w:r>
        <w:rPr>
          <w:rFonts w:ascii="Times New Roman" w:hAnsi="Times New Roman" w:cs="Times New Roman"/>
          <w:sz w:val="24"/>
          <w:szCs w:val="24"/>
        </w:rPr>
        <w:t>1)изучение</w:t>
      </w:r>
      <w:r w:rsidRPr="00DC21B8">
        <w:rPr>
          <w:rFonts w:ascii="Times New Roman" w:hAnsi="Times New Roman" w:cs="Times New Roman"/>
          <w:sz w:val="24"/>
          <w:szCs w:val="24"/>
        </w:rPr>
        <w:t xml:space="preserve"> техники бега </w:t>
      </w:r>
      <w:r>
        <w:rPr>
          <w:rFonts w:ascii="Times New Roman" w:hAnsi="Times New Roman" w:cs="Times New Roman"/>
          <w:bCs/>
          <w:sz w:val="24"/>
          <w:szCs w:val="24"/>
        </w:rPr>
        <w:t xml:space="preserve">на короткие </w:t>
      </w:r>
      <w:r w:rsidRPr="00DC21B8">
        <w:rPr>
          <w:rFonts w:ascii="Times New Roman" w:hAnsi="Times New Roman" w:cs="Times New Roman"/>
          <w:bCs/>
          <w:sz w:val="24"/>
          <w:szCs w:val="24"/>
        </w:rPr>
        <w:t>дистанции с низкого старта и стартовому ускорению</w:t>
      </w:r>
      <w:r>
        <w:rPr>
          <w:rFonts w:ascii="Times New Roman" w:hAnsi="Times New Roman" w:cs="Times New Roman"/>
          <w:bCs/>
          <w:sz w:val="24"/>
          <w:szCs w:val="24"/>
        </w:rPr>
        <w:t>;</w:t>
      </w:r>
    </w:p>
    <w:p w:rsidR="00A23841" w:rsidRPr="00DC21B8" w:rsidRDefault="00A23841" w:rsidP="00A23841">
      <w:pPr>
        <w:spacing w:after="0"/>
        <w:jc w:val="both"/>
        <w:rPr>
          <w:rFonts w:ascii="Times New Roman" w:hAnsi="Times New Roman" w:cs="Times New Roman"/>
          <w:sz w:val="24"/>
          <w:szCs w:val="24"/>
        </w:rPr>
      </w:pPr>
      <w:r>
        <w:rPr>
          <w:rFonts w:ascii="Times New Roman" w:hAnsi="Times New Roman" w:cs="Times New Roman"/>
          <w:sz w:val="24"/>
          <w:szCs w:val="24"/>
        </w:rPr>
        <w:t>2</w:t>
      </w:r>
      <w:r w:rsidRPr="00DC21B8">
        <w:rPr>
          <w:rFonts w:ascii="Times New Roman" w:hAnsi="Times New Roman" w:cs="Times New Roman"/>
          <w:sz w:val="24"/>
          <w:szCs w:val="24"/>
        </w:rPr>
        <w:t>)развитие скоростно-силовых качеств</w:t>
      </w:r>
      <w:r>
        <w:rPr>
          <w:rFonts w:ascii="Times New Roman" w:hAnsi="Times New Roman" w:cs="Times New Roman"/>
          <w:sz w:val="24"/>
          <w:szCs w:val="24"/>
        </w:rPr>
        <w:t>;</w:t>
      </w:r>
    </w:p>
    <w:p w:rsidR="00A23841" w:rsidRPr="00DC21B8" w:rsidRDefault="00A23841" w:rsidP="00A23841">
      <w:pPr>
        <w:spacing w:after="0"/>
        <w:jc w:val="both"/>
        <w:rPr>
          <w:rFonts w:ascii="Times New Roman" w:hAnsi="Times New Roman" w:cs="Times New Roman"/>
          <w:sz w:val="24"/>
          <w:szCs w:val="24"/>
        </w:rPr>
      </w:pPr>
      <w:r>
        <w:rPr>
          <w:rFonts w:ascii="Times New Roman" w:hAnsi="Times New Roman" w:cs="Times New Roman"/>
          <w:sz w:val="24"/>
          <w:szCs w:val="24"/>
        </w:rPr>
        <w:t>3</w:t>
      </w:r>
      <w:r w:rsidRPr="00DC21B8">
        <w:rPr>
          <w:rFonts w:ascii="Times New Roman" w:hAnsi="Times New Roman" w:cs="Times New Roman"/>
          <w:sz w:val="24"/>
          <w:szCs w:val="24"/>
        </w:rPr>
        <w:t>)воспитание морально-волевых качеств</w:t>
      </w:r>
      <w:r>
        <w:rPr>
          <w:rFonts w:ascii="Times New Roman" w:hAnsi="Times New Roman" w:cs="Times New Roman"/>
          <w:sz w:val="24"/>
          <w:szCs w:val="24"/>
        </w:rPr>
        <w:t>.</w:t>
      </w:r>
    </w:p>
    <w:p w:rsidR="00A23841" w:rsidRPr="00DC21B8" w:rsidRDefault="00A23841" w:rsidP="00A23841">
      <w:pPr>
        <w:spacing w:after="0"/>
        <w:rPr>
          <w:rFonts w:ascii="Times New Roman" w:hAnsi="Times New Roman" w:cs="Times New Roman"/>
          <w:sz w:val="24"/>
          <w:szCs w:val="24"/>
        </w:rPr>
      </w:pPr>
    </w:p>
    <w:p w:rsidR="00A23841" w:rsidRPr="00DC21B8" w:rsidRDefault="00A23841" w:rsidP="00A23841">
      <w:pPr>
        <w:spacing w:after="0"/>
        <w:rPr>
          <w:rFonts w:ascii="Times New Roman" w:hAnsi="Times New Roman" w:cs="Times New Roman"/>
          <w:b/>
          <w:sz w:val="24"/>
          <w:szCs w:val="24"/>
        </w:rPr>
      </w:pPr>
      <w:r w:rsidRPr="00DC21B8">
        <w:rPr>
          <w:rFonts w:ascii="Times New Roman" w:hAnsi="Times New Roman" w:cs="Times New Roman"/>
          <w:b/>
          <w:sz w:val="24"/>
          <w:szCs w:val="24"/>
        </w:rPr>
        <w:t>Место проведения</w:t>
      </w:r>
      <w:r w:rsidRPr="00DC21B8">
        <w:rPr>
          <w:rFonts w:ascii="Times New Roman" w:hAnsi="Times New Roman" w:cs="Times New Roman"/>
          <w:sz w:val="24"/>
          <w:szCs w:val="24"/>
        </w:rPr>
        <w:t>: стадион «Авангард».</w:t>
      </w:r>
    </w:p>
    <w:p w:rsidR="00A23841" w:rsidRPr="00DC21B8" w:rsidRDefault="00A23841" w:rsidP="00A23841">
      <w:pPr>
        <w:spacing w:after="0"/>
        <w:rPr>
          <w:rFonts w:ascii="Times New Roman" w:hAnsi="Times New Roman" w:cs="Times New Roman"/>
          <w:b/>
          <w:sz w:val="24"/>
          <w:szCs w:val="24"/>
        </w:rPr>
      </w:pPr>
      <w:r w:rsidRPr="00DC21B8">
        <w:rPr>
          <w:rFonts w:ascii="Times New Roman" w:hAnsi="Times New Roman" w:cs="Times New Roman"/>
          <w:b/>
          <w:sz w:val="24"/>
          <w:szCs w:val="24"/>
        </w:rPr>
        <w:t>Оборудовани6е и инвентарь:</w:t>
      </w:r>
      <w:r>
        <w:rPr>
          <w:rFonts w:ascii="Times New Roman" w:hAnsi="Times New Roman" w:cs="Times New Roman"/>
          <w:sz w:val="24"/>
          <w:szCs w:val="24"/>
        </w:rPr>
        <w:t xml:space="preserve"> свисток, секундомер, стартовый флажок.</w:t>
      </w:r>
    </w:p>
    <w:p w:rsidR="00A23841" w:rsidRPr="00DC21B8" w:rsidRDefault="00A23841" w:rsidP="00A23841">
      <w:pPr>
        <w:spacing w:after="0"/>
        <w:rPr>
          <w:rFonts w:ascii="Times New Roman" w:hAnsi="Times New Roman" w:cs="Times New Roman"/>
          <w:b/>
          <w:sz w:val="24"/>
          <w:szCs w:val="24"/>
        </w:rPr>
      </w:pPr>
      <w:r w:rsidRPr="00DC21B8">
        <w:rPr>
          <w:rFonts w:ascii="Times New Roman" w:hAnsi="Times New Roman" w:cs="Times New Roman"/>
          <w:b/>
          <w:sz w:val="24"/>
          <w:szCs w:val="24"/>
        </w:rPr>
        <w:t>Преподаватель Шуварова О.</w:t>
      </w:r>
      <w:r>
        <w:rPr>
          <w:rFonts w:ascii="Times New Roman" w:hAnsi="Times New Roman" w:cs="Times New Roman"/>
          <w:b/>
          <w:sz w:val="24"/>
          <w:szCs w:val="24"/>
        </w:rPr>
        <w:t>А</w:t>
      </w:r>
    </w:p>
    <w:p w:rsidR="00A23841" w:rsidRPr="00DC21B8" w:rsidRDefault="00A23841" w:rsidP="00A23841">
      <w:pPr>
        <w:spacing w:after="0"/>
        <w:jc w:val="both"/>
        <w:rPr>
          <w:rFonts w:ascii="Times New Roman" w:hAnsi="Times New Roman" w:cs="Times New Roman"/>
          <w:sz w:val="24"/>
          <w:szCs w:val="24"/>
        </w:rPr>
      </w:pPr>
      <w:r w:rsidRPr="00DC21B8">
        <w:rPr>
          <w:rFonts w:ascii="Times New Roman" w:hAnsi="Times New Roman" w:cs="Times New Roman"/>
          <w:sz w:val="24"/>
          <w:szCs w:val="24"/>
        </w:rPr>
        <w:t xml:space="preserve">  </w:t>
      </w:r>
    </w:p>
    <w:tbl>
      <w:tblPr>
        <w:tblStyle w:val="af"/>
        <w:tblW w:w="10632" w:type="dxa"/>
        <w:tblInd w:w="-601" w:type="dxa"/>
        <w:tblLayout w:type="fixed"/>
        <w:tblLook w:val="04A0" w:firstRow="1" w:lastRow="0" w:firstColumn="1" w:lastColumn="0" w:noHBand="0" w:noVBand="1"/>
      </w:tblPr>
      <w:tblGrid>
        <w:gridCol w:w="1418"/>
        <w:gridCol w:w="3544"/>
        <w:gridCol w:w="990"/>
        <w:gridCol w:w="3121"/>
        <w:gridCol w:w="1559"/>
      </w:tblGrid>
      <w:tr w:rsidR="00A23841" w:rsidRPr="00DC21B8" w:rsidTr="00021989">
        <w:tc>
          <w:tcPr>
            <w:tcW w:w="1418"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Части урока</w:t>
            </w:r>
          </w:p>
        </w:tc>
        <w:tc>
          <w:tcPr>
            <w:tcW w:w="3544"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Содержание урока</w:t>
            </w:r>
          </w:p>
        </w:tc>
        <w:tc>
          <w:tcPr>
            <w:tcW w:w="990"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дозировка</w:t>
            </w:r>
          </w:p>
        </w:tc>
        <w:tc>
          <w:tcPr>
            <w:tcW w:w="3121"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Организационно-методические указания</w:t>
            </w:r>
          </w:p>
        </w:tc>
        <w:tc>
          <w:tcPr>
            <w:tcW w:w="1559"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Замечания учителя.</w:t>
            </w:r>
          </w:p>
        </w:tc>
      </w:tr>
      <w:tr w:rsidR="00A23841" w:rsidRPr="00DC21B8" w:rsidTr="00021989">
        <w:tc>
          <w:tcPr>
            <w:tcW w:w="1418"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Водная часть урока </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13</w:t>
            </w:r>
            <w:r w:rsidRPr="00DC21B8">
              <w:rPr>
                <w:rFonts w:ascii="Times New Roman" w:hAnsi="Times New Roman" w:cs="Times New Roman"/>
                <w:sz w:val="24"/>
                <w:szCs w:val="24"/>
              </w:rPr>
              <w:t xml:space="preserve"> мин</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tc>
        <w:tc>
          <w:tcPr>
            <w:tcW w:w="3544"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1.Построение учащихся</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«Равняйсь!», «Смирно!» «Вольно!»</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2.Сообщение задач урока.</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3.Ходьба:</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-на носках руки на пояс;</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-на пятках руки на пояс.</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-простая ходьба с одновременной разминкой кисти рук;</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5.Общеразвивающие упражнения на месте:</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1). И.п. –осн.стойка  </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1-2 рывки руками пр рука вверху левая внизу</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3-4-рывки руками левая рука вверху пр.рука внизу.</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2). И.п.-осн.стойка руки перед грудью</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1-2 рывки руками перед грудью</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3-4 рывки выпрямленными руками</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 3). И.п.-осн.стойка руки на пояс ноги на шире плеч.</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1-2-3 –наклоны вперед</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4- выпрямиться.</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4). И.п.-руки на пояс ноги на шине плеч</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1-наклон вперед</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2-прсед руки вперед</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3-наклон </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lastRenderedPageBreak/>
              <w:t>4-и.п.</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 </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5). Беговые упражнения:</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-равномерный бег</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-приставными шагами правым боком;</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-приставными шагами левым боком;</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-равномерный бег по свитку поворот на 360 гр.</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-бег с высоким поднимаем бедра;</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-бег с захлестыванием голени</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-ускорение по свистку.</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7.Упражнения на восстановления дыхания7</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1-4 подняться на носки руки вверх вдох, </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1-4 опуститься руки вниз выдох.</w:t>
            </w:r>
          </w:p>
        </w:tc>
        <w:tc>
          <w:tcPr>
            <w:tcW w:w="990"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lastRenderedPageBreak/>
              <w:t xml:space="preserve"> 1 мин.</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30 сек</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1</w:t>
            </w:r>
            <w:r w:rsidRPr="00DC21B8">
              <w:rPr>
                <w:rFonts w:ascii="Times New Roman" w:hAnsi="Times New Roman" w:cs="Times New Roman"/>
                <w:sz w:val="24"/>
                <w:szCs w:val="24"/>
              </w:rPr>
              <w:t xml:space="preserve"> мин</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5</w:t>
            </w:r>
            <w:r w:rsidRPr="00DC21B8">
              <w:rPr>
                <w:rFonts w:ascii="Times New Roman" w:hAnsi="Times New Roman" w:cs="Times New Roman"/>
                <w:sz w:val="24"/>
                <w:szCs w:val="24"/>
              </w:rPr>
              <w:t xml:space="preserve"> мин</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 </w:t>
            </w: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6</w:t>
            </w:r>
            <w:r w:rsidRPr="00DC21B8">
              <w:rPr>
                <w:rFonts w:ascii="Times New Roman" w:hAnsi="Times New Roman" w:cs="Times New Roman"/>
                <w:sz w:val="24"/>
                <w:szCs w:val="24"/>
              </w:rPr>
              <w:t xml:space="preserve"> мин</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30сек</w:t>
            </w:r>
          </w:p>
        </w:tc>
        <w:tc>
          <w:tcPr>
            <w:tcW w:w="3121"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lastRenderedPageBreak/>
              <w:t>В одну шеренгу становись!</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Отметить отсутствующих.</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Добиться четкого выполнения команд. </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Следить за правильным выполнением уп-ий –подбородок поднят локти разведены.</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Руки прямые. Упражнения выполняются интенсивно.</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Следить за правильным выполнением упражнений.</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Пальцами достать пола. Ноги прямые в коленях.</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Упражнение на координацию. Следить за последовательностью выполнения.</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 </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Дистанция 0,5 метра.</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Приставные шаги –руки на пояс, выпрыгивать как можно выше ноги прямые  повороты выполняются через левое плечо.</w:t>
            </w:r>
          </w:p>
        </w:tc>
        <w:tc>
          <w:tcPr>
            <w:tcW w:w="1559" w:type="dxa"/>
            <w:tcBorders>
              <w:bottom w:val="single" w:sz="4" w:space="0" w:color="000000" w:themeColor="text1"/>
            </w:tcBorders>
          </w:tcPr>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tc>
      </w:tr>
      <w:tr w:rsidR="00A23841" w:rsidRPr="00DC21B8" w:rsidTr="00021989">
        <w:trPr>
          <w:trHeight w:val="4243"/>
        </w:trPr>
        <w:tc>
          <w:tcPr>
            <w:tcW w:w="1418"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lastRenderedPageBreak/>
              <w:t xml:space="preserve">Основная часть урока </w:t>
            </w:r>
          </w:p>
          <w:p w:rsidR="00A23841" w:rsidRPr="00DC21B8"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r>
              <w:rPr>
                <w:rFonts w:ascii="Times New Roman" w:hAnsi="Times New Roman" w:cs="Times New Roman"/>
                <w:sz w:val="24"/>
                <w:szCs w:val="24"/>
              </w:rPr>
              <w:t xml:space="preserve"> 27 мин</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tc>
        <w:tc>
          <w:tcPr>
            <w:tcW w:w="3544"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b/>
                <w:sz w:val="24"/>
                <w:szCs w:val="24"/>
              </w:rPr>
              <w:t>1.</w:t>
            </w:r>
            <w:r>
              <w:rPr>
                <w:rFonts w:ascii="Times New Roman" w:hAnsi="Times New Roman" w:cs="Times New Roman"/>
                <w:sz w:val="24"/>
                <w:szCs w:val="24"/>
              </w:rPr>
              <w:t xml:space="preserve"> изучение</w:t>
            </w:r>
            <w:r w:rsidRPr="00DC21B8">
              <w:rPr>
                <w:rFonts w:ascii="Times New Roman" w:hAnsi="Times New Roman" w:cs="Times New Roman"/>
                <w:sz w:val="24"/>
                <w:szCs w:val="24"/>
              </w:rPr>
              <w:t xml:space="preserve"> техники бега </w:t>
            </w:r>
            <w:r>
              <w:rPr>
                <w:rFonts w:ascii="Times New Roman" w:hAnsi="Times New Roman" w:cs="Times New Roman"/>
                <w:bCs/>
                <w:sz w:val="24"/>
                <w:szCs w:val="24"/>
              </w:rPr>
              <w:t xml:space="preserve">на короткие </w:t>
            </w:r>
            <w:r w:rsidRPr="00DC21B8">
              <w:rPr>
                <w:rFonts w:ascii="Times New Roman" w:hAnsi="Times New Roman" w:cs="Times New Roman"/>
                <w:bCs/>
                <w:sz w:val="24"/>
                <w:szCs w:val="24"/>
              </w:rPr>
              <w:t>дистанции с низкого старта и стартовому ускорению</w:t>
            </w:r>
            <w:r>
              <w:rPr>
                <w:rFonts w:ascii="Times New Roman" w:hAnsi="Times New Roman" w:cs="Times New Roman"/>
                <w:bCs/>
                <w:sz w:val="24"/>
                <w:szCs w:val="24"/>
              </w:rPr>
              <w:t>;</w:t>
            </w:r>
          </w:p>
          <w:p w:rsidR="00A23841"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1). Показ преподавателем положения «Низкий старт» на месте и выполнение команд:</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-на старт!</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-внимание!</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-марш!</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2)Выполнение упражнения учащимися на месте.</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3). Показ</w:t>
            </w:r>
            <w:r>
              <w:rPr>
                <w:rFonts w:ascii="Times New Roman" w:hAnsi="Times New Roman" w:cs="Times New Roman"/>
                <w:sz w:val="24"/>
                <w:szCs w:val="24"/>
              </w:rPr>
              <w:t xml:space="preserve"> и объяснение преподавателем стартового ускорения.</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4).</w:t>
            </w:r>
            <w:r w:rsidRPr="00DC21B8">
              <w:rPr>
                <w:rFonts w:ascii="Times New Roman" w:hAnsi="Times New Roman" w:cs="Times New Roman"/>
                <w:sz w:val="24"/>
                <w:szCs w:val="24"/>
              </w:rPr>
              <w:t>Выполнение учащимися упражнения с ускорения.</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 xml:space="preserve">5)Бег 100 </w:t>
            </w:r>
            <w:r w:rsidRPr="00DC21B8">
              <w:rPr>
                <w:rFonts w:ascii="Times New Roman" w:hAnsi="Times New Roman" w:cs="Times New Roman"/>
                <w:sz w:val="24"/>
                <w:szCs w:val="24"/>
              </w:rPr>
              <w:t>метров на время.</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6). Выполнение упражнений на восстановления дыхания.</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DC21B8" w:rsidRDefault="00A23841" w:rsidP="00021989">
            <w:pPr>
              <w:rPr>
                <w:rFonts w:ascii="Times New Roman" w:hAnsi="Times New Roman" w:cs="Times New Roman"/>
                <w:sz w:val="24"/>
                <w:szCs w:val="24"/>
              </w:rPr>
            </w:pPr>
          </w:p>
        </w:tc>
        <w:tc>
          <w:tcPr>
            <w:tcW w:w="990" w:type="dxa"/>
          </w:tcPr>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2</w:t>
            </w:r>
            <w:r w:rsidRPr="00DC21B8">
              <w:rPr>
                <w:rFonts w:ascii="Times New Roman" w:hAnsi="Times New Roman" w:cs="Times New Roman"/>
                <w:sz w:val="24"/>
                <w:szCs w:val="24"/>
              </w:rPr>
              <w:t xml:space="preserve"> мин</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3</w:t>
            </w:r>
            <w:r w:rsidRPr="00DC21B8">
              <w:rPr>
                <w:rFonts w:ascii="Times New Roman" w:hAnsi="Times New Roman" w:cs="Times New Roman"/>
                <w:sz w:val="24"/>
                <w:szCs w:val="24"/>
              </w:rPr>
              <w:t xml:space="preserve"> мин</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2</w:t>
            </w:r>
            <w:r w:rsidRPr="00DC21B8">
              <w:rPr>
                <w:rFonts w:ascii="Times New Roman" w:hAnsi="Times New Roman" w:cs="Times New Roman"/>
                <w:sz w:val="24"/>
                <w:szCs w:val="24"/>
              </w:rPr>
              <w:t>мин</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 </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5</w:t>
            </w:r>
            <w:r w:rsidRPr="00DC21B8">
              <w:rPr>
                <w:rFonts w:ascii="Times New Roman" w:hAnsi="Times New Roman" w:cs="Times New Roman"/>
                <w:sz w:val="24"/>
                <w:szCs w:val="24"/>
              </w:rPr>
              <w:t>мин</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13</w:t>
            </w:r>
            <w:r w:rsidRPr="00DC21B8">
              <w:rPr>
                <w:rFonts w:ascii="Times New Roman" w:hAnsi="Times New Roman" w:cs="Times New Roman"/>
                <w:sz w:val="24"/>
                <w:szCs w:val="24"/>
              </w:rPr>
              <w:t xml:space="preserve"> мин</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Pr>
                <w:rFonts w:ascii="Times New Roman" w:hAnsi="Times New Roman" w:cs="Times New Roman"/>
                <w:sz w:val="24"/>
                <w:szCs w:val="24"/>
              </w:rPr>
              <w:t>2</w:t>
            </w:r>
            <w:r w:rsidRPr="00DC21B8">
              <w:rPr>
                <w:rFonts w:ascii="Times New Roman" w:hAnsi="Times New Roman" w:cs="Times New Roman"/>
                <w:sz w:val="24"/>
                <w:szCs w:val="24"/>
              </w:rPr>
              <w:t>мин</w:t>
            </w:r>
          </w:p>
        </w:tc>
        <w:tc>
          <w:tcPr>
            <w:tcW w:w="3121" w:type="dxa"/>
          </w:tcPr>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Преподаватель объясняет правильность выполнения движений.</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rPr>
                <w:rFonts w:ascii="Times New Roman" w:hAnsi="Times New Roman" w:cs="Times New Roman"/>
                <w:sz w:val="24"/>
                <w:szCs w:val="24"/>
              </w:rPr>
            </w:pPr>
            <w:r w:rsidRPr="00DC21B8">
              <w:rPr>
                <w:rFonts w:ascii="Times New Roman" w:hAnsi="Times New Roman" w:cs="Times New Roman"/>
                <w:sz w:val="24"/>
                <w:szCs w:val="24"/>
              </w:rPr>
              <w:t>Учащиеся встают по одной линии и одновременно выполняют команды преподавателя: на старт, внимание, марш!  На месте, с небольшим продвижением.</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 </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 Преподаватель объясняет правильность выполнения движений при стартовом ускорении.</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Учащиеся бегут дистанцию 30 метров, выполняя команды: на стар, внимание, марш. Применяя стартовое ускорение.</w:t>
            </w:r>
          </w:p>
          <w:p w:rsidR="00A23841" w:rsidRPr="00DC21B8"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Учащиеся пробегают дистанцию 100 метров по секундомеру.</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Руки</w:t>
            </w:r>
            <w:r>
              <w:rPr>
                <w:rFonts w:ascii="Times New Roman" w:hAnsi="Times New Roman" w:cs="Times New Roman"/>
                <w:sz w:val="24"/>
                <w:szCs w:val="24"/>
              </w:rPr>
              <w:t xml:space="preserve"> вверх -вдох, руки вниз -выдох</w:t>
            </w:r>
          </w:p>
        </w:tc>
        <w:tc>
          <w:tcPr>
            <w:tcW w:w="1559" w:type="dxa"/>
            <w:tcBorders>
              <w:bottom w:val="single" w:sz="4" w:space="0" w:color="auto"/>
            </w:tcBorders>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lastRenderedPageBreak/>
              <w:t xml:space="preserve"> </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Следить за правильной постановкой стоп, рук, наклона туловища, головы.  Энергичный вынос бедра, активная работа рук.</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Упражнение выполняется по 6 человек.</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По 4 человека на дистанции. </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Вдох носом, выдох-ртом.</w:t>
            </w:r>
          </w:p>
        </w:tc>
      </w:tr>
      <w:tr w:rsidR="00A23841" w:rsidRPr="00DC21B8" w:rsidTr="00021989">
        <w:trPr>
          <w:trHeight w:val="1456"/>
        </w:trPr>
        <w:tc>
          <w:tcPr>
            <w:tcW w:w="1418"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lastRenderedPageBreak/>
              <w:t>Заключительная часть урока</w:t>
            </w:r>
            <w:r>
              <w:rPr>
                <w:rFonts w:ascii="Times New Roman" w:hAnsi="Times New Roman" w:cs="Times New Roman"/>
                <w:sz w:val="24"/>
                <w:szCs w:val="24"/>
              </w:rPr>
              <w:t>.</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 xml:space="preserve"> </w:t>
            </w:r>
          </w:p>
        </w:tc>
        <w:tc>
          <w:tcPr>
            <w:tcW w:w="3544"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1.Построение учащихся.</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2.Подвидение итогов.</w:t>
            </w:r>
          </w:p>
          <w:p w:rsidR="00A23841" w:rsidRPr="00DC21B8" w:rsidRDefault="00A23841" w:rsidP="00021989">
            <w:pPr>
              <w:jc w:val="both"/>
              <w:rPr>
                <w:rFonts w:ascii="Times New Roman" w:hAnsi="Times New Roman" w:cs="Times New Roman"/>
                <w:sz w:val="24"/>
                <w:szCs w:val="24"/>
              </w:rPr>
            </w:pP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3.Выставление оценок.</w:t>
            </w:r>
          </w:p>
        </w:tc>
        <w:tc>
          <w:tcPr>
            <w:tcW w:w="990"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5 мин.</w:t>
            </w:r>
          </w:p>
        </w:tc>
        <w:tc>
          <w:tcPr>
            <w:tcW w:w="3121" w:type="dxa"/>
          </w:tcPr>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«В одно шеренгу становись!»</w:t>
            </w:r>
          </w:p>
          <w:p w:rsidR="00A23841" w:rsidRPr="00DC21B8" w:rsidRDefault="00A23841" w:rsidP="00021989">
            <w:pPr>
              <w:jc w:val="both"/>
              <w:rPr>
                <w:rFonts w:ascii="Times New Roman" w:hAnsi="Times New Roman" w:cs="Times New Roman"/>
                <w:sz w:val="24"/>
                <w:szCs w:val="24"/>
              </w:rPr>
            </w:pPr>
            <w:r w:rsidRPr="00DC21B8">
              <w:rPr>
                <w:rFonts w:ascii="Times New Roman" w:hAnsi="Times New Roman" w:cs="Times New Roman"/>
                <w:sz w:val="24"/>
                <w:szCs w:val="24"/>
              </w:rPr>
              <w:t>Подведение итогов игры. Выделить учащихся кто активно, и старатель выполнял упражнения. Выставить оценки.</w:t>
            </w:r>
          </w:p>
        </w:tc>
        <w:tc>
          <w:tcPr>
            <w:tcW w:w="1559" w:type="dxa"/>
            <w:tcBorders>
              <w:top w:val="single" w:sz="4" w:space="0" w:color="auto"/>
            </w:tcBorders>
          </w:tcPr>
          <w:p w:rsidR="00A23841" w:rsidRPr="00DC21B8" w:rsidRDefault="00A23841" w:rsidP="00021989">
            <w:pPr>
              <w:jc w:val="both"/>
              <w:rPr>
                <w:rFonts w:ascii="Times New Roman" w:hAnsi="Times New Roman" w:cs="Times New Roman"/>
                <w:sz w:val="24"/>
                <w:szCs w:val="24"/>
              </w:rPr>
            </w:pPr>
          </w:p>
        </w:tc>
      </w:tr>
    </w:tbl>
    <w:p w:rsidR="00A23841" w:rsidRPr="00DC21B8" w:rsidRDefault="00A23841" w:rsidP="00A23841">
      <w:pPr>
        <w:spacing w:after="0"/>
        <w:jc w:val="both"/>
        <w:rPr>
          <w:rFonts w:ascii="Times New Roman" w:hAnsi="Times New Roman" w:cs="Times New Roman"/>
          <w:sz w:val="24"/>
          <w:szCs w:val="24"/>
        </w:rPr>
      </w:pPr>
      <w:r w:rsidRPr="00DC21B8">
        <w:rPr>
          <w:rFonts w:ascii="Times New Roman" w:hAnsi="Times New Roman" w:cs="Times New Roman"/>
          <w:sz w:val="24"/>
          <w:szCs w:val="24"/>
        </w:rPr>
        <w:t xml:space="preserve">                                                                                      </w:t>
      </w:r>
    </w:p>
    <w:p w:rsidR="00A23841" w:rsidRPr="00DC21B8" w:rsidRDefault="00A23841" w:rsidP="00A23841">
      <w:pPr>
        <w:spacing w:after="0"/>
        <w:rPr>
          <w:rFonts w:ascii="Times New Roman" w:hAnsi="Times New Roman" w:cs="Times New Roman"/>
          <w:sz w:val="24"/>
          <w:szCs w:val="24"/>
        </w:rPr>
      </w:pPr>
    </w:p>
    <w:p w:rsidR="00A23841" w:rsidRPr="00DC21B8" w:rsidRDefault="00A23841" w:rsidP="00A23841">
      <w:pPr>
        <w:spacing w:after="0"/>
        <w:jc w:val="center"/>
        <w:rPr>
          <w:rFonts w:ascii="Times New Roman" w:hAnsi="Times New Roman" w:cs="Times New Roman"/>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5457FA" w:rsidRDefault="005457FA" w:rsidP="00A23841">
      <w:pPr>
        <w:spacing w:after="0"/>
        <w:rPr>
          <w:rFonts w:ascii="Times New Roman" w:hAnsi="Times New Roman" w:cs="Times New Roman"/>
          <w:b/>
          <w:sz w:val="24"/>
          <w:szCs w:val="24"/>
        </w:rPr>
      </w:pPr>
    </w:p>
    <w:p w:rsidR="00A23841" w:rsidRPr="00670856" w:rsidRDefault="00A23841" w:rsidP="00A23841">
      <w:pPr>
        <w:spacing w:after="0"/>
        <w:rPr>
          <w:rFonts w:ascii="Times New Roman" w:hAnsi="Times New Roman" w:cs="Times New Roman"/>
          <w:b/>
          <w:sz w:val="24"/>
          <w:szCs w:val="24"/>
        </w:rPr>
      </w:pPr>
      <w:r w:rsidRPr="00670856">
        <w:rPr>
          <w:rFonts w:ascii="Times New Roman" w:hAnsi="Times New Roman" w:cs="Times New Roman"/>
          <w:b/>
          <w:sz w:val="24"/>
          <w:szCs w:val="24"/>
        </w:rPr>
        <w:lastRenderedPageBreak/>
        <w:t>4.2 План -к</w:t>
      </w:r>
      <w:r>
        <w:rPr>
          <w:rFonts w:ascii="Times New Roman" w:hAnsi="Times New Roman" w:cs="Times New Roman"/>
          <w:b/>
          <w:sz w:val="24"/>
          <w:szCs w:val="24"/>
        </w:rPr>
        <w:t xml:space="preserve">онспект урока дисциплины </w:t>
      </w:r>
      <w:r w:rsidRPr="00670856">
        <w:rPr>
          <w:rFonts w:ascii="Times New Roman" w:hAnsi="Times New Roman" w:cs="Times New Roman"/>
          <w:b/>
          <w:sz w:val="24"/>
          <w:szCs w:val="24"/>
        </w:rPr>
        <w:t>«</w:t>
      </w:r>
      <w:r>
        <w:rPr>
          <w:rFonts w:ascii="Times New Roman" w:hAnsi="Times New Roman" w:cs="Times New Roman"/>
          <w:b/>
          <w:sz w:val="24"/>
          <w:szCs w:val="24"/>
        </w:rPr>
        <w:t>Ф</w:t>
      </w:r>
      <w:r w:rsidRPr="00670856">
        <w:rPr>
          <w:rFonts w:ascii="Times New Roman" w:hAnsi="Times New Roman" w:cs="Times New Roman"/>
          <w:b/>
          <w:sz w:val="24"/>
          <w:szCs w:val="24"/>
        </w:rPr>
        <w:t>изичес</w:t>
      </w:r>
      <w:r>
        <w:rPr>
          <w:rFonts w:ascii="Times New Roman" w:hAnsi="Times New Roman" w:cs="Times New Roman"/>
          <w:b/>
          <w:sz w:val="24"/>
          <w:szCs w:val="24"/>
        </w:rPr>
        <w:t>кая культура» группы_______</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b/>
          <w:sz w:val="24"/>
          <w:szCs w:val="24"/>
        </w:rPr>
        <w:t>Тема урока</w:t>
      </w:r>
      <w:r w:rsidRPr="00670856">
        <w:rPr>
          <w:rFonts w:ascii="Times New Roman" w:hAnsi="Times New Roman" w:cs="Times New Roman"/>
          <w:sz w:val="24"/>
          <w:szCs w:val="24"/>
        </w:rPr>
        <w:t>: «Баскетбол. Перемещение по площадке. Ведение мяча, передача мяча»</w:t>
      </w:r>
    </w:p>
    <w:p w:rsidR="00A23841" w:rsidRPr="00670856" w:rsidRDefault="00A23841" w:rsidP="00A23841">
      <w:pPr>
        <w:spacing w:after="0"/>
        <w:rPr>
          <w:rFonts w:ascii="Times New Roman" w:hAnsi="Times New Roman" w:cs="Times New Roman"/>
          <w:sz w:val="24"/>
          <w:szCs w:val="24"/>
        </w:rPr>
      </w:pPr>
      <w:r w:rsidRPr="00670856">
        <w:rPr>
          <w:rFonts w:ascii="Times New Roman" w:hAnsi="Times New Roman" w:cs="Times New Roman"/>
          <w:b/>
          <w:sz w:val="24"/>
          <w:szCs w:val="24"/>
        </w:rPr>
        <w:t>Цель урока</w:t>
      </w:r>
      <w:r w:rsidRPr="00670856">
        <w:rPr>
          <w:rFonts w:ascii="Times New Roman" w:hAnsi="Times New Roman" w:cs="Times New Roman"/>
          <w:sz w:val="24"/>
          <w:szCs w:val="24"/>
        </w:rPr>
        <w:t>: закрепить ранее изученный материал по спортивной игре «Баскетбол».</w:t>
      </w:r>
    </w:p>
    <w:p w:rsidR="00A23841" w:rsidRDefault="00A23841" w:rsidP="00A23841">
      <w:pPr>
        <w:spacing w:after="0"/>
        <w:jc w:val="both"/>
        <w:rPr>
          <w:rFonts w:ascii="Times New Roman" w:hAnsi="Times New Roman" w:cs="Times New Roman"/>
          <w:b/>
          <w:sz w:val="24"/>
          <w:szCs w:val="24"/>
        </w:rPr>
      </w:pP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b/>
          <w:sz w:val="24"/>
          <w:szCs w:val="24"/>
        </w:rPr>
        <w:t>Задачи</w:t>
      </w:r>
      <w:r w:rsidRPr="00670856">
        <w:rPr>
          <w:rFonts w:ascii="Times New Roman" w:hAnsi="Times New Roman" w:cs="Times New Roman"/>
          <w:sz w:val="24"/>
          <w:szCs w:val="24"/>
        </w:rPr>
        <w:t>:</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1)совершенствование перемещения по площадке и ведения мяча на месте, с продвижением, с изменением направления</w:t>
      </w:r>
      <w:r>
        <w:rPr>
          <w:rFonts w:ascii="Times New Roman" w:hAnsi="Times New Roman" w:cs="Times New Roman"/>
          <w:sz w:val="24"/>
          <w:szCs w:val="24"/>
        </w:rPr>
        <w:t>;</w:t>
      </w:r>
      <w:r w:rsidRPr="00670856">
        <w:rPr>
          <w:rFonts w:ascii="Times New Roman" w:hAnsi="Times New Roman" w:cs="Times New Roman"/>
          <w:sz w:val="24"/>
          <w:szCs w:val="24"/>
        </w:rPr>
        <w:t xml:space="preserve">                    </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2)совершенствование передача мяча:2 руками от груди, с отскоком от пола, 1 рукой от плеча, снизу</w:t>
      </w:r>
      <w:r>
        <w:rPr>
          <w:rFonts w:ascii="Times New Roman" w:hAnsi="Times New Roman" w:cs="Times New Roman"/>
          <w:sz w:val="24"/>
          <w:szCs w:val="24"/>
        </w:rPr>
        <w:t>, сбоку;</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 xml:space="preserve">3)развитие </w:t>
      </w:r>
      <w:r>
        <w:rPr>
          <w:rFonts w:ascii="Times New Roman" w:hAnsi="Times New Roman" w:cs="Times New Roman"/>
          <w:sz w:val="24"/>
          <w:szCs w:val="24"/>
        </w:rPr>
        <w:t>скоростно-силовых качеств;</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4)воспитание коллективных действий.</w:t>
      </w:r>
    </w:p>
    <w:p w:rsidR="00A23841" w:rsidRPr="00670856" w:rsidRDefault="00A23841" w:rsidP="00A23841">
      <w:pPr>
        <w:spacing w:after="0"/>
        <w:rPr>
          <w:rFonts w:ascii="Times New Roman" w:hAnsi="Times New Roman" w:cs="Times New Roman"/>
          <w:sz w:val="24"/>
          <w:szCs w:val="24"/>
        </w:rPr>
      </w:pPr>
    </w:p>
    <w:p w:rsidR="00A23841" w:rsidRPr="00670856" w:rsidRDefault="00A23841" w:rsidP="00A23841">
      <w:pPr>
        <w:spacing w:after="0"/>
        <w:rPr>
          <w:rFonts w:ascii="Times New Roman" w:hAnsi="Times New Roman" w:cs="Times New Roman"/>
          <w:sz w:val="24"/>
          <w:szCs w:val="24"/>
        </w:rPr>
      </w:pPr>
      <w:r w:rsidRPr="00670856">
        <w:rPr>
          <w:rFonts w:ascii="Times New Roman" w:hAnsi="Times New Roman" w:cs="Times New Roman"/>
          <w:b/>
          <w:sz w:val="24"/>
          <w:szCs w:val="24"/>
        </w:rPr>
        <w:t>Место проведения:</w:t>
      </w:r>
      <w:r w:rsidRPr="00670856">
        <w:rPr>
          <w:rFonts w:ascii="Times New Roman" w:hAnsi="Times New Roman" w:cs="Times New Roman"/>
          <w:sz w:val="24"/>
          <w:szCs w:val="24"/>
        </w:rPr>
        <w:t xml:space="preserve"> спортивный зал ГБПОУ М «Электростальский колледж».</w:t>
      </w:r>
    </w:p>
    <w:p w:rsidR="00A23841" w:rsidRPr="00670856" w:rsidRDefault="00A23841" w:rsidP="00A23841">
      <w:pPr>
        <w:spacing w:after="0"/>
        <w:rPr>
          <w:rFonts w:ascii="Times New Roman" w:hAnsi="Times New Roman" w:cs="Times New Roman"/>
          <w:sz w:val="24"/>
          <w:szCs w:val="24"/>
        </w:rPr>
      </w:pPr>
      <w:r w:rsidRPr="00670856">
        <w:rPr>
          <w:rFonts w:ascii="Times New Roman" w:hAnsi="Times New Roman" w:cs="Times New Roman"/>
          <w:b/>
          <w:sz w:val="24"/>
          <w:szCs w:val="24"/>
        </w:rPr>
        <w:t>Оборудовани6е и инвентарь</w:t>
      </w:r>
      <w:r w:rsidRPr="00670856">
        <w:rPr>
          <w:rFonts w:ascii="Times New Roman" w:hAnsi="Times New Roman" w:cs="Times New Roman"/>
          <w:sz w:val="24"/>
          <w:szCs w:val="24"/>
        </w:rPr>
        <w:t>: баскетбольные мячи</w:t>
      </w:r>
      <w:r>
        <w:rPr>
          <w:rFonts w:ascii="Times New Roman" w:hAnsi="Times New Roman" w:cs="Times New Roman"/>
          <w:sz w:val="24"/>
          <w:szCs w:val="24"/>
        </w:rPr>
        <w:t xml:space="preserve"> </w:t>
      </w:r>
      <w:r w:rsidRPr="00670856">
        <w:rPr>
          <w:rFonts w:ascii="Times New Roman" w:hAnsi="Times New Roman" w:cs="Times New Roman"/>
          <w:sz w:val="24"/>
          <w:szCs w:val="24"/>
        </w:rPr>
        <w:t>(15 шт.), свисток, гимнастические скамейки.</w:t>
      </w:r>
    </w:p>
    <w:p w:rsidR="00A23841" w:rsidRPr="00670856" w:rsidRDefault="00A23841" w:rsidP="00A23841">
      <w:pPr>
        <w:spacing w:after="0"/>
        <w:rPr>
          <w:rFonts w:ascii="Times New Roman" w:hAnsi="Times New Roman" w:cs="Times New Roman"/>
          <w:b/>
          <w:sz w:val="24"/>
          <w:szCs w:val="24"/>
        </w:rPr>
      </w:pPr>
      <w:r w:rsidRPr="00670856">
        <w:rPr>
          <w:rFonts w:ascii="Times New Roman" w:hAnsi="Times New Roman" w:cs="Times New Roman"/>
          <w:b/>
          <w:sz w:val="24"/>
          <w:szCs w:val="24"/>
        </w:rPr>
        <w:t>Преподаватель Шуварова О.А.</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 xml:space="preserve">  </w:t>
      </w:r>
    </w:p>
    <w:tbl>
      <w:tblPr>
        <w:tblStyle w:val="af"/>
        <w:tblW w:w="10207" w:type="dxa"/>
        <w:tblInd w:w="-318" w:type="dxa"/>
        <w:tblLayout w:type="fixed"/>
        <w:tblLook w:val="04A0" w:firstRow="1" w:lastRow="0" w:firstColumn="1" w:lastColumn="0" w:noHBand="0" w:noVBand="1"/>
      </w:tblPr>
      <w:tblGrid>
        <w:gridCol w:w="1277"/>
        <w:gridCol w:w="3402"/>
        <w:gridCol w:w="990"/>
        <w:gridCol w:w="3121"/>
        <w:gridCol w:w="1417"/>
      </w:tblGrid>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Части урока</w:t>
            </w:r>
          </w:p>
        </w:tc>
        <w:tc>
          <w:tcPr>
            <w:tcW w:w="3402"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Содержание урока</w:t>
            </w:r>
          </w:p>
        </w:tc>
        <w:tc>
          <w:tcPr>
            <w:tcW w:w="990"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дозировка</w:t>
            </w:r>
          </w:p>
        </w:tc>
        <w:tc>
          <w:tcPr>
            <w:tcW w:w="3121"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Организационно-методические указания</w:t>
            </w:r>
          </w:p>
        </w:tc>
        <w:tc>
          <w:tcPr>
            <w:tcW w:w="141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Замечания учителя.</w:t>
            </w:r>
          </w:p>
        </w:tc>
      </w:tr>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Водная часть урока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1</w:t>
            </w:r>
            <w:r w:rsidRPr="00670856">
              <w:rPr>
                <w:rFonts w:ascii="Times New Roman" w:hAnsi="Times New Roman" w:cs="Times New Roman"/>
                <w:sz w:val="24"/>
                <w:szCs w:val="24"/>
              </w:rPr>
              <w:t>5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tc>
        <w:tc>
          <w:tcPr>
            <w:tcW w:w="3402"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1.Построение учащихся</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«Равняйсь!», «Смирно!» «Вольно!»</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2.Сообщение задач урока.</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 «Направо!»  «В обход по залу шагом марш!»</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4.Ходьба:</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-на носках руки на пояс;</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-на пятках руки на пояс.</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-простая ходьба с одновременной разминкой кисти рук;</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5.Общеразвивающие упражнения на месте:</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1). И.п. –осн.стойка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1-2 рывки руками пр рука вверху левая внизу</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3-4-рывки руками левая рука вверху пр.рука внизу.</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 И.п.-осн.стойка руки перед грудью</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1-2 рывки руками перед грудью</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3-4 рывки выпрямленными руками</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3). И.п.-осн.стойка руки на пояс ноги на шире плеч.</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1-2-3 –наклоны вперед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4- выпрямиться.</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4). И.-руки на пояс ноги на шине плеч</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1-наклон вперед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2-прсед руки вперед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3-наклон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4-и.п.</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5). Упр-ния на пресс</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И.п.- сед на скамейку руки сзади держаться за скамейку.</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1-поднять прямые ноги</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2-9 –держать ноги</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10- опустить.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6).И.п.-сед на скамейку руки за голову</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1-наклон назад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2-и.п.</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6.Беговые упражнения:</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-равномерный бег</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-приставными шагами правым боком;</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-приставными шагами левым боком;</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-равномерный бег по свитку поворот на 360 гр.</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7.Упражнения на восстановления дыхания7</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1-4 подняться на носки руки вверх вдох,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1-4 опуститься руки вниз выдох.</w:t>
            </w:r>
          </w:p>
        </w:tc>
        <w:tc>
          <w:tcPr>
            <w:tcW w:w="990"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 1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30 сек</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8</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 раза</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15раз мальчики; 8раз девочки.</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4</w:t>
            </w:r>
            <w:r w:rsidRPr="00670856">
              <w:rPr>
                <w:rFonts w:ascii="Times New Roman" w:hAnsi="Times New Roman" w:cs="Times New Roman"/>
                <w:sz w:val="24"/>
                <w:szCs w:val="24"/>
              </w:rPr>
              <w:t>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30 сек.</w:t>
            </w:r>
          </w:p>
        </w:tc>
        <w:tc>
          <w:tcPr>
            <w:tcW w:w="3121"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В одну шеренгу становись!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Отметить отсутствующих.</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Добиться четкого выполнения команд.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Следить за правильным выполнением уп-ий –подбородок поднят локти разведены.</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Руки прямые. Упражнения выполняются интенсивно.</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Следить за правильным выполнением упражнений.</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Пальцами достать пола. Ноги прямые в коленях.</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Упражнение на координацию. Следить за последовательностью выполнения.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Преподаватель считает до 10 громко четно следит за правильностью выполнения упражнения.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Данное упр-е выполняется в парах 1 уч-ся выполняет 2 страхует.</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Дистанция 0,5 метра.</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Приставные шаги –руки на пояс, выпрыгивать как можно выше ноги прямые  повороты выполняются через левое плечо.</w:t>
            </w:r>
          </w:p>
        </w:tc>
        <w:tc>
          <w:tcPr>
            <w:tcW w:w="1417" w:type="dxa"/>
          </w:tcPr>
          <w:p w:rsidR="00A23841" w:rsidRPr="00670856" w:rsidRDefault="00A23841" w:rsidP="00021989">
            <w:pPr>
              <w:jc w:val="both"/>
              <w:rPr>
                <w:rFonts w:ascii="Times New Roman" w:hAnsi="Times New Roman" w:cs="Times New Roman"/>
                <w:sz w:val="24"/>
                <w:szCs w:val="24"/>
              </w:rPr>
            </w:pPr>
          </w:p>
        </w:tc>
      </w:tr>
      <w:tr w:rsidR="00A23841" w:rsidRPr="00670856" w:rsidTr="00021989">
        <w:trPr>
          <w:trHeight w:val="2825"/>
        </w:trPr>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Основная часть урока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25</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мин</w:t>
            </w:r>
          </w:p>
        </w:tc>
        <w:tc>
          <w:tcPr>
            <w:tcW w:w="3402" w:type="dxa"/>
          </w:tcPr>
          <w:p w:rsidR="00A23841" w:rsidRPr="00670856" w:rsidRDefault="00A23841" w:rsidP="00021989">
            <w:pPr>
              <w:jc w:val="both"/>
              <w:rPr>
                <w:rFonts w:ascii="Times New Roman" w:hAnsi="Times New Roman" w:cs="Times New Roman"/>
                <w:b/>
                <w:sz w:val="24"/>
                <w:szCs w:val="24"/>
              </w:rPr>
            </w:pPr>
            <w:r w:rsidRPr="00670856">
              <w:rPr>
                <w:rFonts w:ascii="Times New Roman" w:hAnsi="Times New Roman" w:cs="Times New Roman"/>
                <w:b/>
                <w:sz w:val="24"/>
                <w:szCs w:val="24"/>
              </w:rPr>
              <w:t>1.</w:t>
            </w:r>
            <w:r w:rsidRPr="00670856">
              <w:rPr>
                <w:rFonts w:ascii="Times New Roman" w:hAnsi="Times New Roman" w:cs="Times New Roman"/>
                <w:sz w:val="24"/>
                <w:szCs w:val="24"/>
              </w:rPr>
              <w:t xml:space="preserve">Совершенствование перемещения по площадке и ведения мяча на месте, с продвижением, с изменением направления.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«Равняйсь, смирно, вольно!»</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 Показ преподавателем упражнения на месте.</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2)Выполнение упражнения учащимися на месте.</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 Выполнение упражнения учащимися в движении.</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Pr="00670856" w:rsidRDefault="00A23841" w:rsidP="00021989">
            <w:pPr>
              <w:jc w:val="both"/>
              <w:rPr>
                <w:rFonts w:ascii="Times New Roman" w:hAnsi="Times New Roman" w:cs="Times New Roman"/>
                <w:b/>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2.Совершенствование передача мяча: 2 руками от груди, с отскоком от пола, 1 рукой от плеча, снизу, сбоку.</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1). Показ преподавателем передач мяча с одним из учащихся.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2). Выполнение упражнений учащимися.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3.Развитие скоростно-силовых качеств.</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4.Учебная игра «Баскетбол»</w:t>
            </w:r>
          </w:p>
          <w:p w:rsidR="00A23841" w:rsidRPr="00670856" w:rsidRDefault="00A23841" w:rsidP="00021989">
            <w:pPr>
              <w:jc w:val="both"/>
              <w:rPr>
                <w:rFonts w:ascii="Times New Roman" w:hAnsi="Times New Roman" w:cs="Times New Roman"/>
                <w:sz w:val="24"/>
                <w:szCs w:val="24"/>
              </w:rPr>
            </w:pPr>
          </w:p>
        </w:tc>
        <w:tc>
          <w:tcPr>
            <w:tcW w:w="990" w:type="dxa"/>
          </w:tcPr>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lastRenderedPageBreak/>
              <w:t>1</w:t>
            </w:r>
            <w:r w:rsidRPr="00670856">
              <w:rPr>
                <w:rFonts w:ascii="Times New Roman" w:hAnsi="Times New Roman" w:cs="Times New Roman"/>
                <w:sz w:val="24"/>
                <w:szCs w:val="24"/>
              </w:rPr>
              <w:t>0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7</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3</w:t>
            </w:r>
            <w:r w:rsidRPr="00670856">
              <w:rPr>
                <w:rFonts w:ascii="Times New Roman" w:hAnsi="Times New Roman" w:cs="Times New Roman"/>
                <w:sz w:val="24"/>
                <w:szCs w:val="24"/>
              </w:rPr>
              <w:t>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5 мин</w:t>
            </w:r>
          </w:p>
        </w:tc>
        <w:tc>
          <w:tcPr>
            <w:tcW w:w="3121"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«На 1-2 рассчитайсь!»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 номера 2 шага вперед, 3 номера 6 шагов вперед, шагом марш!»</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Преподаватель объясняет правильность выполнения движений</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Учащиеся встают напротив друг друга по ширине спортивного зала. Данное упражнение выполняется в парах.1 номера выполняют </w:t>
            </w:r>
            <w:r w:rsidRPr="00670856">
              <w:rPr>
                <w:rFonts w:ascii="Times New Roman" w:hAnsi="Times New Roman" w:cs="Times New Roman"/>
                <w:sz w:val="24"/>
                <w:szCs w:val="24"/>
              </w:rPr>
              <w:lastRenderedPageBreak/>
              <w:t>ведение мяча на месте правой и левой рукой по 10 сек. И отдают 2 номерам.</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Учащиеся выполняют упражнения ведение по прямой до стоящего напротив партнера, обводят его дальней от него рукой  и продолжают движении до своего места. Отдают мяч 2 номеру.</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Преподаватель объясняет правильность выполнения движений</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Упражнения выполняется в парах.</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Игра «Салки с мячом». Ведущий должен посалить игрока мячом.</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Использование  изученных упражнений.</w:t>
            </w:r>
          </w:p>
        </w:tc>
        <w:tc>
          <w:tcPr>
            <w:tcW w:w="141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При выполнении упражнения ноги согнуты в коленях, спина прямая, на мяч не смотреть.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Следить за правильностью выполнения движения руками, рука   </w:t>
            </w:r>
            <w:r w:rsidRPr="00670856">
              <w:rPr>
                <w:rFonts w:ascii="Times New Roman" w:hAnsi="Times New Roman" w:cs="Times New Roman"/>
                <w:sz w:val="24"/>
                <w:szCs w:val="24"/>
              </w:rPr>
              <w:lastRenderedPageBreak/>
              <w:t>провожаетмяч, локоть сгибается во время движения.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Следить за правильностью работы рук. Четкое понятие: передал мяч- ждешь мяч.</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Мяч резиновый.</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По ходу игры напоминать правила судейства.</w:t>
            </w:r>
          </w:p>
        </w:tc>
      </w:tr>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Заключительная часть урока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tc>
        <w:tc>
          <w:tcPr>
            <w:tcW w:w="3402"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1.Построение учащихся.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2.Подвидение итогов.</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3.Выставление оценок.</w:t>
            </w:r>
          </w:p>
        </w:tc>
        <w:tc>
          <w:tcPr>
            <w:tcW w:w="990"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5 мин.</w:t>
            </w:r>
          </w:p>
        </w:tc>
        <w:tc>
          <w:tcPr>
            <w:tcW w:w="3121"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«В одно шеренгу становись!»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Подведение итогов игры. Выделить учащихся кто активно, и старатель выполнял упражнения. Выставить оценки.</w:t>
            </w:r>
          </w:p>
        </w:tc>
        <w:tc>
          <w:tcPr>
            <w:tcW w:w="1417" w:type="dxa"/>
          </w:tcPr>
          <w:p w:rsidR="00A23841" w:rsidRPr="00670856" w:rsidRDefault="00A23841" w:rsidP="00021989">
            <w:pPr>
              <w:jc w:val="both"/>
              <w:rPr>
                <w:rFonts w:ascii="Times New Roman" w:hAnsi="Times New Roman" w:cs="Times New Roman"/>
                <w:sz w:val="24"/>
                <w:szCs w:val="24"/>
              </w:rPr>
            </w:pPr>
          </w:p>
        </w:tc>
      </w:tr>
    </w:tbl>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Pr="00670856" w:rsidRDefault="00A23841" w:rsidP="00A23841">
      <w:pPr>
        <w:spacing w:after="0"/>
        <w:jc w:val="center"/>
        <w:rPr>
          <w:rFonts w:ascii="Times New Roman" w:hAnsi="Times New Roman" w:cs="Times New Roman"/>
          <w:sz w:val="24"/>
          <w:szCs w:val="24"/>
        </w:rPr>
      </w:pPr>
    </w:p>
    <w:p w:rsidR="00A23841" w:rsidRPr="00670856" w:rsidRDefault="00A23841" w:rsidP="00A23841">
      <w:pPr>
        <w:spacing w:after="0"/>
        <w:rPr>
          <w:rFonts w:ascii="Times New Roman" w:hAnsi="Times New Roman" w:cs="Times New Roman"/>
          <w:sz w:val="24"/>
          <w:szCs w:val="24"/>
        </w:rPr>
      </w:pPr>
    </w:p>
    <w:p w:rsidR="005457FA" w:rsidRDefault="005457FA" w:rsidP="005457FA">
      <w:pPr>
        <w:spacing w:after="0"/>
        <w:rPr>
          <w:rFonts w:ascii="Times New Roman" w:hAnsi="Times New Roman" w:cs="Times New Roman"/>
          <w:b/>
          <w:sz w:val="24"/>
          <w:szCs w:val="24"/>
        </w:rPr>
      </w:pPr>
    </w:p>
    <w:p w:rsidR="00260740" w:rsidRDefault="00260740" w:rsidP="005457FA">
      <w:pPr>
        <w:spacing w:after="0"/>
        <w:rPr>
          <w:rFonts w:ascii="Times New Roman" w:hAnsi="Times New Roman" w:cs="Times New Roman"/>
          <w:b/>
          <w:sz w:val="24"/>
          <w:szCs w:val="24"/>
        </w:rPr>
      </w:pPr>
    </w:p>
    <w:p w:rsidR="00260740" w:rsidRDefault="00260740" w:rsidP="005457FA">
      <w:pPr>
        <w:spacing w:after="0"/>
        <w:rPr>
          <w:rFonts w:ascii="Times New Roman" w:hAnsi="Times New Roman" w:cs="Times New Roman"/>
          <w:b/>
          <w:sz w:val="24"/>
          <w:szCs w:val="24"/>
        </w:rPr>
      </w:pPr>
    </w:p>
    <w:p w:rsidR="00A23841" w:rsidRPr="00670856" w:rsidRDefault="00A23841" w:rsidP="005457FA">
      <w:pPr>
        <w:spacing w:after="0"/>
        <w:rPr>
          <w:rFonts w:ascii="Times New Roman" w:hAnsi="Times New Roman" w:cs="Times New Roman"/>
          <w:b/>
          <w:sz w:val="24"/>
          <w:szCs w:val="24"/>
        </w:rPr>
      </w:pPr>
      <w:r w:rsidRPr="00670856">
        <w:rPr>
          <w:rFonts w:ascii="Times New Roman" w:hAnsi="Times New Roman" w:cs="Times New Roman"/>
          <w:b/>
          <w:sz w:val="24"/>
          <w:szCs w:val="24"/>
        </w:rPr>
        <w:lastRenderedPageBreak/>
        <w:t>4.3. План -к</w:t>
      </w:r>
      <w:r>
        <w:rPr>
          <w:rFonts w:ascii="Times New Roman" w:hAnsi="Times New Roman" w:cs="Times New Roman"/>
          <w:b/>
          <w:sz w:val="24"/>
          <w:szCs w:val="24"/>
        </w:rPr>
        <w:t>онспект урока дисциплины</w:t>
      </w:r>
      <w:r w:rsidRPr="00670856">
        <w:rPr>
          <w:rFonts w:ascii="Times New Roman" w:hAnsi="Times New Roman" w:cs="Times New Roman"/>
          <w:b/>
          <w:sz w:val="24"/>
          <w:szCs w:val="24"/>
        </w:rPr>
        <w:t xml:space="preserve"> </w:t>
      </w:r>
      <w:r>
        <w:rPr>
          <w:rFonts w:ascii="Times New Roman" w:hAnsi="Times New Roman" w:cs="Times New Roman"/>
          <w:b/>
          <w:sz w:val="24"/>
          <w:szCs w:val="24"/>
        </w:rPr>
        <w:t>«Ф</w:t>
      </w:r>
      <w:r w:rsidRPr="00670856">
        <w:rPr>
          <w:rFonts w:ascii="Times New Roman" w:hAnsi="Times New Roman" w:cs="Times New Roman"/>
          <w:b/>
          <w:sz w:val="24"/>
          <w:szCs w:val="24"/>
        </w:rPr>
        <w:t>изичес</w:t>
      </w:r>
      <w:r>
        <w:rPr>
          <w:rFonts w:ascii="Times New Roman" w:hAnsi="Times New Roman" w:cs="Times New Roman"/>
          <w:b/>
          <w:sz w:val="24"/>
          <w:szCs w:val="24"/>
        </w:rPr>
        <w:t>кая</w:t>
      </w:r>
      <w:r w:rsidRPr="00670856">
        <w:rPr>
          <w:rFonts w:ascii="Times New Roman" w:hAnsi="Times New Roman" w:cs="Times New Roman"/>
          <w:b/>
          <w:sz w:val="24"/>
          <w:szCs w:val="24"/>
        </w:rPr>
        <w:t xml:space="preserve"> культур</w:t>
      </w:r>
      <w:r>
        <w:rPr>
          <w:rFonts w:ascii="Times New Roman" w:hAnsi="Times New Roman" w:cs="Times New Roman"/>
          <w:b/>
          <w:sz w:val="24"/>
          <w:szCs w:val="24"/>
        </w:rPr>
        <w:t>а»</w:t>
      </w:r>
      <w:r w:rsidRPr="00670856">
        <w:rPr>
          <w:rFonts w:ascii="Times New Roman" w:hAnsi="Times New Roman" w:cs="Times New Roman"/>
          <w:b/>
          <w:sz w:val="24"/>
          <w:szCs w:val="24"/>
        </w:rPr>
        <w:t xml:space="preserve"> группы </w:t>
      </w:r>
      <w:r>
        <w:rPr>
          <w:rFonts w:ascii="Times New Roman" w:hAnsi="Times New Roman" w:cs="Times New Roman"/>
          <w:b/>
          <w:sz w:val="24"/>
          <w:szCs w:val="24"/>
        </w:rPr>
        <w:t>______</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b/>
          <w:sz w:val="24"/>
          <w:szCs w:val="24"/>
        </w:rPr>
        <w:t>Тема урока</w:t>
      </w:r>
      <w:r w:rsidRPr="00670856">
        <w:rPr>
          <w:rFonts w:ascii="Times New Roman" w:hAnsi="Times New Roman" w:cs="Times New Roman"/>
          <w:sz w:val="24"/>
          <w:szCs w:val="24"/>
        </w:rPr>
        <w:t>: Легкая атлетика «Изучение техники эстафетного бега. Изучение техники передачи эстафетной палочки</w:t>
      </w:r>
      <w:r w:rsidRPr="00670856">
        <w:rPr>
          <w:rFonts w:ascii="Times New Roman" w:hAnsi="Times New Roman" w:cs="Times New Roman"/>
          <w:bCs/>
          <w:sz w:val="24"/>
          <w:szCs w:val="24"/>
        </w:rPr>
        <w:t>».</w:t>
      </w:r>
    </w:p>
    <w:p w:rsidR="00A23841" w:rsidRPr="00670856" w:rsidRDefault="00A23841" w:rsidP="00A23841">
      <w:pPr>
        <w:spacing w:after="0"/>
        <w:rPr>
          <w:rFonts w:ascii="Times New Roman" w:hAnsi="Times New Roman" w:cs="Times New Roman"/>
          <w:sz w:val="24"/>
          <w:szCs w:val="24"/>
        </w:rPr>
      </w:pPr>
      <w:r w:rsidRPr="00670856">
        <w:rPr>
          <w:rFonts w:ascii="Times New Roman" w:hAnsi="Times New Roman" w:cs="Times New Roman"/>
          <w:b/>
          <w:sz w:val="24"/>
          <w:szCs w:val="24"/>
        </w:rPr>
        <w:t>Цель урока</w:t>
      </w:r>
      <w:r w:rsidRPr="00670856">
        <w:rPr>
          <w:rFonts w:ascii="Times New Roman" w:hAnsi="Times New Roman" w:cs="Times New Roman"/>
          <w:sz w:val="24"/>
          <w:szCs w:val="24"/>
        </w:rPr>
        <w:t>: Изучение техники эстафетного бега.</w:t>
      </w:r>
    </w:p>
    <w:p w:rsidR="00A23841" w:rsidRDefault="00A23841" w:rsidP="00A23841">
      <w:pPr>
        <w:spacing w:after="0"/>
        <w:jc w:val="both"/>
        <w:rPr>
          <w:rFonts w:ascii="Times New Roman" w:hAnsi="Times New Roman" w:cs="Times New Roman"/>
          <w:b/>
          <w:sz w:val="24"/>
          <w:szCs w:val="24"/>
        </w:rPr>
      </w:pPr>
    </w:p>
    <w:p w:rsidR="00A23841" w:rsidRPr="00670856" w:rsidRDefault="00A23841" w:rsidP="00A23841">
      <w:pPr>
        <w:spacing w:after="0"/>
        <w:jc w:val="both"/>
        <w:rPr>
          <w:rFonts w:ascii="Times New Roman" w:hAnsi="Times New Roman" w:cs="Times New Roman"/>
          <w:b/>
          <w:sz w:val="24"/>
          <w:szCs w:val="24"/>
        </w:rPr>
      </w:pPr>
      <w:r w:rsidRPr="00670856">
        <w:rPr>
          <w:rFonts w:ascii="Times New Roman" w:hAnsi="Times New Roman" w:cs="Times New Roman"/>
          <w:b/>
          <w:sz w:val="24"/>
          <w:szCs w:val="24"/>
        </w:rPr>
        <w:t>Задачи:</w:t>
      </w:r>
    </w:p>
    <w:p w:rsidR="00A23841" w:rsidRPr="00670856" w:rsidRDefault="00A23841" w:rsidP="00A23841">
      <w:pPr>
        <w:spacing w:after="0"/>
        <w:jc w:val="both"/>
        <w:rPr>
          <w:rFonts w:ascii="Times New Roman" w:hAnsi="Times New Roman" w:cs="Times New Roman"/>
          <w:bCs/>
          <w:sz w:val="24"/>
          <w:szCs w:val="24"/>
        </w:rPr>
      </w:pPr>
      <w:r w:rsidRPr="00670856">
        <w:rPr>
          <w:rFonts w:ascii="Times New Roman" w:hAnsi="Times New Roman" w:cs="Times New Roman"/>
          <w:sz w:val="24"/>
          <w:szCs w:val="24"/>
        </w:rPr>
        <w:t xml:space="preserve">1) обучение техники эстафетного </w:t>
      </w:r>
      <w:r>
        <w:rPr>
          <w:rFonts w:ascii="Times New Roman" w:hAnsi="Times New Roman" w:cs="Times New Roman"/>
          <w:sz w:val="24"/>
          <w:szCs w:val="24"/>
        </w:rPr>
        <w:t>бега;</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bCs/>
          <w:sz w:val="24"/>
          <w:szCs w:val="24"/>
        </w:rPr>
        <w:t>2)обучение техники передачи эстафетной палочки</w:t>
      </w:r>
      <w:r>
        <w:rPr>
          <w:rFonts w:ascii="Times New Roman" w:hAnsi="Times New Roman" w:cs="Times New Roman"/>
          <w:bCs/>
          <w:sz w:val="24"/>
          <w:szCs w:val="24"/>
        </w:rPr>
        <w:t>;</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3)развитие скоростно-силовых качеств</w:t>
      </w:r>
      <w:r>
        <w:rPr>
          <w:rFonts w:ascii="Times New Roman" w:hAnsi="Times New Roman" w:cs="Times New Roman"/>
          <w:sz w:val="24"/>
          <w:szCs w:val="24"/>
        </w:rPr>
        <w:t>;</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4)воспитание морально-волевых качеств</w:t>
      </w:r>
      <w:r>
        <w:rPr>
          <w:rFonts w:ascii="Times New Roman" w:hAnsi="Times New Roman" w:cs="Times New Roman"/>
          <w:sz w:val="24"/>
          <w:szCs w:val="24"/>
        </w:rPr>
        <w:t>.</w:t>
      </w:r>
    </w:p>
    <w:p w:rsidR="00A23841" w:rsidRPr="00670856" w:rsidRDefault="00A23841" w:rsidP="00A23841">
      <w:pPr>
        <w:spacing w:after="0"/>
        <w:rPr>
          <w:rFonts w:ascii="Times New Roman" w:hAnsi="Times New Roman" w:cs="Times New Roman"/>
          <w:sz w:val="24"/>
          <w:szCs w:val="24"/>
        </w:rPr>
      </w:pPr>
    </w:p>
    <w:p w:rsidR="00A23841" w:rsidRPr="00670856" w:rsidRDefault="00A23841" w:rsidP="00A23841">
      <w:pPr>
        <w:spacing w:after="0"/>
        <w:rPr>
          <w:rFonts w:ascii="Times New Roman" w:hAnsi="Times New Roman" w:cs="Times New Roman"/>
          <w:sz w:val="24"/>
          <w:szCs w:val="24"/>
        </w:rPr>
      </w:pPr>
      <w:r w:rsidRPr="00670856">
        <w:rPr>
          <w:rFonts w:ascii="Times New Roman" w:hAnsi="Times New Roman" w:cs="Times New Roman"/>
          <w:b/>
          <w:sz w:val="24"/>
          <w:szCs w:val="24"/>
        </w:rPr>
        <w:t>Место проведения</w:t>
      </w:r>
      <w:r w:rsidRPr="00670856">
        <w:rPr>
          <w:rFonts w:ascii="Times New Roman" w:hAnsi="Times New Roman" w:cs="Times New Roman"/>
          <w:sz w:val="24"/>
          <w:szCs w:val="24"/>
        </w:rPr>
        <w:t>: стадион «Авангард».</w:t>
      </w:r>
    </w:p>
    <w:p w:rsidR="00A23841" w:rsidRPr="00670856" w:rsidRDefault="00A23841" w:rsidP="00A23841">
      <w:pPr>
        <w:spacing w:after="0"/>
        <w:rPr>
          <w:rFonts w:ascii="Times New Roman" w:hAnsi="Times New Roman" w:cs="Times New Roman"/>
          <w:sz w:val="24"/>
          <w:szCs w:val="24"/>
        </w:rPr>
      </w:pPr>
      <w:r w:rsidRPr="00670856">
        <w:rPr>
          <w:rFonts w:ascii="Times New Roman" w:hAnsi="Times New Roman" w:cs="Times New Roman"/>
          <w:b/>
          <w:sz w:val="24"/>
          <w:szCs w:val="24"/>
        </w:rPr>
        <w:t>Оборудовани6е и инвентарь</w:t>
      </w:r>
      <w:r w:rsidRPr="00670856">
        <w:rPr>
          <w:rFonts w:ascii="Times New Roman" w:hAnsi="Times New Roman" w:cs="Times New Roman"/>
          <w:sz w:val="24"/>
          <w:szCs w:val="24"/>
        </w:rPr>
        <w:t>: свисток, эстафетные палочки</w:t>
      </w:r>
    </w:p>
    <w:p w:rsidR="00A23841" w:rsidRPr="00670856" w:rsidRDefault="00A23841" w:rsidP="00A23841">
      <w:pPr>
        <w:spacing w:after="0"/>
        <w:rPr>
          <w:rFonts w:ascii="Times New Roman" w:hAnsi="Times New Roman" w:cs="Times New Roman"/>
          <w:b/>
          <w:sz w:val="24"/>
          <w:szCs w:val="24"/>
        </w:rPr>
      </w:pPr>
      <w:r w:rsidRPr="00670856">
        <w:rPr>
          <w:rFonts w:ascii="Times New Roman" w:hAnsi="Times New Roman" w:cs="Times New Roman"/>
          <w:b/>
          <w:sz w:val="24"/>
          <w:szCs w:val="24"/>
        </w:rPr>
        <w:t>Преподаватель Шуварова О.А.</w:t>
      </w:r>
    </w:p>
    <w:p w:rsidR="00A23841" w:rsidRPr="00670856" w:rsidRDefault="00A23841" w:rsidP="00A23841">
      <w:pPr>
        <w:spacing w:after="0"/>
        <w:rPr>
          <w:rFonts w:ascii="Times New Roman" w:hAnsi="Times New Roman" w:cs="Times New Roman"/>
          <w:sz w:val="24"/>
          <w:szCs w:val="24"/>
        </w:rPr>
      </w:pP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 xml:space="preserve"> </w:t>
      </w:r>
    </w:p>
    <w:tbl>
      <w:tblPr>
        <w:tblStyle w:val="af"/>
        <w:tblW w:w="10349" w:type="dxa"/>
        <w:tblInd w:w="-318" w:type="dxa"/>
        <w:tblLayout w:type="fixed"/>
        <w:tblLook w:val="04A0" w:firstRow="1" w:lastRow="0" w:firstColumn="1" w:lastColumn="0" w:noHBand="0" w:noVBand="1"/>
      </w:tblPr>
      <w:tblGrid>
        <w:gridCol w:w="1277"/>
        <w:gridCol w:w="3685"/>
        <w:gridCol w:w="993"/>
        <w:gridCol w:w="2976"/>
        <w:gridCol w:w="1418"/>
      </w:tblGrid>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Части урока</w:t>
            </w:r>
          </w:p>
        </w:tc>
        <w:tc>
          <w:tcPr>
            <w:tcW w:w="3685"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Содержание урока</w:t>
            </w:r>
          </w:p>
        </w:tc>
        <w:tc>
          <w:tcPr>
            <w:tcW w:w="993"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дозировка</w:t>
            </w:r>
          </w:p>
        </w:tc>
        <w:tc>
          <w:tcPr>
            <w:tcW w:w="2976"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Организационно-методические указания</w:t>
            </w:r>
          </w:p>
        </w:tc>
        <w:tc>
          <w:tcPr>
            <w:tcW w:w="1418"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Замечания учителя.</w:t>
            </w:r>
          </w:p>
        </w:tc>
      </w:tr>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Водная часть урока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1</w:t>
            </w:r>
            <w:r w:rsidRPr="00670856">
              <w:rPr>
                <w:rFonts w:ascii="Times New Roman" w:hAnsi="Times New Roman" w:cs="Times New Roman"/>
                <w:sz w:val="24"/>
                <w:szCs w:val="24"/>
              </w:rPr>
              <w:t>5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tc>
        <w:tc>
          <w:tcPr>
            <w:tcW w:w="3685"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1.Построение учащихся</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«Равняйсь!», «Смирно!» «Вольно!»</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2.Сообщение задач урока.</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3.Ходьба:</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-на носках руки на пояс;</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-на пятках руки на пояс.</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-простая ходьба с одновременной разминкой кисти рук;</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5.Общеразвивающие упражнения на месте:</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1). И.п. –осн.стойка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1-2 рывки руками пр рука вверху левая внизу</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3-4-рывки </w:t>
            </w:r>
            <w:r w:rsidR="005457FA" w:rsidRPr="00670856">
              <w:rPr>
                <w:rFonts w:ascii="Times New Roman" w:hAnsi="Times New Roman" w:cs="Times New Roman"/>
                <w:sz w:val="24"/>
                <w:szCs w:val="24"/>
              </w:rPr>
              <w:t>руками левая</w:t>
            </w:r>
            <w:r w:rsidRPr="00670856">
              <w:rPr>
                <w:rFonts w:ascii="Times New Roman" w:hAnsi="Times New Roman" w:cs="Times New Roman"/>
                <w:sz w:val="24"/>
                <w:szCs w:val="24"/>
              </w:rPr>
              <w:t xml:space="preserve"> рука вверху пр.рука внизу.</w:t>
            </w:r>
          </w:p>
          <w:p w:rsidR="00A23841" w:rsidRPr="00670856" w:rsidRDefault="005457FA" w:rsidP="00021989">
            <w:pPr>
              <w:jc w:val="both"/>
              <w:rPr>
                <w:rFonts w:ascii="Times New Roman" w:hAnsi="Times New Roman" w:cs="Times New Roman"/>
                <w:sz w:val="24"/>
                <w:szCs w:val="24"/>
              </w:rPr>
            </w:pPr>
            <w:r w:rsidRPr="00670856">
              <w:rPr>
                <w:rFonts w:ascii="Times New Roman" w:hAnsi="Times New Roman" w:cs="Times New Roman"/>
                <w:sz w:val="24"/>
                <w:szCs w:val="24"/>
              </w:rPr>
              <w:t>2). И.п.</w:t>
            </w:r>
            <w:r w:rsidR="00A23841" w:rsidRPr="00670856">
              <w:rPr>
                <w:rFonts w:ascii="Times New Roman" w:hAnsi="Times New Roman" w:cs="Times New Roman"/>
                <w:sz w:val="24"/>
                <w:szCs w:val="24"/>
              </w:rPr>
              <w:t>-осн.стойка руки перед грудью</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1-2 рывки руками перед грудью</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3-4 рывки </w:t>
            </w:r>
            <w:r w:rsidR="008C3472" w:rsidRPr="00670856">
              <w:rPr>
                <w:rFonts w:ascii="Times New Roman" w:hAnsi="Times New Roman" w:cs="Times New Roman"/>
                <w:sz w:val="24"/>
                <w:szCs w:val="24"/>
              </w:rPr>
              <w:t>выпрямленными руками</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r w:rsidR="005457FA" w:rsidRPr="00670856">
              <w:rPr>
                <w:rFonts w:ascii="Times New Roman" w:hAnsi="Times New Roman" w:cs="Times New Roman"/>
                <w:sz w:val="24"/>
                <w:szCs w:val="24"/>
              </w:rPr>
              <w:t>3). И.п.</w:t>
            </w:r>
            <w:r w:rsidRPr="00670856">
              <w:rPr>
                <w:rFonts w:ascii="Times New Roman" w:hAnsi="Times New Roman" w:cs="Times New Roman"/>
                <w:sz w:val="24"/>
                <w:szCs w:val="24"/>
              </w:rPr>
              <w:t>-осн.стойка руки на пояс ноги на шире плеч.</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1-2-3 –</w:t>
            </w:r>
            <w:r w:rsidR="008C3472" w:rsidRPr="00670856">
              <w:rPr>
                <w:rFonts w:ascii="Times New Roman" w:hAnsi="Times New Roman" w:cs="Times New Roman"/>
                <w:sz w:val="24"/>
                <w:szCs w:val="24"/>
              </w:rPr>
              <w:t>наклоны вперед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4- выпрямиться.</w:t>
            </w:r>
          </w:p>
          <w:p w:rsidR="00A23841" w:rsidRPr="00670856" w:rsidRDefault="008C3472" w:rsidP="00021989">
            <w:pPr>
              <w:jc w:val="both"/>
              <w:rPr>
                <w:rFonts w:ascii="Times New Roman" w:hAnsi="Times New Roman" w:cs="Times New Roman"/>
                <w:sz w:val="24"/>
                <w:szCs w:val="24"/>
              </w:rPr>
            </w:pPr>
            <w:r w:rsidRPr="00670856">
              <w:rPr>
                <w:rFonts w:ascii="Times New Roman" w:hAnsi="Times New Roman" w:cs="Times New Roman"/>
                <w:sz w:val="24"/>
                <w:szCs w:val="24"/>
              </w:rPr>
              <w:t>4). И.п.</w:t>
            </w:r>
            <w:r w:rsidR="00A23841" w:rsidRPr="00670856">
              <w:rPr>
                <w:rFonts w:ascii="Times New Roman" w:hAnsi="Times New Roman" w:cs="Times New Roman"/>
                <w:sz w:val="24"/>
                <w:szCs w:val="24"/>
              </w:rPr>
              <w:t>-руки на пояс ноги на шине плеч</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1-наклон вперед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2-прсед руки вперед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3-наклон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4-и.п.</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5). Беговые упражнения:</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-равномерный бег</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-приставными шагами правым боком;</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-приставными шагами левым боком;</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-равномерный бег по свитку поворот на 360 гр.</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-бег с высоким поднимаем бедра;</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-бег с захлестыванием голени</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-ускорение по свистку.</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7.Упражнения на восстановления дыхания7</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1-4 подняться на носки руки вверх вдох,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1-4 опуститься руки вниз выдох.</w:t>
            </w:r>
          </w:p>
        </w:tc>
        <w:tc>
          <w:tcPr>
            <w:tcW w:w="993" w:type="dxa"/>
          </w:tcPr>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30</w:t>
            </w:r>
            <w:r w:rsidRPr="00670856">
              <w:rPr>
                <w:rFonts w:ascii="Times New Roman" w:hAnsi="Times New Roman" w:cs="Times New Roman"/>
                <w:sz w:val="24"/>
                <w:szCs w:val="24"/>
              </w:rPr>
              <w:t>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30 сек</w:t>
            </w: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1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7</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5</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30сек</w:t>
            </w:r>
          </w:p>
        </w:tc>
        <w:tc>
          <w:tcPr>
            <w:tcW w:w="2976"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В одну шеренгу становись!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Отметить отсутствующих.</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Добиться четкого выполнения команд.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Следить за правильным выполнением уп-ий –подбородок поднят локти разведены.</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Руки прямые. Упражнения выполняются интенсивно.</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Следить за правильным выполнением упражнений.</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Пальцами достать пола. Ноги прямые в коленях.</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Упражнение на координацию. Следить за последовательностью выполнения.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Дистанция 0,5 метра.</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Приставные шаги –руки на пояс, выпрыгивать как можно выше ноги прямые  повороты выполняются через левое плечо.</w:t>
            </w:r>
          </w:p>
        </w:tc>
        <w:tc>
          <w:tcPr>
            <w:tcW w:w="1418" w:type="dxa"/>
            <w:tcBorders>
              <w:bottom w:val="single" w:sz="4" w:space="0" w:color="000000" w:themeColor="text1"/>
            </w:tcBorders>
          </w:tcPr>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tc>
      </w:tr>
      <w:tr w:rsidR="00A23841" w:rsidRPr="00670856" w:rsidTr="005457FA">
        <w:trPr>
          <w:trHeight w:val="5956"/>
        </w:trPr>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Основная часть урока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26</w:t>
            </w:r>
          </w:p>
          <w:p w:rsidR="00A23841"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Мин</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Pr="00670856" w:rsidRDefault="005457FA" w:rsidP="00021989">
            <w:pPr>
              <w:jc w:val="both"/>
              <w:rPr>
                <w:rFonts w:ascii="Times New Roman" w:hAnsi="Times New Roman" w:cs="Times New Roman"/>
                <w:sz w:val="24"/>
                <w:szCs w:val="24"/>
              </w:rPr>
            </w:pPr>
          </w:p>
        </w:tc>
        <w:tc>
          <w:tcPr>
            <w:tcW w:w="3685" w:type="dxa"/>
          </w:tcPr>
          <w:p w:rsidR="00A23841" w:rsidRPr="00670856" w:rsidRDefault="00A23841" w:rsidP="00021989">
            <w:pPr>
              <w:jc w:val="both"/>
              <w:rPr>
                <w:rFonts w:ascii="Times New Roman" w:hAnsi="Times New Roman" w:cs="Times New Roman"/>
                <w:bCs/>
                <w:sz w:val="24"/>
                <w:szCs w:val="24"/>
              </w:rPr>
            </w:pPr>
            <w:r w:rsidRPr="00670856">
              <w:rPr>
                <w:rFonts w:ascii="Times New Roman" w:hAnsi="Times New Roman" w:cs="Times New Roman"/>
                <w:sz w:val="24"/>
                <w:szCs w:val="24"/>
              </w:rPr>
              <w:lastRenderedPageBreak/>
              <w:t xml:space="preserve">1.Обучение техники эстафетного бега </w:t>
            </w:r>
            <w:r w:rsidRPr="00670856">
              <w:rPr>
                <w:rFonts w:ascii="Times New Roman" w:hAnsi="Times New Roman" w:cs="Times New Roman"/>
                <w:bCs/>
                <w:sz w:val="24"/>
                <w:szCs w:val="24"/>
              </w:rPr>
              <w:t xml:space="preserve">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1). Показ преподавателем положения «Низкий старт» на </w:t>
            </w:r>
            <w:r w:rsidR="005655A5" w:rsidRPr="00670856">
              <w:rPr>
                <w:rFonts w:ascii="Times New Roman" w:hAnsi="Times New Roman" w:cs="Times New Roman"/>
                <w:sz w:val="24"/>
                <w:szCs w:val="24"/>
              </w:rPr>
              <w:t>месте и</w:t>
            </w:r>
            <w:r w:rsidRPr="00670856">
              <w:rPr>
                <w:rFonts w:ascii="Times New Roman" w:hAnsi="Times New Roman" w:cs="Times New Roman"/>
                <w:sz w:val="24"/>
                <w:szCs w:val="24"/>
              </w:rPr>
              <w:t xml:space="preserve"> выполнение команд: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-на старт!</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-внимание!</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-марш!</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Стартовое ускорение</w:t>
            </w:r>
          </w:p>
          <w:p w:rsidR="00A23841" w:rsidRPr="00670856" w:rsidRDefault="00A23841"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2)Выполнение упражнения учащимися на месте, с продвижением.</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A23841" w:rsidRPr="00670856" w:rsidRDefault="005457FA" w:rsidP="00021989">
            <w:pPr>
              <w:jc w:val="both"/>
              <w:rPr>
                <w:rFonts w:ascii="Times New Roman" w:hAnsi="Times New Roman" w:cs="Times New Roman"/>
                <w:sz w:val="24"/>
                <w:szCs w:val="24"/>
              </w:rPr>
            </w:pPr>
            <w:r>
              <w:rPr>
                <w:rFonts w:ascii="Times New Roman" w:hAnsi="Times New Roman" w:cs="Times New Roman"/>
                <w:sz w:val="24"/>
                <w:szCs w:val="24"/>
              </w:rPr>
              <w:t>3</w:t>
            </w:r>
            <w:r w:rsidR="00A23841" w:rsidRPr="00670856">
              <w:rPr>
                <w:rFonts w:ascii="Times New Roman" w:hAnsi="Times New Roman" w:cs="Times New Roman"/>
                <w:sz w:val="24"/>
                <w:szCs w:val="24"/>
              </w:rPr>
              <w:t>)Бег 100 метров на время.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A23841" w:rsidRPr="00670856" w:rsidRDefault="005457FA" w:rsidP="00021989">
            <w:pPr>
              <w:jc w:val="both"/>
              <w:rPr>
                <w:rFonts w:ascii="Times New Roman" w:hAnsi="Times New Roman" w:cs="Times New Roman"/>
                <w:bCs/>
                <w:sz w:val="24"/>
                <w:szCs w:val="24"/>
              </w:rPr>
            </w:pPr>
            <w:r>
              <w:rPr>
                <w:rFonts w:ascii="Times New Roman" w:hAnsi="Times New Roman" w:cs="Times New Roman"/>
                <w:sz w:val="24"/>
                <w:szCs w:val="24"/>
              </w:rPr>
              <w:lastRenderedPageBreak/>
              <w:t>2</w:t>
            </w:r>
            <w:r w:rsidR="00A23841" w:rsidRPr="00670856">
              <w:rPr>
                <w:rFonts w:ascii="Times New Roman" w:hAnsi="Times New Roman" w:cs="Times New Roman"/>
                <w:sz w:val="24"/>
                <w:szCs w:val="24"/>
              </w:rPr>
              <w:t>.</w:t>
            </w:r>
            <w:r>
              <w:rPr>
                <w:rFonts w:ascii="Times New Roman" w:hAnsi="Times New Roman" w:cs="Times New Roman"/>
                <w:sz w:val="24"/>
                <w:szCs w:val="24"/>
              </w:rPr>
              <w:t xml:space="preserve"> </w:t>
            </w:r>
            <w:r w:rsidR="00A23841" w:rsidRPr="00670856">
              <w:rPr>
                <w:rFonts w:ascii="Times New Roman" w:hAnsi="Times New Roman" w:cs="Times New Roman"/>
                <w:bCs/>
                <w:sz w:val="24"/>
                <w:szCs w:val="24"/>
              </w:rPr>
              <w:t>Обучение техники передачи эстафетной палочки:</w:t>
            </w:r>
          </w:p>
          <w:p w:rsidR="00A23841" w:rsidRPr="00670856" w:rsidRDefault="00A23841" w:rsidP="00021989">
            <w:pPr>
              <w:jc w:val="both"/>
              <w:rPr>
                <w:rFonts w:ascii="Times New Roman" w:hAnsi="Times New Roman" w:cs="Times New Roman"/>
                <w:b/>
                <w:sz w:val="24"/>
                <w:szCs w:val="24"/>
              </w:rPr>
            </w:pPr>
          </w:p>
          <w:p w:rsidR="005457FA" w:rsidRDefault="005457FA"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 Показ преподавателем</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2)Выполнение упражнения учащимися на месте, с продвижением.</w:t>
            </w: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3.Эстафетный бег 4х100м</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6). Выполнение упражнений на восстановления дыхания.</w:t>
            </w: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tc>
        <w:tc>
          <w:tcPr>
            <w:tcW w:w="993" w:type="dxa"/>
          </w:tcPr>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lastRenderedPageBreak/>
              <w:t>1</w:t>
            </w:r>
            <w:r w:rsidRPr="00670856">
              <w:rPr>
                <w:rFonts w:ascii="Times New Roman" w:hAnsi="Times New Roman" w:cs="Times New Roman"/>
                <w:sz w:val="24"/>
                <w:szCs w:val="24"/>
              </w:rPr>
              <w:t>0мин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2</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2</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6</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lastRenderedPageBreak/>
              <w:t>14</w:t>
            </w:r>
            <w:r w:rsidRPr="00670856">
              <w:rPr>
                <w:rFonts w:ascii="Times New Roman" w:hAnsi="Times New Roman" w:cs="Times New Roman"/>
                <w:sz w:val="24"/>
                <w:szCs w:val="24"/>
              </w:rPr>
              <w:t>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2</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4</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8</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2</w:t>
            </w:r>
            <w:r w:rsidRPr="00670856">
              <w:rPr>
                <w:rFonts w:ascii="Times New Roman" w:hAnsi="Times New Roman" w:cs="Times New Roman"/>
                <w:sz w:val="24"/>
                <w:szCs w:val="24"/>
              </w:rPr>
              <w:t>мин</w:t>
            </w:r>
          </w:p>
        </w:tc>
        <w:tc>
          <w:tcPr>
            <w:tcW w:w="2976" w:type="dxa"/>
          </w:tcPr>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Преподаватель объясняет правильность выполнения движений.</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rPr>
                <w:rFonts w:ascii="Times New Roman" w:hAnsi="Times New Roman" w:cs="Times New Roman"/>
                <w:sz w:val="24"/>
                <w:szCs w:val="24"/>
              </w:rPr>
            </w:pPr>
          </w:p>
          <w:p w:rsidR="00A23841" w:rsidRPr="00670856" w:rsidRDefault="00A23841" w:rsidP="00021989">
            <w:pPr>
              <w:rPr>
                <w:rFonts w:ascii="Times New Roman" w:hAnsi="Times New Roman" w:cs="Times New Roman"/>
                <w:sz w:val="24"/>
                <w:szCs w:val="24"/>
              </w:rPr>
            </w:pPr>
          </w:p>
          <w:p w:rsidR="005457FA" w:rsidRDefault="005457FA" w:rsidP="00021989">
            <w:pPr>
              <w:rPr>
                <w:rFonts w:ascii="Times New Roman" w:hAnsi="Times New Roman" w:cs="Times New Roman"/>
                <w:sz w:val="24"/>
                <w:szCs w:val="24"/>
              </w:rPr>
            </w:pPr>
          </w:p>
          <w:p w:rsidR="005457FA" w:rsidRDefault="005457FA" w:rsidP="00021989">
            <w:pPr>
              <w:rPr>
                <w:rFonts w:ascii="Times New Roman" w:hAnsi="Times New Roman" w:cs="Times New Roman"/>
                <w:sz w:val="24"/>
                <w:szCs w:val="24"/>
              </w:rPr>
            </w:pPr>
          </w:p>
          <w:p w:rsidR="005457FA" w:rsidRDefault="005457FA" w:rsidP="00021989">
            <w:pPr>
              <w:rPr>
                <w:rFonts w:ascii="Times New Roman" w:hAnsi="Times New Roman" w:cs="Times New Roman"/>
                <w:sz w:val="24"/>
                <w:szCs w:val="24"/>
              </w:rPr>
            </w:pPr>
          </w:p>
          <w:p w:rsidR="005457FA" w:rsidRDefault="005457FA" w:rsidP="00021989">
            <w:pPr>
              <w:rPr>
                <w:rFonts w:ascii="Times New Roman" w:hAnsi="Times New Roman" w:cs="Times New Roman"/>
                <w:sz w:val="24"/>
                <w:szCs w:val="24"/>
              </w:rPr>
            </w:pPr>
          </w:p>
          <w:p w:rsidR="00A23841" w:rsidRPr="00670856" w:rsidRDefault="00A23841" w:rsidP="00021989">
            <w:pPr>
              <w:rPr>
                <w:rFonts w:ascii="Times New Roman" w:hAnsi="Times New Roman" w:cs="Times New Roman"/>
                <w:sz w:val="24"/>
                <w:szCs w:val="24"/>
              </w:rPr>
            </w:pPr>
            <w:r w:rsidRPr="00670856">
              <w:rPr>
                <w:rFonts w:ascii="Times New Roman" w:hAnsi="Times New Roman" w:cs="Times New Roman"/>
                <w:sz w:val="24"/>
                <w:szCs w:val="24"/>
              </w:rPr>
              <w:t xml:space="preserve">Учащиеся </w:t>
            </w:r>
            <w:r w:rsidR="005457FA" w:rsidRPr="00670856">
              <w:rPr>
                <w:rFonts w:ascii="Times New Roman" w:hAnsi="Times New Roman" w:cs="Times New Roman"/>
                <w:sz w:val="24"/>
                <w:szCs w:val="24"/>
              </w:rPr>
              <w:t>встают по</w:t>
            </w:r>
            <w:r w:rsidRPr="00670856">
              <w:rPr>
                <w:rFonts w:ascii="Times New Roman" w:hAnsi="Times New Roman" w:cs="Times New Roman"/>
                <w:sz w:val="24"/>
                <w:szCs w:val="24"/>
              </w:rPr>
              <w:t xml:space="preserve"> одной линии и одновременно выполняют команды </w:t>
            </w:r>
            <w:r w:rsidR="005457FA" w:rsidRPr="00670856">
              <w:rPr>
                <w:rFonts w:ascii="Times New Roman" w:hAnsi="Times New Roman" w:cs="Times New Roman"/>
                <w:sz w:val="24"/>
                <w:szCs w:val="24"/>
              </w:rPr>
              <w:t>преподавателя: на</w:t>
            </w:r>
            <w:r w:rsidRPr="00670856">
              <w:rPr>
                <w:rFonts w:ascii="Times New Roman" w:hAnsi="Times New Roman" w:cs="Times New Roman"/>
                <w:sz w:val="24"/>
                <w:szCs w:val="24"/>
              </w:rPr>
              <w:t xml:space="preserve"> старт, внимание, марш!  На месте, с небольшим продвижением.</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Учащиеся пробегают дистанцию 100 метров по секундомеру.</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Преподаватель объясняет правильность выполнения движений, передачи эстафетной палочки</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Учащиеся пробегают дистанцию 100 метровх4  по секундомеру с передачей эстафетной палочки</w:t>
            </w: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Руки вверх -вдох, руки вниз -выдох.</w:t>
            </w: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tc>
        <w:tc>
          <w:tcPr>
            <w:tcW w:w="1418" w:type="dxa"/>
            <w:tcBorders>
              <w:bottom w:val="single" w:sz="4" w:space="0" w:color="auto"/>
            </w:tcBorders>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Следить за правильной </w:t>
            </w:r>
            <w:r w:rsidR="005655A5" w:rsidRPr="00670856">
              <w:rPr>
                <w:rFonts w:ascii="Times New Roman" w:hAnsi="Times New Roman" w:cs="Times New Roman"/>
                <w:sz w:val="24"/>
                <w:szCs w:val="24"/>
              </w:rPr>
              <w:t>постановкой стоп</w:t>
            </w:r>
            <w:r w:rsidRPr="00670856">
              <w:rPr>
                <w:rFonts w:ascii="Times New Roman" w:hAnsi="Times New Roman" w:cs="Times New Roman"/>
                <w:sz w:val="24"/>
                <w:szCs w:val="24"/>
              </w:rPr>
              <w:t xml:space="preserve">, рук, </w:t>
            </w:r>
            <w:r w:rsidR="005655A5" w:rsidRPr="00670856">
              <w:rPr>
                <w:rFonts w:ascii="Times New Roman" w:hAnsi="Times New Roman" w:cs="Times New Roman"/>
                <w:sz w:val="24"/>
                <w:szCs w:val="24"/>
              </w:rPr>
              <w:t>наклона туловища</w:t>
            </w:r>
            <w:r w:rsidRPr="00670856">
              <w:rPr>
                <w:rFonts w:ascii="Times New Roman" w:hAnsi="Times New Roman" w:cs="Times New Roman"/>
                <w:sz w:val="24"/>
                <w:szCs w:val="24"/>
              </w:rPr>
              <w:t>, головы.  Энергичный вынос бедра, активная работа рук.</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Упражнение выполняется по 6 человек.</w:t>
            </w: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5457FA" w:rsidRDefault="005457FA"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Следить за правильностью работы рук.</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260740" w:rsidRDefault="00260740"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По 4 человека на дистанции.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Вдох носом, выдох-ртом.</w:t>
            </w:r>
          </w:p>
        </w:tc>
      </w:tr>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Заключительная часть урока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p>
        </w:tc>
        <w:tc>
          <w:tcPr>
            <w:tcW w:w="3685"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1.Построение учащихся.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2.Подвидение итогов.</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3.Выставление оценок.</w:t>
            </w:r>
          </w:p>
        </w:tc>
        <w:tc>
          <w:tcPr>
            <w:tcW w:w="993" w:type="dxa"/>
          </w:tcPr>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4</w:t>
            </w:r>
            <w:r w:rsidRPr="00670856">
              <w:rPr>
                <w:rFonts w:ascii="Times New Roman" w:hAnsi="Times New Roman" w:cs="Times New Roman"/>
                <w:sz w:val="24"/>
                <w:szCs w:val="24"/>
              </w:rPr>
              <w:t xml:space="preserve"> мин.</w:t>
            </w:r>
          </w:p>
        </w:tc>
        <w:tc>
          <w:tcPr>
            <w:tcW w:w="2976"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«В одно шеренгу становись!»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Подведение итогов игры. Выделить учащихся кто </w:t>
            </w:r>
            <w:r w:rsidR="008C3472" w:rsidRPr="00670856">
              <w:rPr>
                <w:rFonts w:ascii="Times New Roman" w:hAnsi="Times New Roman" w:cs="Times New Roman"/>
                <w:sz w:val="24"/>
                <w:szCs w:val="24"/>
              </w:rPr>
              <w:t>активно,</w:t>
            </w:r>
            <w:r w:rsidRPr="00670856">
              <w:rPr>
                <w:rFonts w:ascii="Times New Roman" w:hAnsi="Times New Roman" w:cs="Times New Roman"/>
                <w:sz w:val="24"/>
                <w:szCs w:val="24"/>
              </w:rPr>
              <w:t xml:space="preserve"> и старатель выполнял упражнения. Выставить оценки.</w:t>
            </w:r>
          </w:p>
        </w:tc>
        <w:tc>
          <w:tcPr>
            <w:tcW w:w="1418" w:type="dxa"/>
            <w:tcBorders>
              <w:top w:val="single" w:sz="4" w:space="0" w:color="auto"/>
            </w:tcBorders>
          </w:tcPr>
          <w:p w:rsidR="00A23841" w:rsidRPr="00670856" w:rsidRDefault="00A23841" w:rsidP="00021989">
            <w:pPr>
              <w:jc w:val="both"/>
              <w:rPr>
                <w:rFonts w:ascii="Times New Roman" w:hAnsi="Times New Roman" w:cs="Times New Roman"/>
                <w:sz w:val="24"/>
                <w:szCs w:val="24"/>
              </w:rPr>
            </w:pPr>
          </w:p>
        </w:tc>
      </w:tr>
    </w:tbl>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Default="00A23841" w:rsidP="00A23841">
      <w:pPr>
        <w:spacing w:after="0"/>
        <w:rPr>
          <w:rFonts w:ascii="Times New Roman" w:hAnsi="Times New Roman" w:cs="Times New Roman"/>
          <w:sz w:val="24"/>
          <w:szCs w:val="24"/>
        </w:rPr>
      </w:pPr>
    </w:p>
    <w:p w:rsidR="00A23841" w:rsidRDefault="00A23841" w:rsidP="00A23841">
      <w:pPr>
        <w:spacing w:after="0"/>
        <w:rPr>
          <w:rFonts w:ascii="Times New Roman" w:hAnsi="Times New Roman" w:cs="Times New Roman"/>
          <w:sz w:val="24"/>
          <w:szCs w:val="24"/>
        </w:rPr>
      </w:pPr>
    </w:p>
    <w:p w:rsidR="00A23841" w:rsidRDefault="00A23841" w:rsidP="00A23841">
      <w:pPr>
        <w:spacing w:after="0"/>
        <w:rPr>
          <w:rFonts w:ascii="Times New Roman" w:hAnsi="Times New Roman" w:cs="Times New Roman"/>
          <w:sz w:val="24"/>
          <w:szCs w:val="24"/>
        </w:rPr>
      </w:pPr>
    </w:p>
    <w:p w:rsidR="00A23841" w:rsidRDefault="00A23841" w:rsidP="00A23841">
      <w:pPr>
        <w:spacing w:after="0"/>
        <w:rPr>
          <w:rFonts w:ascii="Times New Roman" w:hAnsi="Times New Roman" w:cs="Times New Roman"/>
          <w:sz w:val="24"/>
          <w:szCs w:val="24"/>
        </w:rPr>
      </w:pPr>
    </w:p>
    <w:p w:rsidR="00A23841" w:rsidRDefault="00A23841" w:rsidP="00A23841">
      <w:pPr>
        <w:spacing w:after="0"/>
        <w:rPr>
          <w:rFonts w:ascii="Times New Roman" w:hAnsi="Times New Roman" w:cs="Times New Roman"/>
          <w:sz w:val="24"/>
          <w:szCs w:val="24"/>
        </w:rPr>
      </w:pPr>
    </w:p>
    <w:p w:rsidR="00A23841" w:rsidRDefault="00A23841" w:rsidP="00A23841">
      <w:pPr>
        <w:spacing w:after="0"/>
        <w:rPr>
          <w:rFonts w:ascii="Times New Roman" w:hAnsi="Times New Roman" w:cs="Times New Roman"/>
          <w:sz w:val="24"/>
          <w:szCs w:val="24"/>
        </w:rPr>
      </w:pPr>
    </w:p>
    <w:p w:rsidR="00A23841" w:rsidRDefault="00A23841" w:rsidP="00A23841">
      <w:pPr>
        <w:spacing w:after="0"/>
        <w:rPr>
          <w:rFonts w:ascii="Times New Roman" w:hAnsi="Times New Roman" w:cs="Times New Roman"/>
          <w:sz w:val="24"/>
          <w:szCs w:val="24"/>
        </w:rPr>
      </w:pPr>
    </w:p>
    <w:p w:rsidR="00260740" w:rsidRDefault="00260740" w:rsidP="00260740">
      <w:pPr>
        <w:rPr>
          <w:rFonts w:ascii="Times New Roman" w:hAnsi="Times New Roman" w:cs="Times New Roman"/>
          <w:sz w:val="24"/>
          <w:szCs w:val="24"/>
        </w:rPr>
      </w:pPr>
    </w:p>
    <w:p w:rsidR="00A23841" w:rsidRPr="00670856" w:rsidRDefault="00A23841" w:rsidP="00260740">
      <w:pPr>
        <w:rPr>
          <w:rFonts w:ascii="Times New Roman" w:hAnsi="Times New Roman" w:cs="Times New Roman"/>
          <w:b/>
          <w:sz w:val="24"/>
          <w:szCs w:val="24"/>
        </w:rPr>
      </w:pPr>
      <w:r>
        <w:rPr>
          <w:rFonts w:ascii="Times New Roman" w:hAnsi="Times New Roman" w:cs="Times New Roman"/>
          <w:b/>
          <w:sz w:val="24"/>
          <w:szCs w:val="24"/>
        </w:rPr>
        <w:lastRenderedPageBreak/>
        <w:t>4.</w:t>
      </w:r>
      <w:r w:rsidR="00260740">
        <w:rPr>
          <w:rFonts w:ascii="Times New Roman" w:hAnsi="Times New Roman" w:cs="Times New Roman"/>
          <w:b/>
          <w:sz w:val="24"/>
          <w:szCs w:val="24"/>
        </w:rPr>
        <w:t>4.</w:t>
      </w:r>
      <w:r w:rsidR="00260740" w:rsidRPr="00670856">
        <w:rPr>
          <w:rFonts w:ascii="Times New Roman" w:hAnsi="Times New Roman" w:cs="Times New Roman"/>
          <w:b/>
          <w:sz w:val="24"/>
          <w:szCs w:val="24"/>
        </w:rPr>
        <w:t xml:space="preserve"> План</w:t>
      </w:r>
      <w:r w:rsidRPr="00670856">
        <w:rPr>
          <w:rFonts w:ascii="Times New Roman" w:hAnsi="Times New Roman" w:cs="Times New Roman"/>
          <w:b/>
          <w:sz w:val="24"/>
          <w:szCs w:val="24"/>
        </w:rPr>
        <w:t xml:space="preserve"> -</w:t>
      </w:r>
      <w:r w:rsidR="00260740" w:rsidRPr="00670856">
        <w:rPr>
          <w:rFonts w:ascii="Times New Roman" w:hAnsi="Times New Roman" w:cs="Times New Roman"/>
          <w:b/>
          <w:sz w:val="24"/>
          <w:szCs w:val="24"/>
        </w:rPr>
        <w:t>к</w:t>
      </w:r>
      <w:r w:rsidR="00260740">
        <w:rPr>
          <w:rFonts w:ascii="Times New Roman" w:hAnsi="Times New Roman" w:cs="Times New Roman"/>
          <w:b/>
          <w:sz w:val="24"/>
          <w:szCs w:val="24"/>
        </w:rPr>
        <w:t xml:space="preserve">онспект урока дисциплины </w:t>
      </w:r>
      <w:r w:rsidR="00260740" w:rsidRPr="00670856">
        <w:rPr>
          <w:rFonts w:ascii="Times New Roman" w:hAnsi="Times New Roman" w:cs="Times New Roman"/>
          <w:b/>
          <w:sz w:val="24"/>
          <w:szCs w:val="24"/>
        </w:rPr>
        <w:t>«</w:t>
      </w:r>
      <w:r>
        <w:rPr>
          <w:rFonts w:ascii="Times New Roman" w:hAnsi="Times New Roman" w:cs="Times New Roman"/>
          <w:b/>
          <w:sz w:val="24"/>
          <w:szCs w:val="24"/>
        </w:rPr>
        <w:t>Ф</w:t>
      </w:r>
      <w:r w:rsidRPr="00670856">
        <w:rPr>
          <w:rFonts w:ascii="Times New Roman" w:hAnsi="Times New Roman" w:cs="Times New Roman"/>
          <w:b/>
          <w:sz w:val="24"/>
          <w:szCs w:val="24"/>
        </w:rPr>
        <w:t>изичес</w:t>
      </w:r>
      <w:r>
        <w:rPr>
          <w:rFonts w:ascii="Times New Roman" w:hAnsi="Times New Roman" w:cs="Times New Roman"/>
          <w:b/>
          <w:sz w:val="24"/>
          <w:szCs w:val="24"/>
        </w:rPr>
        <w:t>кая культура»</w:t>
      </w:r>
      <w:r w:rsidRPr="00670856">
        <w:rPr>
          <w:rFonts w:ascii="Times New Roman" w:hAnsi="Times New Roman" w:cs="Times New Roman"/>
          <w:b/>
          <w:sz w:val="24"/>
          <w:szCs w:val="24"/>
        </w:rPr>
        <w:t xml:space="preserve"> группы </w:t>
      </w:r>
      <w:r>
        <w:rPr>
          <w:rFonts w:ascii="Times New Roman" w:hAnsi="Times New Roman" w:cs="Times New Roman"/>
          <w:b/>
          <w:sz w:val="24"/>
          <w:szCs w:val="24"/>
        </w:rPr>
        <w:t>_______</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b/>
          <w:sz w:val="24"/>
          <w:szCs w:val="24"/>
        </w:rPr>
        <w:t xml:space="preserve">Тема </w:t>
      </w:r>
      <w:r w:rsidR="008C3472" w:rsidRPr="00670856">
        <w:rPr>
          <w:rFonts w:ascii="Times New Roman" w:hAnsi="Times New Roman" w:cs="Times New Roman"/>
          <w:b/>
          <w:sz w:val="24"/>
          <w:szCs w:val="24"/>
        </w:rPr>
        <w:t>урока</w:t>
      </w:r>
      <w:r w:rsidR="008C3472">
        <w:rPr>
          <w:rFonts w:ascii="Times New Roman" w:hAnsi="Times New Roman" w:cs="Times New Roman"/>
          <w:sz w:val="24"/>
          <w:szCs w:val="24"/>
        </w:rPr>
        <w:t>: «</w:t>
      </w:r>
      <w:r>
        <w:rPr>
          <w:rFonts w:ascii="Times New Roman" w:hAnsi="Times New Roman" w:cs="Times New Roman"/>
          <w:sz w:val="24"/>
          <w:szCs w:val="24"/>
        </w:rPr>
        <w:t xml:space="preserve">Волейбол. </w:t>
      </w:r>
      <w:r w:rsidR="008C3472">
        <w:rPr>
          <w:rFonts w:ascii="Times New Roman" w:hAnsi="Times New Roman" w:cs="Times New Roman"/>
          <w:sz w:val="24"/>
          <w:szCs w:val="24"/>
        </w:rPr>
        <w:t xml:space="preserve">Изучение </w:t>
      </w:r>
      <w:r w:rsidR="008C3472" w:rsidRPr="00670856">
        <w:rPr>
          <w:rFonts w:ascii="Times New Roman" w:hAnsi="Times New Roman" w:cs="Times New Roman"/>
          <w:sz w:val="24"/>
          <w:szCs w:val="24"/>
        </w:rPr>
        <w:t>техники</w:t>
      </w:r>
      <w:r>
        <w:rPr>
          <w:rFonts w:ascii="Times New Roman" w:hAnsi="Times New Roman" w:cs="Times New Roman"/>
          <w:sz w:val="24"/>
          <w:szCs w:val="24"/>
        </w:rPr>
        <w:t xml:space="preserve"> </w:t>
      </w:r>
      <w:r w:rsidRPr="00670856">
        <w:rPr>
          <w:rFonts w:ascii="Times New Roman" w:hAnsi="Times New Roman" w:cs="Times New Roman"/>
          <w:sz w:val="24"/>
          <w:szCs w:val="24"/>
        </w:rPr>
        <w:t>приема и передачи мяча сверху</w:t>
      </w:r>
      <w:r>
        <w:rPr>
          <w:rFonts w:ascii="Times New Roman" w:hAnsi="Times New Roman" w:cs="Times New Roman"/>
          <w:sz w:val="24"/>
          <w:szCs w:val="24"/>
        </w:rPr>
        <w:t xml:space="preserve"> 2-мя руками</w:t>
      </w:r>
      <w:r w:rsidRPr="00670856">
        <w:rPr>
          <w:rFonts w:ascii="Times New Roman" w:hAnsi="Times New Roman" w:cs="Times New Roman"/>
          <w:sz w:val="24"/>
          <w:szCs w:val="24"/>
        </w:rPr>
        <w:t>».</w:t>
      </w:r>
    </w:p>
    <w:p w:rsidR="00A23841" w:rsidRPr="00670856" w:rsidRDefault="00A23841" w:rsidP="00A23841">
      <w:pPr>
        <w:spacing w:after="0"/>
        <w:rPr>
          <w:rFonts w:ascii="Times New Roman" w:hAnsi="Times New Roman" w:cs="Times New Roman"/>
          <w:sz w:val="24"/>
          <w:szCs w:val="24"/>
        </w:rPr>
      </w:pPr>
      <w:r w:rsidRPr="00670856">
        <w:rPr>
          <w:rFonts w:ascii="Times New Roman" w:hAnsi="Times New Roman" w:cs="Times New Roman"/>
          <w:b/>
          <w:sz w:val="24"/>
          <w:szCs w:val="24"/>
        </w:rPr>
        <w:t>Цель урока</w:t>
      </w:r>
      <w:r w:rsidRPr="00670856">
        <w:rPr>
          <w:rFonts w:ascii="Times New Roman" w:hAnsi="Times New Roman" w:cs="Times New Roman"/>
          <w:sz w:val="24"/>
          <w:szCs w:val="24"/>
        </w:rPr>
        <w:t>: закрепить ранее изученный материал по спортивной игре волейбол.</w:t>
      </w:r>
    </w:p>
    <w:p w:rsidR="00A23841" w:rsidRDefault="00A23841" w:rsidP="00A23841">
      <w:pPr>
        <w:spacing w:after="0"/>
        <w:jc w:val="both"/>
        <w:rPr>
          <w:rFonts w:ascii="Times New Roman" w:hAnsi="Times New Roman" w:cs="Times New Roman"/>
          <w:b/>
          <w:sz w:val="24"/>
          <w:szCs w:val="24"/>
        </w:rPr>
      </w:pPr>
    </w:p>
    <w:p w:rsidR="00A23841" w:rsidRPr="00670856" w:rsidRDefault="00A23841" w:rsidP="00A23841">
      <w:pPr>
        <w:spacing w:after="0"/>
        <w:jc w:val="both"/>
        <w:rPr>
          <w:rFonts w:ascii="Times New Roman" w:hAnsi="Times New Roman" w:cs="Times New Roman"/>
          <w:b/>
          <w:sz w:val="24"/>
          <w:szCs w:val="24"/>
        </w:rPr>
      </w:pPr>
      <w:r w:rsidRPr="00670856">
        <w:rPr>
          <w:rFonts w:ascii="Times New Roman" w:hAnsi="Times New Roman" w:cs="Times New Roman"/>
          <w:b/>
          <w:sz w:val="24"/>
          <w:szCs w:val="24"/>
        </w:rPr>
        <w:t>Задачи:</w:t>
      </w:r>
    </w:p>
    <w:p w:rsidR="00A23841" w:rsidRPr="00670856" w:rsidRDefault="00A23841" w:rsidP="00A23841">
      <w:pPr>
        <w:spacing w:after="0"/>
        <w:jc w:val="both"/>
        <w:rPr>
          <w:rFonts w:ascii="Times New Roman" w:hAnsi="Times New Roman" w:cs="Times New Roman"/>
          <w:sz w:val="24"/>
          <w:szCs w:val="24"/>
        </w:rPr>
      </w:pPr>
      <w:r>
        <w:rPr>
          <w:rFonts w:ascii="Times New Roman" w:hAnsi="Times New Roman" w:cs="Times New Roman"/>
          <w:sz w:val="24"/>
          <w:szCs w:val="24"/>
        </w:rPr>
        <w:t>1)изучение</w:t>
      </w:r>
      <w:r w:rsidRPr="00670856">
        <w:rPr>
          <w:rFonts w:ascii="Times New Roman" w:hAnsi="Times New Roman" w:cs="Times New Roman"/>
          <w:sz w:val="24"/>
          <w:szCs w:val="24"/>
        </w:rPr>
        <w:t xml:space="preserve"> </w:t>
      </w:r>
      <w:r>
        <w:rPr>
          <w:rFonts w:ascii="Times New Roman" w:hAnsi="Times New Roman" w:cs="Times New Roman"/>
          <w:sz w:val="24"/>
          <w:szCs w:val="24"/>
        </w:rPr>
        <w:t xml:space="preserve">техники </w:t>
      </w:r>
      <w:r w:rsidRPr="00670856">
        <w:rPr>
          <w:rFonts w:ascii="Times New Roman" w:hAnsi="Times New Roman" w:cs="Times New Roman"/>
          <w:sz w:val="24"/>
          <w:szCs w:val="24"/>
        </w:rPr>
        <w:t>приема и передачи мяча сверх</w:t>
      </w:r>
      <w:r>
        <w:rPr>
          <w:rFonts w:ascii="Times New Roman" w:hAnsi="Times New Roman" w:cs="Times New Roman"/>
          <w:sz w:val="24"/>
          <w:szCs w:val="24"/>
        </w:rPr>
        <w:t xml:space="preserve">у в парах;                 </w:t>
      </w:r>
    </w:p>
    <w:p w:rsidR="00A23841" w:rsidRPr="00670856" w:rsidRDefault="00A23841" w:rsidP="00A23841">
      <w:pPr>
        <w:spacing w:after="0"/>
        <w:jc w:val="both"/>
        <w:rPr>
          <w:rFonts w:ascii="Times New Roman" w:hAnsi="Times New Roman" w:cs="Times New Roman"/>
          <w:sz w:val="24"/>
          <w:szCs w:val="24"/>
        </w:rPr>
      </w:pPr>
      <w:r>
        <w:rPr>
          <w:rFonts w:ascii="Times New Roman" w:hAnsi="Times New Roman" w:cs="Times New Roman"/>
          <w:sz w:val="24"/>
          <w:szCs w:val="24"/>
        </w:rPr>
        <w:t>3)изучение</w:t>
      </w:r>
      <w:r w:rsidRPr="00670856">
        <w:rPr>
          <w:rFonts w:ascii="Times New Roman" w:hAnsi="Times New Roman" w:cs="Times New Roman"/>
          <w:sz w:val="24"/>
          <w:szCs w:val="24"/>
        </w:rPr>
        <w:t xml:space="preserve"> данного</w:t>
      </w:r>
      <w:r>
        <w:rPr>
          <w:rFonts w:ascii="Times New Roman" w:hAnsi="Times New Roman" w:cs="Times New Roman"/>
          <w:sz w:val="24"/>
          <w:szCs w:val="24"/>
        </w:rPr>
        <w:t xml:space="preserve"> приема и передачи </w:t>
      </w:r>
      <w:r w:rsidR="008C3472">
        <w:rPr>
          <w:rFonts w:ascii="Times New Roman" w:hAnsi="Times New Roman" w:cs="Times New Roman"/>
          <w:sz w:val="24"/>
          <w:szCs w:val="24"/>
        </w:rPr>
        <w:t>мяча в</w:t>
      </w:r>
      <w:r>
        <w:rPr>
          <w:rFonts w:ascii="Times New Roman" w:hAnsi="Times New Roman" w:cs="Times New Roman"/>
          <w:sz w:val="24"/>
          <w:szCs w:val="24"/>
        </w:rPr>
        <w:t xml:space="preserve"> игре;</w:t>
      </w:r>
    </w:p>
    <w:p w:rsidR="00A23841" w:rsidRPr="00670856"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4)воспитание бережного отношения к инвентарю.</w:t>
      </w:r>
    </w:p>
    <w:p w:rsidR="00A23841" w:rsidRPr="00670856" w:rsidRDefault="00A23841" w:rsidP="00A23841">
      <w:pPr>
        <w:spacing w:after="0"/>
        <w:rPr>
          <w:rFonts w:ascii="Times New Roman" w:hAnsi="Times New Roman" w:cs="Times New Roman"/>
          <w:sz w:val="24"/>
          <w:szCs w:val="24"/>
        </w:rPr>
      </w:pPr>
    </w:p>
    <w:p w:rsidR="00A23841" w:rsidRPr="00670856" w:rsidRDefault="00A23841" w:rsidP="00A23841">
      <w:pPr>
        <w:spacing w:after="0"/>
        <w:rPr>
          <w:rFonts w:ascii="Times New Roman" w:hAnsi="Times New Roman" w:cs="Times New Roman"/>
          <w:sz w:val="24"/>
          <w:szCs w:val="24"/>
        </w:rPr>
      </w:pPr>
      <w:r w:rsidRPr="00670856">
        <w:rPr>
          <w:rFonts w:ascii="Times New Roman" w:hAnsi="Times New Roman" w:cs="Times New Roman"/>
          <w:b/>
          <w:sz w:val="24"/>
          <w:szCs w:val="24"/>
        </w:rPr>
        <w:t>Место проведения</w:t>
      </w:r>
      <w:r w:rsidRPr="00670856">
        <w:rPr>
          <w:rFonts w:ascii="Times New Roman" w:hAnsi="Times New Roman" w:cs="Times New Roman"/>
          <w:sz w:val="24"/>
          <w:szCs w:val="24"/>
        </w:rPr>
        <w:t>: спортивный зал ГБПОУ М «Электростальский колледж».</w:t>
      </w:r>
    </w:p>
    <w:p w:rsidR="00A23841" w:rsidRPr="00670856" w:rsidRDefault="00A23841" w:rsidP="00A23841">
      <w:pPr>
        <w:spacing w:after="0"/>
        <w:rPr>
          <w:rFonts w:ascii="Times New Roman" w:hAnsi="Times New Roman" w:cs="Times New Roman"/>
          <w:sz w:val="24"/>
          <w:szCs w:val="24"/>
        </w:rPr>
      </w:pPr>
      <w:r w:rsidRPr="00670856">
        <w:rPr>
          <w:rFonts w:ascii="Times New Roman" w:hAnsi="Times New Roman" w:cs="Times New Roman"/>
          <w:b/>
          <w:sz w:val="24"/>
          <w:szCs w:val="24"/>
        </w:rPr>
        <w:t>Оборудовани6е и инвентарь</w:t>
      </w:r>
      <w:r w:rsidRPr="00670856">
        <w:rPr>
          <w:rFonts w:ascii="Times New Roman" w:hAnsi="Times New Roman" w:cs="Times New Roman"/>
          <w:sz w:val="24"/>
          <w:szCs w:val="24"/>
        </w:rPr>
        <w:t>: волейбольные мячи (7 шт.), волейбольная сетка, свисток, гимнастические скамейки.</w:t>
      </w:r>
    </w:p>
    <w:p w:rsidR="00A23841" w:rsidRPr="00670856" w:rsidRDefault="00A23841" w:rsidP="00A23841">
      <w:pPr>
        <w:spacing w:after="0"/>
        <w:rPr>
          <w:rFonts w:ascii="Times New Roman" w:hAnsi="Times New Roman" w:cs="Times New Roman"/>
          <w:b/>
          <w:sz w:val="24"/>
          <w:szCs w:val="24"/>
        </w:rPr>
      </w:pPr>
      <w:r w:rsidRPr="00670856">
        <w:rPr>
          <w:rFonts w:ascii="Times New Roman" w:hAnsi="Times New Roman" w:cs="Times New Roman"/>
          <w:b/>
          <w:sz w:val="24"/>
          <w:szCs w:val="24"/>
        </w:rPr>
        <w:t xml:space="preserve">Преподаватель Шуварова </w:t>
      </w:r>
      <w:r>
        <w:rPr>
          <w:rFonts w:ascii="Times New Roman" w:hAnsi="Times New Roman" w:cs="Times New Roman"/>
          <w:b/>
          <w:sz w:val="24"/>
          <w:szCs w:val="24"/>
        </w:rPr>
        <w:t>О.А.</w:t>
      </w:r>
    </w:p>
    <w:p w:rsidR="00A23841" w:rsidRDefault="00A23841" w:rsidP="00A23841">
      <w:pPr>
        <w:spacing w:after="0"/>
        <w:jc w:val="both"/>
        <w:rPr>
          <w:rFonts w:ascii="Times New Roman" w:hAnsi="Times New Roman" w:cs="Times New Roman"/>
          <w:sz w:val="24"/>
          <w:szCs w:val="24"/>
        </w:rPr>
      </w:pPr>
      <w:r w:rsidRPr="00670856">
        <w:rPr>
          <w:rFonts w:ascii="Times New Roman" w:hAnsi="Times New Roman" w:cs="Times New Roman"/>
          <w:sz w:val="24"/>
          <w:szCs w:val="24"/>
        </w:rPr>
        <w:t xml:space="preserve">  </w:t>
      </w:r>
    </w:p>
    <w:p w:rsidR="00A23841" w:rsidRPr="00670856" w:rsidRDefault="00A23841" w:rsidP="00A23841">
      <w:pPr>
        <w:spacing w:after="0"/>
        <w:jc w:val="both"/>
        <w:rPr>
          <w:rFonts w:ascii="Times New Roman" w:hAnsi="Times New Roman" w:cs="Times New Roman"/>
          <w:sz w:val="24"/>
          <w:szCs w:val="24"/>
        </w:rPr>
      </w:pPr>
    </w:p>
    <w:tbl>
      <w:tblPr>
        <w:tblStyle w:val="af"/>
        <w:tblW w:w="10065" w:type="dxa"/>
        <w:tblInd w:w="-318" w:type="dxa"/>
        <w:tblLayout w:type="fixed"/>
        <w:tblLook w:val="04A0" w:firstRow="1" w:lastRow="0" w:firstColumn="1" w:lastColumn="0" w:noHBand="0" w:noVBand="1"/>
      </w:tblPr>
      <w:tblGrid>
        <w:gridCol w:w="1277"/>
        <w:gridCol w:w="3544"/>
        <w:gridCol w:w="992"/>
        <w:gridCol w:w="3118"/>
        <w:gridCol w:w="1134"/>
      </w:tblGrid>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Части урока</w:t>
            </w:r>
          </w:p>
        </w:tc>
        <w:tc>
          <w:tcPr>
            <w:tcW w:w="3544"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Содержание урока</w:t>
            </w:r>
          </w:p>
        </w:tc>
        <w:tc>
          <w:tcPr>
            <w:tcW w:w="992"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дозировка</w:t>
            </w:r>
          </w:p>
        </w:tc>
        <w:tc>
          <w:tcPr>
            <w:tcW w:w="3118"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Организационно-методические указания</w:t>
            </w:r>
          </w:p>
        </w:tc>
        <w:tc>
          <w:tcPr>
            <w:tcW w:w="1134"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Замечания учителя.</w:t>
            </w:r>
          </w:p>
        </w:tc>
      </w:tr>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Водная часть урока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1</w:t>
            </w:r>
            <w:r w:rsidRPr="00670856">
              <w:rPr>
                <w:rFonts w:ascii="Times New Roman" w:hAnsi="Times New Roman" w:cs="Times New Roman"/>
                <w:sz w:val="24"/>
                <w:szCs w:val="24"/>
              </w:rPr>
              <w:t>5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tc>
        <w:tc>
          <w:tcPr>
            <w:tcW w:w="3544"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1.Построение учащихся</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«Равняйсь!», «Смирно!» «Вольно!»</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2.Сообщение задач урока.</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 «Направо!»  «В обход по залу шагом марш!»</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4.Ходьба:</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-на носках руки на пояс;</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-на пятках руки на пояс.</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-простая ходьба с одновременной </w:t>
            </w:r>
            <w:r w:rsidR="005655A5" w:rsidRPr="00670856">
              <w:rPr>
                <w:rFonts w:ascii="Times New Roman" w:hAnsi="Times New Roman" w:cs="Times New Roman"/>
                <w:sz w:val="24"/>
                <w:szCs w:val="24"/>
              </w:rPr>
              <w:t>разминкой кисти</w:t>
            </w:r>
            <w:r w:rsidRPr="00670856">
              <w:rPr>
                <w:rFonts w:ascii="Times New Roman" w:hAnsi="Times New Roman" w:cs="Times New Roman"/>
                <w:sz w:val="24"/>
                <w:szCs w:val="24"/>
              </w:rPr>
              <w:t xml:space="preserve"> рук;</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5.Общеразвивающие упражнения на месте:</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1). И.п. –осн.стойка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1-2 рывки руками пр рука вверху левая внизу</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3-4-рывки </w:t>
            </w:r>
            <w:r w:rsidR="00260740" w:rsidRPr="00670856">
              <w:rPr>
                <w:rFonts w:ascii="Times New Roman" w:hAnsi="Times New Roman" w:cs="Times New Roman"/>
                <w:sz w:val="24"/>
                <w:szCs w:val="24"/>
              </w:rPr>
              <w:t>руками левая</w:t>
            </w:r>
            <w:r w:rsidRPr="00670856">
              <w:rPr>
                <w:rFonts w:ascii="Times New Roman" w:hAnsi="Times New Roman" w:cs="Times New Roman"/>
                <w:sz w:val="24"/>
                <w:szCs w:val="24"/>
              </w:rPr>
              <w:t xml:space="preserve"> рука вверху </w:t>
            </w:r>
            <w:r w:rsidR="00260740" w:rsidRPr="00670856">
              <w:rPr>
                <w:rFonts w:ascii="Times New Roman" w:hAnsi="Times New Roman" w:cs="Times New Roman"/>
                <w:sz w:val="24"/>
                <w:szCs w:val="24"/>
              </w:rPr>
              <w:t>пр. рука</w:t>
            </w:r>
            <w:r w:rsidRPr="00670856">
              <w:rPr>
                <w:rFonts w:ascii="Times New Roman" w:hAnsi="Times New Roman" w:cs="Times New Roman"/>
                <w:sz w:val="24"/>
                <w:szCs w:val="24"/>
              </w:rPr>
              <w:t xml:space="preserve"> внизу.</w:t>
            </w:r>
          </w:p>
          <w:p w:rsidR="00A23841" w:rsidRPr="00670856" w:rsidRDefault="00260740" w:rsidP="00021989">
            <w:pPr>
              <w:jc w:val="both"/>
              <w:rPr>
                <w:rFonts w:ascii="Times New Roman" w:hAnsi="Times New Roman" w:cs="Times New Roman"/>
                <w:sz w:val="24"/>
                <w:szCs w:val="24"/>
              </w:rPr>
            </w:pPr>
            <w:r w:rsidRPr="00670856">
              <w:rPr>
                <w:rFonts w:ascii="Times New Roman" w:hAnsi="Times New Roman" w:cs="Times New Roman"/>
                <w:sz w:val="24"/>
                <w:szCs w:val="24"/>
              </w:rPr>
              <w:t>2). И.п.</w:t>
            </w:r>
            <w:r w:rsidR="00A23841" w:rsidRPr="00670856">
              <w:rPr>
                <w:rFonts w:ascii="Times New Roman" w:hAnsi="Times New Roman" w:cs="Times New Roman"/>
                <w:sz w:val="24"/>
                <w:szCs w:val="24"/>
              </w:rPr>
              <w:t>-осн.стойка руки перед грудью</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1-2 рывки руками перед грудью</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3-4 рывки </w:t>
            </w:r>
            <w:r w:rsidR="005655A5" w:rsidRPr="00670856">
              <w:rPr>
                <w:rFonts w:ascii="Times New Roman" w:hAnsi="Times New Roman" w:cs="Times New Roman"/>
                <w:sz w:val="24"/>
                <w:szCs w:val="24"/>
              </w:rPr>
              <w:t>выпрямленными руками</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w:t>
            </w:r>
            <w:r w:rsidR="00260740" w:rsidRPr="00670856">
              <w:rPr>
                <w:rFonts w:ascii="Times New Roman" w:hAnsi="Times New Roman" w:cs="Times New Roman"/>
                <w:sz w:val="24"/>
                <w:szCs w:val="24"/>
              </w:rPr>
              <w:t>3). И.п.</w:t>
            </w:r>
            <w:r w:rsidRPr="00670856">
              <w:rPr>
                <w:rFonts w:ascii="Times New Roman" w:hAnsi="Times New Roman" w:cs="Times New Roman"/>
                <w:sz w:val="24"/>
                <w:szCs w:val="24"/>
              </w:rPr>
              <w:t>-осн.стойка руки на пояс ноги на шире плеч.</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1-2-3 –</w:t>
            </w:r>
            <w:r w:rsidR="005655A5" w:rsidRPr="00670856">
              <w:rPr>
                <w:rFonts w:ascii="Times New Roman" w:hAnsi="Times New Roman" w:cs="Times New Roman"/>
                <w:sz w:val="24"/>
                <w:szCs w:val="24"/>
              </w:rPr>
              <w:t>наклоны вперед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4- выпрямиться.</w:t>
            </w:r>
          </w:p>
          <w:p w:rsidR="00A23841" w:rsidRPr="00670856" w:rsidRDefault="005655A5" w:rsidP="00021989">
            <w:pPr>
              <w:jc w:val="both"/>
              <w:rPr>
                <w:rFonts w:ascii="Times New Roman" w:hAnsi="Times New Roman" w:cs="Times New Roman"/>
                <w:sz w:val="24"/>
                <w:szCs w:val="24"/>
              </w:rPr>
            </w:pPr>
            <w:r w:rsidRPr="00670856">
              <w:rPr>
                <w:rFonts w:ascii="Times New Roman" w:hAnsi="Times New Roman" w:cs="Times New Roman"/>
                <w:sz w:val="24"/>
                <w:szCs w:val="24"/>
              </w:rPr>
              <w:t>4). И.п.</w:t>
            </w:r>
            <w:r w:rsidR="00A23841" w:rsidRPr="00670856">
              <w:rPr>
                <w:rFonts w:ascii="Times New Roman" w:hAnsi="Times New Roman" w:cs="Times New Roman"/>
                <w:sz w:val="24"/>
                <w:szCs w:val="24"/>
              </w:rPr>
              <w:t>-руки на пояс ноги на шине плеч</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1-наклон вперед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2-прсед руки вперед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3-наклон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4-и.п.</w:t>
            </w:r>
          </w:p>
          <w:p w:rsidR="00A23841" w:rsidRPr="00670856" w:rsidRDefault="005655A5" w:rsidP="00021989">
            <w:pPr>
              <w:jc w:val="both"/>
              <w:rPr>
                <w:rFonts w:ascii="Times New Roman" w:hAnsi="Times New Roman" w:cs="Times New Roman"/>
                <w:sz w:val="24"/>
                <w:szCs w:val="24"/>
              </w:rPr>
            </w:pPr>
            <w:r w:rsidRPr="00670856">
              <w:rPr>
                <w:rFonts w:ascii="Times New Roman" w:hAnsi="Times New Roman" w:cs="Times New Roman"/>
                <w:sz w:val="24"/>
                <w:szCs w:val="24"/>
              </w:rPr>
              <w:t>5). Упр</w:t>
            </w:r>
            <w:r w:rsidR="00A23841" w:rsidRPr="00670856">
              <w:rPr>
                <w:rFonts w:ascii="Times New Roman" w:hAnsi="Times New Roman" w:cs="Times New Roman"/>
                <w:sz w:val="24"/>
                <w:szCs w:val="24"/>
              </w:rPr>
              <w:t>-ния на пресс</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И.п.- сед на скамейку руки </w:t>
            </w:r>
            <w:r w:rsidR="00260740" w:rsidRPr="00670856">
              <w:rPr>
                <w:rFonts w:ascii="Times New Roman" w:hAnsi="Times New Roman" w:cs="Times New Roman"/>
                <w:sz w:val="24"/>
                <w:szCs w:val="24"/>
              </w:rPr>
              <w:t>сзади держаться</w:t>
            </w:r>
            <w:r w:rsidRPr="00670856">
              <w:rPr>
                <w:rFonts w:ascii="Times New Roman" w:hAnsi="Times New Roman" w:cs="Times New Roman"/>
                <w:sz w:val="24"/>
                <w:szCs w:val="24"/>
              </w:rPr>
              <w:t xml:space="preserve"> за скамейку.</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1-поднять прямые ноги</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2-9 –держать ноги</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10- опустить.</w:t>
            </w:r>
          </w:p>
          <w:p w:rsidR="00A23841" w:rsidRPr="00670856" w:rsidRDefault="00260740" w:rsidP="00021989">
            <w:pPr>
              <w:jc w:val="both"/>
              <w:rPr>
                <w:rFonts w:ascii="Times New Roman" w:hAnsi="Times New Roman" w:cs="Times New Roman"/>
                <w:sz w:val="24"/>
                <w:szCs w:val="24"/>
              </w:rPr>
            </w:pPr>
            <w:r w:rsidRPr="00670856">
              <w:rPr>
                <w:rFonts w:ascii="Times New Roman" w:hAnsi="Times New Roman" w:cs="Times New Roman"/>
                <w:sz w:val="24"/>
                <w:szCs w:val="24"/>
              </w:rPr>
              <w:t>6). И.п.</w:t>
            </w:r>
            <w:r w:rsidR="00A23841" w:rsidRPr="00670856">
              <w:rPr>
                <w:rFonts w:ascii="Times New Roman" w:hAnsi="Times New Roman" w:cs="Times New Roman"/>
                <w:sz w:val="24"/>
                <w:szCs w:val="24"/>
              </w:rPr>
              <w:t>-сед на скамейку руки за голову</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1-наклон назад</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2-и.п.</w:t>
            </w: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6.Беговые упражнения:</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-равномерный бег</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-приставными шагами правым боком;</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-приставными шагами левым боком;</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-равномерный бег по свитку поворот на 360 гр.</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7.Упражнения на восстановления дыхания7</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1-4 подняться на носки руки </w:t>
            </w:r>
            <w:r w:rsidR="005655A5" w:rsidRPr="00670856">
              <w:rPr>
                <w:rFonts w:ascii="Times New Roman" w:hAnsi="Times New Roman" w:cs="Times New Roman"/>
                <w:sz w:val="24"/>
                <w:szCs w:val="24"/>
              </w:rPr>
              <w:t>вверх вдох</w:t>
            </w:r>
            <w:r w:rsidRPr="00670856">
              <w:rPr>
                <w:rFonts w:ascii="Times New Roman" w:hAnsi="Times New Roman" w:cs="Times New Roman"/>
                <w:sz w:val="24"/>
                <w:szCs w:val="24"/>
              </w:rPr>
              <w:t xml:space="preserve">,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1-4 опуститься руки вниз выдох.</w:t>
            </w:r>
          </w:p>
        </w:tc>
        <w:tc>
          <w:tcPr>
            <w:tcW w:w="992"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 1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30 сек</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6</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 раза</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15раз мальчики; 8раз девочки.</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6</w:t>
            </w:r>
            <w:r w:rsidRPr="00670856">
              <w:rPr>
                <w:rFonts w:ascii="Times New Roman" w:hAnsi="Times New Roman" w:cs="Times New Roman"/>
                <w:sz w:val="24"/>
                <w:szCs w:val="24"/>
              </w:rPr>
              <w:t xml:space="preserve"> мин</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30 сек.</w:t>
            </w:r>
          </w:p>
        </w:tc>
        <w:tc>
          <w:tcPr>
            <w:tcW w:w="3118"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В одну шеренгу становись!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Отметить отсутствующих.</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Добиться четкого выполнения команд.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Следить за правильным выполнением уп-ий –подбородок поднят локти разведены.</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Руки прямые. Упражнения выполняются интенсивно.</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Следить за правильным выполнением упражнений.</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Пальцами достать пола. Ноги прямые в коленях.</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Упражнение на координацию. Следить за последовательностью выполнения.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Преподаватель считает до 10 громко четно следит за правильностью выполнения упражнения.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Данное упр-е выполняется в парах </w:t>
            </w:r>
            <w:r w:rsidR="00260740" w:rsidRPr="00670856">
              <w:rPr>
                <w:rFonts w:ascii="Times New Roman" w:hAnsi="Times New Roman" w:cs="Times New Roman"/>
                <w:sz w:val="24"/>
                <w:szCs w:val="24"/>
              </w:rPr>
              <w:t>1 уч</w:t>
            </w:r>
            <w:r w:rsidRPr="00670856">
              <w:rPr>
                <w:rFonts w:ascii="Times New Roman" w:hAnsi="Times New Roman" w:cs="Times New Roman"/>
                <w:sz w:val="24"/>
                <w:szCs w:val="24"/>
              </w:rPr>
              <w:t>-ся выполняет 2 страхует.</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Дистанция 0,5 метра.</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Приставные шаги –руки на пояс, выпрыгивать как можно выше ноги прямые  повороты выполняются через левое плечо.</w:t>
            </w:r>
          </w:p>
        </w:tc>
        <w:tc>
          <w:tcPr>
            <w:tcW w:w="1134" w:type="dxa"/>
          </w:tcPr>
          <w:p w:rsidR="00A23841" w:rsidRPr="00670856" w:rsidRDefault="00A23841" w:rsidP="00021989">
            <w:pPr>
              <w:jc w:val="both"/>
              <w:rPr>
                <w:rFonts w:ascii="Times New Roman" w:hAnsi="Times New Roman" w:cs="Times New Roman"/>
                <w:sz w:val="24"/>
                <w:szCs w:val="24"/>
              </w:rPr>
            </w:pPr>
          </w:p>
        </w:tc>
      </w:tr>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Основная часть урока </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26</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мин</w:t>
            </w:r>
          </w:p>
        </w:tc>
        <w:tc>
          <w:tcPr>
            <w:tcW w:w="3544" w:type="dxa"/>
          </w:tcPr>
          <w:p w:rsidR="00A23841" w:rsidRPr="00670856" w:rsidRDefault="00A23841" w:rsidP="00021989">
            <w:pPr>
              <w:jc w:val="both"/>
              <w:rPr>
                <w:rFonts w:ascii="Times New Roman" w:hAnsi="Times New Roman" w:cs="Times New Roman"/>
                <w:b/>
                <w:sz w:val="24"/>
                <w:szCs w:val="24"/>
              </w:rPr>
            </w:pPr>
            <w:r>
              <w:rPr>
                <w:rFonts w:ascii="Times New Roman" w:hAnsi="Times New Roman" w:cs="Times New Roman"/>
                <w:b/>
                <w:sz w:val="24"/>
                <w:szCs w:val="24"/>
              </w:rPr>
              <w:t>1.Изучение</w:t>
            </w:r>
            <w:r w:rsidRPr="00670856">
              <w:rPr>
                <w:rFonts w:ascii="Times New Roman" w:hAnsi="Times New Roman" w:cs="Times New Roman"/>
                <w:b/>
                <w:sz w:val="24"/>
                <w:szCs w:val="24"/>
              </w:rPr>
              <w:t xml:space="preserve"> приема и передачи </w:t>
            </w:r>
            <w:r w:rsidR="005655A5" w:rsidRPr="00670856">
              <w:rPr>
                <w:rFonts w:ascii="Times New Roman" w:hAnsi="Times New Roman" w:cs="Times New Roman"/>
                <w:b/>
                <w:sz w:val="24"/>
                <w:szCs w:val="24"/>
              </w:rPr>
              <w:t>мяча сверху</w:t>
            </w:r>
            <w:r w:rsidRPr="00670856">
              <w:rPr>
                <w:rFonts w:ascii="Times New Roman" w:hAnsi="Times New Roman" w:cs="Times New Roman"/>
                <w:b/>
                <w:sz w:val="24"/>
                <w:szCs w:val="24"/>
              </w:rPr>
              <w:t xml:space="preserve"> </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  «Равняйсь, смирно, вольно!»</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260740" w:rsidP="00021989">
            <w:pPr>
              <w:jc w:val="both"/>
              <w:rPr>
                <w:rFonts w:ascii="Times New Roman" w:hAnsi="Times New Roman" w:cs="Times New Roman"/>
                <w:sz w:val="24"/>
                <w:szCs w:val="24"/>
              </w:rPr>
            </w:pPr>
            <w:r w:rsidRPr="00670856">
              <w:rPr>
                <w:rFonts w:ascii="Times New Roman" w:hAnsi="Times New Roman" w:cs="Times New Roman"/>
                <w:sz w:val="24"/>
                <w:szCs w:val="24"/>
              </w:rPr>
              <w:t>1). Показ</w:t>
            </w:r>
            <w:r w:rsidR="00A23841" w:rsidRPr="00670856">
              <w:rPr>
                <w:rFonts w:ascii="Times New Roman" w:hAnsi="Times New Roman" w:cs="Times New Roman"/>
                <w:sz w:val="24"/>
                <w:szCs w:val="24"/>
              </w:rPr>
              <w:t xml:space="preserve"> преподавателем упражнения на </w:t>
            </w:r>
            <w:r w:rsidRPr="00670856">
              <w:rPr>
                <w:rFonts w:ascii="Times New Roman" w:hAnsi="Times New Roman" w:cs="Times New Roman"/>
                <w:sz w:val="24"/>
                <w:szCs w:val="24"/>
              </w:rPr>
              <w:t>месте.</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2)Выполнение упражнения учащимися в парах.</w:t>
            </w:r>
          </w:p>
          <w:p w:rsidR="00A23841" w:rsidRPr="00670856"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260740" w:rsidP="00021989">
            <w:pPr>
              <w:jc w:val="both"/>
              <w:rPr>
                <w:rFonts w:ascii="Times New Roman" w:hAnsi="Times New Roman" w:cs="Times New Roman"/>
                <w:sz w:val="24"/>
                <w:szCs w:val="24"/>
              </w:rPr>
            </w:pPr>
            <w:r>
              <w:rPr>
                <w:rFonts w:ascii="Times New Roman" w:hAnsi="Times New Roman" w:cs="Times New Roman"/>
                <w:sz w:val="24"/>
                <w:szCs w:val="24"/>
              </w:rPr>
              <w:t>3). Выполнение</w:t>
            </w:r>
            <w:r w:rsidR="00A23841">
              <w:rPr>
                <w:rFonts w:ascii="Times New Roman" w:hAnsi="Times New Roman" w:cs="Times New Roman"/>
                <w:sz w:val="24"/>
                <w:szCs w:val="24"/>
              </w:rPr>
              <w:t xml:space="preserve"> упражнения обучающимися через сетку в </w:t>
            </w:r>
            <w:r w:rsidR="00A23841">
              <w:rPr>
                <w:rFonts w:ascii="Times New Roman" w:hAnsi="Times New Roman" w:cs="Times New Roman"/>
                <w:sz w:val="24"/>
                <w:szCs w:val="24"/>
              </w:rPr>
              <w:lastRenderedPageBreak/>
              <w:t>парах.</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 xml:space="preserve">4).Учебная игра </w:t>
            </w:r>
          </w:p>
        </w:tc>
        <w:tc>
          <w:tcPr>
            <w:tcW w:w="992" w:type="dxa"/>
          </w:tcPr>
          <w:p w:rsidR="00A23841" w:rsidRDefault="00A23841" w:rsidP="00021989">
            <w:pPr>
              <w:jc w:val="both"/>
              <w:rPr>
                <w:rFonts w:ascii="Times New Roman" w:hAnsi="Times New Roman" w:cs="Times New Roman"/>
                <w:sz w:val="24"/>
                <w:szCs w:val="24"/>
              </w:rPr>
            </w:pPr>
            <w:r>
              <w:rPr>
                <w:rFonts w:ascii="Times New Roman" w:hAnsi="Times New Roman" w:cs="Times New Roman"/>
                <w:sz w:val="24"/>
                <w:szCs w:val="24"/>
              </w:rPr>
              <w:lastRenderedPageBreak/>
              <w:t>10мин</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r>
              <w:rPr>
                <w:rFonts w:ascii="Times New Roman" w:hAnsi="Times New Roman" w:cs="Times New Roman"/>
                <w:sz w:val="24"/>
                <w:szCs w:val="24"/>
              </w:rPr>
              <w:t>2мин</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r>
              <w:rPr>
                <w:rFonts w:ascii="Times New Roman" w:hAnsi="Times New Roman" w:cs="Times New Roman"/>
                <w:sz w:val="24"/>
                <w:szCs w:val="24"/>
              </w:rPr>
              <w:t>8 мин</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r>
              <w:rPr>
                <w:rFonts w:ascii="Times New Roman" w:hAnsi="Times New Roman" w:cs="Times New Roman"/>
                <w:sz w:val="24"/>
                <w:szCs w:val="24"/>
              </w:rPr>
              <w:t>5мин</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11 мин</w:t>
            </w:r>
          </w:p>
        </w:tc>
        <w:tc>
          <w:tcPr>
            <w:tcW w:w="3118"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«На 1-2 рассчитайсь!»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«1 номера 2 шага вперед, 3 номера 6 шагов </w:t>
            </w:r>
            <w:r w:rsidR="00260740" w:rsidRPr="00670856">
              <w:rPr>
                <w:rFonts w:ascii="Times New Roman" w:hAnsi="Times New Roman" w:cs="Times New Roman"/>
                <w:sz w:val="24"/>
                <w:szCs w:val="24"/>
              </w:rPr>
              <w:t>вперед,</w:t>
            </w:r>
            <w:r w:rsidRPr="00670856">
              <w:rPr>
                <w:rFonts w:ascii="Times New Roman" w:hAnsi="Times New Roman" w:cs="Times New Roman"/>
                <w:sz w:val="24"/>
                <w:szCs w:val="24"/>
              </w:rPr>
              <w:t xml:space="preserve"> шагом </w:t>
            </w:r>
            <w:r w:rsidR="00260740" w:rsidRPr="00670856">
              <w:rPr>
                <w:rFonts w:ascii="Times New Roman" w:hAnsi="Times New Roman" w:cs="Times New Roman"/>
                <w:sz w:val="24"/>
                <w:szCs w:val="24"/>
              </w:rPr>
              <w:t>марш!</w:t>
            </w:r>
            <w:r w:rsidRPr="00670856">
              <w:rPr>
                <w:rFonts w:ascii="Times New Roman" w:hAnsi="Times New Roman" w:cs="Times New Roman"/>
                <w:sz w:val="24"/>
                <w:szCs w:val="24"/>
              </w:rPr>
              <w:t>»</w:t>
            </w: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Данное упражнение выполняется в парах.</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 раза над собой вверх и передать партнеру.</w:t>
            </w: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 xml:space="preserve">Следить за правильным положением </w:t>
            </w:r>
            <w:r w:rsidR="00260740" w:rsidRPr="00670856">
              <w:rPr>
                <w:rFonts w:ascii="Times New Roman" w:hAnsi="Times New Roman" w:cs="Times New Roman"/>
                <w:sz w:val="24"/>
                <w:szCs w:val="24"/>
              </w:rPr>
              <w:t>рук,</w:t>
            </w:r>
            <w:r w:rsidRPr="00670856">
              <w:rPr>
                <w:rFonts w:ascii="Times New Roman" w:hAnsi="Times New Roman" w:cs="Times New Roman"/>
                <w:sz w:val="24"/>
                <w:szCs w:val="24"/>
              </w:rPr>
              <w:t xml:space="preserve"> работой пальцев, ног, туловища. Исправлять ошибки.</w:t>
            </w:r>
          </w:p>
          <w:p w:rsidR="00A23841" w:rsidRDefault="00A23841" w:rsidP="00021989">
            <w:pPr>
              <w:jc w:val="both"/>
              <w:rPr>
                <w:rFonts w:ascii="Times New Roman" w:hAnsi="Times New Roman" w:cs="Times New Roman"/>
                <w:sz w:val="24"/>
                <w:szCs w:val="24"/>
              </w:rPr>
            </w:pPr>
          </w:p>
          <w:p w:rsidR="00A23841" w:rsidRDefault="00A23841" w:rsidP="00021989">
            <w:pPr>
              <w:jc w:val="both"/>
              <w:rPr>
                <w:rFonts w:ascii="Times New Roman" w:hAnsi="Times New Roman" w:cs="Times New Roman"/>
                <w:sz w:val="24"/>
                <w:szCs w:val="24"/>
              </w:rPr>
            </w:pPr>
            <w:r>
              <w:rPr>
                <w:rFonts w:ascii="Times New Roman" w:hAnsi="Times New Roman" w:cs="Times New Roman"/>
                <w:sz w:val="24"/>
                <w:szCs w:val="24"/>
              </w:rPr>
              <w:t xml:space="preserve">Учащиеся выполняя упражнения двигаются </w:t>
            </w:r>
            <w:r>
              <w:rPr>
                <w:rFonts w:ascii="Times New Roman" w:hAnsi="Times New Roman" w:cs="Times New Roman"/>
                <w:sz w:val="24"/>
                <w:szCs w:val="24"/>
              </w:rPr>
              <w:lastRenderedPageBreak/>
              <w:t>параллельно сетки с правой и левой стороны.</w:t>
            </w:r>
          </w:p>
          <w:p w:rsidR="00A23841"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Учащиеся при меняют на практике выше отработанные упражнения.</w:t>
            </w:r>
          </w:p>
        </w:tc>
        <w:tc>
          <w:tcPr>
            <w:tcW w:w="1134" w:type="dxa"/>
          </w:tcPr>
          <w:p w:rsidR="00A23841" w:rsidRPr="00670856" w:rsidRDefault="00A23841" w:rsidP="00021989">
            <w:pPr>
              <w:jc w:val="both"/>
              <w:rPr>
                <w:rFonts w:ascii="Times New Roman" w:hAnsi="Times New Roman" w:cs="Times New Roman"/>
                <w:sz w:val="24"/>
                <w:szCs w:val="24"/>
              </w:rPr>
            </w:pPr>
          </w:p>
        </w:tc>
      </w:tr>
      <w:tr w:rsidR="00A23841" w:rsidRPr="00670856" w:rsidTr="00021989">
        <w:tc>
          <w:tcPr>
            <w:tcW w:w="1277"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lastRenderedPageBreak/>
              <w:t xml:space="preserve">Заключительная часть урока </w:t>
            </w:r>
          </w:p>
          <w:p w:rsidR="00A23841" w:rsidRPr="00670856" w:rsidRDefault="00A23841" w:rsidP="00021989">
            <w:pPr>
              <w:jc w:val="both"/>
              <w:rPr>
                <w:rFonts w:ascii="Times New Roman" w:hAnsi="Times New Roman" w:cs="Times New Roman"/>
                <w:sz w:val="24"/>
                <w:szCs w:val="24"/>
              </w:rPr>
            </w:pPr>
          </w:p>
        </w:tc>
        <w:tc>
          <w:tcPr>
            <w:tcW w:w="3544"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1.Построение учащихся.</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2.Подвидение итогов.</w:t>
            </w:r>
          </w:p>
          <w:p w:rsidR="00A23841" w:rsidRPr="00670856" w:rsidRDefault="00A23841" w:rsidP="00021989">
            <w:pPr>
              <w:jc w:val="both"/>
              <w:rPr>
                <w:rFonts w:ascii="Times New Roman" w:hAnsi="Times New Roman" w:cs="Times New Roman"/>
                <w:sz w:val="24"/>
                <w:szCs w:val="24"/>
              </w:rPr>
            </w:pP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3.Выставление оценок.</w:t>
            </w:r>
          </w:p>
        </w:tc>
        <w:tc>
          <w:tcPr>
            <w:tcW w:w="992" w:type="dxa"/>
          </w:tcPr>
          <w:p w:rsidR="00A23841" w:rsidRPr="00670856" w:rsidRDefault="00A23841" w:rsidP="00021989">
            <w:pPr>
              <w:jc w:val="both"/>
              <w:rPr>
                <w:rFonts w:ascii="Times New Roman" w:hAnsi="Times New Roman" w:cs="Times New Roman"/>
                <w:sz w:val="24"/>
                <w:szCs w:val="24"/>
              </w:rPr>
            </w:pPr>
            <w:r>
              <w:rPr>
                <w:rFonts w:ascii="Times New Roman" w:hAnsi="Times New Roman" w:cs="Times New Roman"/>
                <w:sz w:val="24"/>
                <w:szCs w:val="24"/>
              </w:rPr>
              <w:t>4</w:t>
            </w:r>
            <w:r w:rsidRPr="00670856">
              <w:rPr>
                <w:rFonts w:ascii="Times New Roman" w:hAnsi="Times New Roman" w:cs="Times New Roman"/>
                <w:sz w:val="24"/>
                <w:szCs w:val="24"/>
              </w:rPr>
              <w:t xml:space="preserve"> мин.</w:t>
            </w:r>
          </w:p>
        </w:tc>
        <w:tc>
          <w:tcPr>
            <w:tcW w:w="3118" w:type="dxa"/>
          </w:tcPr>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«В одно шеренгу становись!»</w:t>
            </w:r>
          </w:p>
          <w:p w:rsidR="00A23841" w:rsidRPr="00670856" w:rsidRDefault="00A23841" w:rsidP="00021989">
            <w:pPr>
              <w:jc w:val="both"/>
              <w:rPr>
                <w:rFonts w:ascii="Times New Roman" w:hAnsi="Times New Roman" w:cs="Times New Roman"/>
                <w:sz w:val="24"/>
                <w:szCs w:val="24"/>
              </w:rPr>
            </w:pPr>
            <w:r w:rsidRPr="00670856">
              <w:rPr>
                <w:rFonts w:ascii="Times New Roman" w:hAnsi="Times New Roman" w:cs="Times New Roman"/>
                <w:sz w:val="24"/>
                <w:szCs w:val="24"/>
              </w:rPr>
              <w:t>Выделить учащихся кто активно и старатель выполнял упражнения.</w:t>
            </w:r>
          </w:p>
        </w:tc>
        <w:tc>
          <w:tcPr>
            <w:tcW w:w="1134" w:type="dxa"/>
          </w:tcPr>
          <w:p w:rsidR="00A23841" w:rsidRPr="00670856" w:rsidRDefault="00A23841" w:rsidP="00021989">
            <w:pPr>
              <w:jc w:val="both"/>
              <w:rPr>
                <w:rFonts w:ascii="Times New Roman" w:hAnsi="Times New Roman" w:cs="Times New Roman"/>
                <w:sz w:val="24"/>
                <w:szCs w:val="24"/>
              </w:rPr>
            </w:pPr>
          </w:p>
        </w:tc>
      </w:tr>
    </w:tbl>
    <w:p w:rsidR="00A23841" w:rsidRPr="00A23841" w:rsidRDefault="00A23841" w:rsidP="00A23841">
      <w:pPr>
        <w:spacing w:after="0" w:line="240" w:lineRule="auto"/>
        <w:jc w:val="both"/>
        <w:rPr>
          <w:rFonts w:ascii="Times New Roman" w:hAnsi="Times New Roman" w:cs="Times New Roman"/>
          <w:sz w:val="24"/>
          <w:szCs w:val="24"/>
        </w:rPr>
        <w:sectPr w:rsidR="00A23841" w:rsidRPr="00A23841" w:rsidSect="00A23841">
          <w:pgSz w:w="11906" w:h="16838"/>
          <w:pgMar w:top="1134" w:right="851" w:bottom="1134" w:left="1701" w:header="709" w:footer="709" w:gutter="0"/>
          <w:cols w:space="708"/>
          <w:docGrid w:linePitch="360"/>
        </w:sectPr>
      </w:pPr>
      <w:r w:rsidRPr="00670856">
        <w:rPr>
          <w:rFonts w:ascii="Times New Roman" w:hAnsi="Times New Roman" w:cs="Times New Roman"/>
          <w:sz w:val="24"/>
          <w:szCs w:val="24"/>
        </w:rPr>
        <w:t xml:space="preserve">                                                                                      </w:t>
      </w:r>
    </w:p>
    <w:p w:rsidR="00260740" w:rsidRDefault="00260740" w:rsidP="00A23841">
      <w:pPr>
        <w:shd w:val="clear" w:color="auto" w:fill="FFFFFF"/>
        <w:spacing w:line="360" w:lineRule="exact"/>
        <w:jc w:val="center"/>
        <w:rPr>
          <w:rFonts w:ascii="Times New Roman" w:hAnsi="Times New Roman" w:cs="Times New Roman"/>
          <w:b/>
          <w:color w:val="000000"/>
          <w:sz w:val="32"/>
          <w:szCs w:val="32"/>
        </w:rPr>
      </w:pPr>
    </w:p>
    <w:p w:rsidR="00260740" w:rsidRDefault="00260740" w:rsidP="00A23841">
      <w:pPr>
        <w:shd w:val="clear" w:color="auto" w:fill="FFFFFF"/>
        <w:spacing w:line="360" w:lineRule="exact"/>
        <w:jc w:val="center"/>
        <w:rPr>
          <w:rFonts w:ascii="Times New Roman" w:hAnsi="Times New Roman" w:cs="Times New Roman"/>
          <w:b/>
          <w:color w:val="000000"/>
          <w:sz w:val="32"/>
          <w:szCs w:val="32"/>
        </w:rPr>
      </w:pPr>
    </w:p>
    <w:p w:rsidR="00260740" w:rsidRDefault="00260740" w:rsidP="00A23841">
      <w:pPr>
        <w:shd w:val="clear" w:color="auto" w:fill="FFFFFF"/>
        <w:spacing w:line="360" w:lineRule="exact"/>
        <w:jc w:val="center"/>
        <w:rPr>
          <w:rFonts w:ascii="Times New Roman" w:hAnsi="Times New Roman" w:cs="Times New Roman"/>
          <w:b/>
          <w:color w:val="000000"/>
          <w:sz w:val="32"/>
          <w:szCs w:val="32"/>
        </w:rPr>
      </w:pPr>
    </w:p>
    <w:p w:rsidR="00260740" w:rsidRDefault="00260740" w:rsidP="00A23841">
      <w:pPr>
        <w:shd w:val="clear" w:color="auto" w:fill="FFFFFF"/>
        <w:spacing w:line="360" w:lineRule="exact"/>
        <w:jc w:val="center"/>
        <w:rPr>
          <w:rFonts w:ascii="Times New Roman" w:hAnsi="Times New Roman" w:cs="Times New Roman"/>
          <w:b/>
          <w:color w:val="000000"/>
          <w:sz w:val="32"/>
          <w:szCs w:val="32"/>
        </w:rPr>
      </w:pPr>
    </w:p>
    <w:p w:rsidR="00260740" w:rsidRDefault="00260740" w:rsidP="00A23841">
      <w:pPr>
        <w:shd w:val="clear" w:color="auto" w:fill="FFFFFF"/>
        <w:spacing w:line="360" w:lineRule="exact"/>
        <w:jc w:val="center"/>
        <w:rPr>
          <w:rFonts w:ascii="Times New Roman" w:hAnsi="Times New Roman" w:cs="Times New Roman"/>
          <w:b/>
          <w:color w:val="000000"/>
          <w:sz w:val="32"/>
          <w:szCs w:val="32"/>
        </w:rPr>
      </w:pPr>
    </w:p>
    <w:p w:rsidR="00260740" w:rsidRDefault="00260740" w:rsidP="00A23841">
      <w:pPr>
        <w:shd w:val="clear" w:color="auto" w:fill="FFFFFF"/>
        <w:spacing w:line="360" w:lineRule="exact"/>
        <w:jc w:val="center"/>
        <w:rPr>
          <w:rFonts w:ascii="Times New Roman" w:hAnsi="Times New Roman" w:cs="Times New Roman"/>
          <w:b/>
          <w:color w:val="000000"/>
          <w:sz w:val="32"/>
          <w:szCs w:val="32"/>
        </w:rPr>
      </w:pPr>
    </w:p>
    <w:p w:rsidR="00260740" w:rsidRDefault="00260740" w:rsidP="00A23841">
      <w:pPr>
        <w:shd w:val="clear" w:color="auto" w:fill="FFFFFF"/>
        <w:spacing w:line="360" w:lineRule="exact"/>
        <w:jc w:val="center"/>
        <w:rPr>
          <w:rFonts w:ascii="Times New Roman" w:hAnsi="Times New Roman" w:cs="Times New Roman"/>
          <w:b/>
          <w:color w:val="000000"/>
          <w:sz w:val="32"/>
          <w:szCs w:val="32"/>
        </w:rPr>
      </w:pPr>
    </w:p>
    <w:p w:rsidR="00260740" w:rsidRDefault="00260740" w:rsidP="00A23841">
      <w:pPr>
        <w:shd w:val="clear" w:color="auto" w:fill="FFFFFF"/>
        <w:spacing w:line="360" w:lineRule="exact"/>
        <w:jc w:val="center"/>
        <w:rPr>
          <w:rFonts w:ascii="Times New Roman" w:hAnsi="Times New Roman" w:cs="Times New Roman"/>
          <w:b/>
          <w:color w:val="000000"/>
          <w:sz w:val="32"/>
          <w:szCs w:val="32"/>
        </w:rPr>
      </w:pPr>
    </w:p>
    <w:p w:rsidR="00A23841" w:rsidRPr="005D71E2" w:rsidRDefault="00A23841" w:rsidP="00A23841">
      <w:pPr>
        <w:shd w:val="clear" w:color="auto" w:fill="FFFFFF"/>
        <w:spacing w:line="360" w:lineRule="exact"/>
        <w:jc w:val="center"/>
        <w:rPr>
          <w:rFonts w:ascii="Times New Roman" w:hAnsi="Times New Roman" w:cs="Times New Roman"/>
          <w:b/>
          <w:sz w:val="24"/>
          <w:szCs w:val="24"/>
        </w:rPr>
      </w:pPr>
      <w:r>
        <w:rPr>
          <w:rFonts w:ascii="Times New Roman" w:hAnsi="Times New Roman" w:cs="Times New Roman"/>
          <w:b/>
          <w:color w:val="000000"/>
          <w:sz w:val="32"/>
          <w:szCs w:val="32"/>
        </w:rPr>
        <w:t>5.Внеурочная самостоятельная работа</w:t>
      </w:r>
    </w:p>
    <w:p w:rsidR="00A23841" w:rsidRPr="005D71E2" w:rsidRDefault="00A23841" w:rsidP="00A23841">
      <w:pPr>
        <w:shd w:val="clear" w:color="auto" w:fill="FFFFFF"/>
        <w:spacing w:line="360" w:lineRule="exact"/>
        <w:jc w:val="center"/>
        <w:rPr>
          <w:rFonts w:ascii="Times New Roman" w:hAnsi="Times New Roman" w:cs="Times New Roman"/>
          <w:b/>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rPr>
          <w:rFonts w:ascii="Times New Roman" w:hAnsi="Times New Roman" w:cs="Times New Roman"/>
          <w:b/>
          <w:caps/>
          <w:color w:val="000000"/>
          <w:sz w:val="24"/>
          <w:szCs w:val="24"/>
        </w:rPr>
      </w:pPr>
    </w:p>
    <w:p w:rsidR="00A23841" w:rsidRDefault="00A23841" w:rsidP="00A23841">
      <w:pPr>
        <w:spacing w:after="0"/>
        <w:jc w:val="center"/>
        <w:rPr>
          <w:rFonts w:ascii="Times New Roman" w:eastAsia="Times New Roman" w:hAnsi="Times New Roman" w:cs="Times New Roman"/>
          <w:b/>
          <w:bCs/>
          <w:color w:val="333333"/>
          <w:sz w:val="24"/>
          <w:szCs w:val="24"/>
        </w:rPr>
      </w:pPr>
      <w:r w:rsidRPr="0047170D">
        <w:rPr>
          <w:rFonts w:ascii="Times New Roman" w:hAnsi="Times New Roman" w:cs="Times New Roman"/>
          <w:b/>
          <w:caps/>
          <w:color w:val="000000"/>
          <w:sz w:val="24"/>
          <w:szCs w:val="24"/>
        </w:rPr>
        <w:t>5.</w:t>
      </w:r>
      <w:r w:rsidR="00260740" w:rsidRPr="0047170D">
        <w:rPr>
          <w:rFonts w:ascii="Times New Roman" w:hAnsi="Times New Roman" w:cs="Times New Roman"/>
          <w:b/>
          <w:caps/>
          <w:color w:val="000000"/>
          <w:sz w:val="24"/>
          <w:szCs w:val="24"/>
        </w:rPr>
        <w:t>1</w:t>
      </w:r>
      <w:r w:rsidR="00260740" w:rsidRPr="0047170D">
        <w:rPr>
          <w:rFonts w:ascii="Times New Roman" w:hAnsi="Times New Roman" w:cs="Times New Roman"/>
          <w:b/>
          <w:color w:val="000000"/>
          <w:sz w:val="24"/>
          <w:szCs w:val="24"/>
        </w:rPr>
        <w:t>.</w:t>
      </w:r>
      <w:r w:rsidR="00260740">
        <w:rPr>
          <w:rFonts w:ascii="Times New Roman" w:hAnsi="Times New Roman" w:cs="Times New Roman"/>
          <w:b/>
          <w:color w:val="000000"/>
          <w:sz w:val="24"/>
          <w:szCs w:val="24"/>
        </w:rPr>
        <w:t xml:space="preserve"> Теоретический</w:t>
      </w:r>
      <w:r>
        <w:rPr>
          <w:rFonts w:ascii="Times New Roman" w:hAnsi="Times New Roman" w:cs="Times New Roman"/>
          <w:b/>
          <w:color w:val="000000"/>
          <w:sz w:val="24"/>
          <w:szCs w:val="24"/>
        </w:rPr>
        <w:t xml:space="preserve"> материал: «</w:t>
      </w:r>
      <w:r w:rsidRPr="0047170D">
        <w:rPr>
          <w:rFonts w:ascii="Times New Roman" w:hAnsi="Times New Roman" w:cs="Times New Roman"/>
          <w:b/>
          <w:color w:val="000000"/>
          <w:sz w:val="24"/>
          <w:szCs w:val="24"/>
        </w:rPr>
        <w:t>Спортивная игра «Волейбол</w:t>
      </w:r>
      <w:r w:rsidR="00260740" w:rsidRPr="0047170D">
        <w:rPr>
          <w:rFonts w:ascii="Times New Roman" w:hAnsi="Times New Roman" w:cs="Times New Roman"/>
          <w:b/>
          <w:color w:val="000000"/>
          <w:sz w:val="24"/>
          <w:szCs w:val="24"/>
        </w:rPr>
        <w:t>»,</w:t>
      </w:r>
      <w:r w:rsidR="005655A5">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«Баскетбол» история развития,</w:t>
      </w:r>
      <w:r w:rsidRPr="0047170D">
        <w:rPr>
          <w:rFonts w:ascii="Times New Roman" w:hAnsi="Times New Roman" w:cs="Times New Roman"/>
          <w:b/>
          <w:color w:val="000000"/>
          <w:sz w:val="24"/>
          <w:szCs w:val="24"/>
        </w:rPr>
        <w:t xml:space="preserve"> правила игры</w:t>
      </w:r>
      <w:r>
        <w:rPr>
          <w:rFonts w:ascii="Times New Roman" w:hAnsi="Times New Roman" w:cs="Times New Roman"/>
          <w:b/>
          <w:color w:val="000000"/>
          <w:sz w:val="24"/>
          <w:szCs w:val="24"/>
        </w:rPr>
        <w:t xml:space="preserve"> и оборудование</w:t>
      </w:r>
      <w:r>
        <w:rPr>
          <w:rFonts w:ascii="Times New Roman" w:hAnsi="Times New Roman" w:cs="Times New Roman"/>
          <w:color w:val="000000"/>
          <w:sz w:val="24"/>
          <w:szCs w:val="24"/>
        </w:rPr>
        <w:t>».</w:t>
      </w:r>
    </w:p>
    <w:p w:rsidR="00A23841" w:rsidRPr="00636E53" w:rsidRDefault="00A23841" w:rsidP="00A23841">
      <w:pPr>
        <w:spacing w:after="0"/>
        <w:rPr>
          <w:rFonts w:ascii="Times New Roman" w:hAnsi="Times New Roman" w:cs="Times New Roman"/>
          <w:b/>
          <w:i/>
          <w:color w:val="000000"/>
          <w:sz w:val="24"/>
          <w:szCs w:val="24"/>
        </w:rPr>
      </w:pPr>
      <w:r>
        <w:rPr>
          <w:rFonts w:ascii="Times New Roman" w:hAnsi="Times New Roman" w:cs="Times New Roman"/>
          <w:b/>
          <w:i/>
          <w:color w:val="000000"/>
          <w:sz w:val="24"/>
          <w:szCs w:val="24"/>
        </w:rPr>
        <w:t>5.1.1. Спортивная игра «Волейбол</w:t>
      </w:r>
    </w:p>
    <w:p w:rsidR="00A23841" w:rsidRPr="00DA03A2" w:rsidRDefault="00A23841" w:rsidP="00A23841">
      <w:pPr>
        <w:spacing w:after="0" w:line="240" w:lineRule="auto"/>
        <w:jc w:val="both"/>
        <w:rPr>
          <w:rFonts w:ascii="Times New Roman" w:eastAsia="Times New Roman" w:hAnsi="Times New Roman" w:cs="Times New Roman"/>
          <w:bCs/>
          <w:sz w:val="24"/>
          <w:szCs w:val="24"/>
        </w:rPr>
      </w:pPr>
      <w:r>
        <w:rPr>
          <w:rFonts w:ascii="Times New Roman" w:hAnsi="Times New Roman" w:cs="Times New Roman"/>
          <w:color w:val="000000"/>
          <w:sz w:val="24"/>
          <w:szCs w:val="24"/>
        </w:rPr>
        <w:t xml:space="preserve"> </w:t>
      </w:r>
      <w:r w:rsidRPr="00DA03A2">
        <w:rPr>
          <w:rFonts w:ascii="Times New Roman" w:hAnsi="Times New Roman" w:cs="Times New Roman"/>
          <w:sz w:val="24"/>
          <w:szCs w:val="24"/>
        </w:rPr>
        <w:t>1)</w:t>
      </w:r>
      <w:r w:rsidRPr="00DA03A2">
        <w:rPr>
          <w:rFonts w:ascii="Times New Roman" w:eastAsia="Times New Roman" w:hAnsi="Times New Roman" w:cs="Times New Roman"/>
          <w:sz w:val="28"/>
          <w:szCs w:val="28"/>
        </w:rPr>
        <w:t xml:space="preserve">  </w:t>
      </w:r>
      <w:r w:rsidRPr="00DA03A2">
        <w:rPr>
          <w:rFonts w:ascii="Times New Roman" w:eastAsia="Times New Roman" w:hAnsi="Times New Roman" w:cs="Times New Roman"/>
          <w:bCs/>
          <w:sz w:val="24"/>
          <w:szCs w:val="24"/>
        </w:rPr>
        <w:t xml:space="preserve">История развития спортивной </w:t>
      </w:r>
      <w:r w:rsidR="005655A5" w:rsidRPr="00DA03A2">
        <w:rPr>
          <w:rFonts w:ascii="Times New Roman" w:eastAsia="Times New Roman" w:hAnsi="Times New Roman" w:cs="Times New Roman"/>
          <w:bCs/>
          <w:sz w:val="24"/>
          <w:szCs w:val="24"/>
        </w:rPr>
        <w:t>игры «</w:t>
      </w:r>
      <w:r w:rsidRPr="00DA03A2">
        <w:rPr>
          <w:rFonts w:ascii="Times New Roman" w:eastAsia="Times New Roman" w:hAnsi="Times New Roman" w:cs="Times New Roman"/>
          <w:bCs/>
          <w:sz w:val="24"/>
          <w:szCs w:val="24"/>
        </w:rPr>
        <w:t>Волейбол»</w:t>
      </w:r>
    </w:p>
    <w:p w:rsidR="00A23841" w:rsidRPr="00DA03A2" w:rsidRDefault="00A23841" w:rsidP="00A23841">
      <w:pPr>
        <w:spacing w:after="0" w:line="240" w:lineRule="auto"/>
        <w:jc w:val="both"/>
        <w:rPr>
          <w:rFonts w:ascii="Times New Roman" w:eastAsia="Times New Roman" w:hAnsi="Times New Roman" w:cs="Times New Roman"/>
          <w:bCs/>
          <w:sz w:val="24"/>
          <w:szCs w:val="24"/>
        </w:rPr>
      </w:pPr>
      <w:r w:rsidRPr="00DA03A2">
        <w:rPr>
          <w:rFonts w:ascii="Times New Roman" w:eastAsia="Times New Roman" w:hAnsi="Times New Roman" w:cs="Times New Roman"/>
          <w:bCs/>
          <w:sz w:val="24"/>
          <w:szCs w:val="24"/>
        </w:rPr>
        <w:t xml:space="preserve"> 2) </w:t>
      </w:r>
      <w:r w:rsidRPr="00DA03A2">
        <w:rPr>
          <w:rFonts w:ascii="Times New Roman" w:eastAsia="Times New Roman" w:hAnsi="Times New Roman" w:cs="Times New Roman"/>
          <w:sz w:val="28"/>
          <w:szCs w:val="28"/>
        </w:rPr>
        <w:t>п</w:t>
      </w:r>
      <w:r w:rsidRPr="00DA03A2">
        <w:rPr>
          <w:rFonts w:ascii="Times New Roman" w:eastAsia="Times New Roman" w:hAnsi="Times New Roman" w:cs="Times New Roman"/>
          <w:bCs/>
          <w:sz w:val="24"/>
          <w:szCs w:val="24"/>
        </w:rPr>
        <w:t xml:space="preserve">равила </w:t>
      </w:r>
      <w:r w:rsidR="005655A5" w:rsidRPr="00DA03A2">
        <w:rPr>
          <w:rFonts w:ascii="Times New Roman" w:eastAsia="Times New Roman" w:hAnsi="Times New Roman" w:cs="Times New Roman"/>
          <w:bCs/>
          <w:sz w:val="24"/>
          <w:szCs w:val="24"/>
        </w:rPr>
        <w:t>игры и</w:t>
      </w:r>
      <w:r w:rsidRPr="00DA03A2">
        <w:rPr>
          <w:rFonts w:ascii="Times New Roman" w:eastAsia="Times New Roman" w:hAnsi="Times New Roman" w:cs="Times New Roman"/>
          <w:bCs/>
          <w:sz w:val="24"/>
          <w:szCs w:val="24"/>
        </w:rPr>
        <w:t xml:space="preserve"> </w:t>
      </w:r>
      <w:r w:rsidR="005655A5" w:rsidRPr="00DA03A2">
        <w:rPr>
          <w:rFonts w:ascii="Times New Roman" w:eastAsia="Times New Roman" w:hAnsi="Times New Roman" w:cs="Times New Roman"/>
          <w:b/>
          <w:bCs/>
          <w:sz w:val="24"/>
          <w:szCs w:val="24"/>
        </w:rPr>
        <w:t>о</w:t>
      </w:r>
      <w:r w:rsidR="005655A5" w:rsidRPr="00DA03A2">
        <w:rPr>
          <w:rFonts w:ascii="Times New Roman" w:eastAsia="Times New Roman" w:hAnsi="Times New Roman" w:cs="Times New Roman"/>
          <w:bCs/>
          <w:sz w:val="24"/>
          <w:szCs w:val="24"/>
        </w:rPr>
        <w:t>борудование игры «</w:t>
      </w:r>
      <w:r w:rsidRPr="00DA03A2">
        <w:rPr>
          <w:rFonts w:ascii="Times New Roman" w:eastAsia="Times New Roman" w:hAnsi="Times New Roman" w:cs="Times New Roman"/>
          <w:bCs/>
          <w:sz w:val="24"/>
          <w:szCs w:val="24"/>
        </w:rPr>
        <w:t>Волейбол»</w:t>
      </w:r>
    </w:p>
    <w:p w:rsidR="00A23841" w:rsidRPr="00DA03A2" w:rsidRDefault="00A23841" w:rsidP="00A23841">
      <w:pPr>
        <w:spacing w:after="0"/>
        <w:rPr>
          <w:rFonts w:ascii="Times New Roman" w:eastAsia="Times New Roman" w:hAnsi="Times New Roman" w:cs="Times New Roman"/>
          <w:sz w:val="24"/>
          <w:szCs w:val="24"/>
        </w:rPr>
      </w:pPr>
    </w:p>
    <w:p w:rsidR="00A23841" w:rsidRPr="00DA03A2" w:rsidRDefault="00A23841" w:rsidP="00A23841">
      <w:pPr>
        <w:spacing w:after="0" w:line="240" w:lineRule="auto"/>
        <w:jc w:val="both"/>
        <w:rPr>
          <w:rFonts w:ascii="Times New Roman" w:eastAsia="Times New Roman" w:hAnsi="Times New Roman" w:cs="Times New Roman"/>
          <w:b/>
          <w:bCs/>
          <w:i/>
          <w:sz w:val="28"/>
          <w:szCs w:val="28"/>
        </w:rPr>
      </w:pPr>
      <w:r w:rsidRPr="00DA03A2">
        <w:rPr>
          <w:rFonts w:ascii="Times New Roman" w:eastAsia="Times New Roman" w:hAnsi="Times New Roman" w:cs="Times New Roman"/>
          <w:bCs/>
          <w:i/>
          <w:sz w:val="28"/>
          <w:szCs w:val="28"/>
        </w:rPr>
        <w:t xml:space="preserve">                            1. </w:t>
      </w:r>
      <w:r w:rsidRPr="00DA03A2">
        <w:rPr>
          <w:rFonts w:ascii="Times New Roman" w:eastAsia="Times New Roman" w:hAnsi="Times New Roman" w:cs="Times New Roman"/>
          <w:bCs/>
          <w:i/>
          <w:sz w:val="24"/>
          <w:szCs w:val="24"/>
        </w:rPr>
        <w:t xml:space="preserve">История </w:t>
      </w:r>
      <w:r w:rsidR="005655A5" w:rsidRPr="00DA03A2">
        <w:rPr>
          <w:rFonts w:ascii="Times New Roman" w:eastAsia="Times New Roman" w:hAnsi="Times New Roman" w:cs="Times New Roman"/>
          <w:bCs/>
          <w:i/>
          <w:sz w:val="24"/>
          <w:szCs w:val="24"/>
        </w:rPr>
        <w:t>развития спортивной</w:t>
      </w:r>
      <w:r w:rsidRPr="00DA03A2">
        <w:rPr>
          <w:rFonts w:ascii="Times New Roman" w:eastAsia="Times New Roman" w:hAnsi="Times New Roman" w:cs="Times New Roman"/>
          <w:bCs/>
          <w:i/>
          <w:sz w:val="24"/>
          <w:szCs w:val="24"/>
        </w:rPr>
        <w:t xml:space="preserve"> игры «Волейбол»</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 xml:space="preserve">       </w:t>
      </w:r>
      <w:r w:rsidRPr="00DA03A2">
        <w:rPr>
          <w:rFonts w:ascii="Times New Roman" w:eastAsia="Times New Roman" w:hAnsi="Times New Roman" w:cs="Times New Roman"/>
          <w:sz w:val="24"/>
          <w:szCs w:val="24"/>
        </w:rPr>
        <w:t>С момента своего «изобретения» игра в волейбол переживает бурное развитие. Это выражается и в растущем количестве волейболистов, и в растущем числе стран-членов Международной федерации волейбола. По своей распространённости эта игра занимает ведущее положение на мировой спортивной арене.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Игра в волейбол стала не только чисто спортивной, но и происходит развитие волейбола как игры ради отдыха, игра в волейбол стала средством организации досуга, поддержания здоровья и восстановления работоспособности.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 своём реферате я расскажу о развитии волейбола в мире и в нашей стране, о правилах этой игры, о её технике и тактике.</w:t>
      </w:r>
    </w:p>
    <w:p w:rsidR="00A23841" w:rsidRPr="00DA03A2" w:rsidRDefault="00A23841" w:rsidP="00A23841">
      <w:pPr>
        <w:spacing w:after="0" w:line="240" w:lineRule="auto"/>
        <w:rPr>
          <w:rFonts w:ascii="Times New Roman" w:eastAsia="Times New Roman" w:hAnsi="Times New Roman" w:cs="Times New Roman"/>
          <w:sz w:val="24"/>
          <w:szCs w:val="24"/>
        </w:rPr>
      </w:pPr>
      <w:r w:rsidRPr="00DA03A2">
        <w:rPr>
          <w:rFonts w:ascii="Times New Roman" w:eastAsia="Times New Roman" w:hAnsi="Times New Roman" w:cs="Times New Roman"/>
          <w:b/>
          <w:bCs/>
          <w:sz w:val="24"/>
          <w:szCs w:val="24"/>
        </w:rPr>
        <w:t xml:space="preserve">         </w:t>
      </w:r>
      <w:r w:rsidRPr="00DA03A2">
        <w:rPr>
          <w:rFonts w:ascii="Times New Roman" w:eastAsia="Times New Roman" w:hAnsi="Times New Roman" w:cs="Times New Roman"/>
          <w:sz w:val="24"/>
          <w:szCs w:val="24"/>
        </w:rPr>
        <w:t xml:space="preserve"> Официально, датой рождения волейбола считается 1895 год, когда преподаватель физкультуры Гелиокского колледжа (штат Массачусетс, США) Вильям Морган изобрёл игру волейбол, а затем и разработал её первые правила. Это официальная версия, хотя есть и другие. Некоторые склонны считать родоначальником волейбола американца Халстеда из Спрингфилда, который в 1866 году начал пропагандировать игру в «летающий мяч», названную им волейболом. Попробуем проследить за развитием предка волейбола. Сохранились, например, хроники римских летописцев 3 века до нашей эры. В них описывается игра, в которой по мячу били кулаками. До нашего времени дошли и правила, описанные историками в 1500 году. Игру тогда называли «фаустбол». На площадке размером 90х20 метров, разделённой невысокой каменной стеной, состязались две команды по 3-6 игроков. Игроки одной команды стремились перебить мяч через стену на сторону соперников.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Позже итальянский фаустбол стал популярным в Германии, Франции, Швейцарии, Австрии, Дании и других странах Европы. Со временем и площадка, и правила изменились. Так, длина площадки была уменьшена до 50 метров, а вместо стены появился шнур, натянутый между столбами. Строго определился и состав команды - 5человек. Мяч перебивали через шнур кулаком или предплечьем, причём уже оговаривали три касания мяча. Можно было перебивать мяч через шнур и после отскока от земли, но в этом случае разрешалось одно касание. Игра длилась в два тайма по 15 минут. Эта спортивная игра появилась давно, но её возраст отсчитывается только с 19 века потому, что первые правила волейбола были обнародованы в 1897 году. Естественно, сейчас они во много отличаются от первоначальных, волейбол растёт и совершенствуется.</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 нашей стране волейбол широко распространили после революции 1917 года. В 1925 года по инициативе секции игр в Москве созывается актив, на котором были приняты первые в нашей стране правила игры, в этом же году состоялись первые официальные соревнования по волейболу. С 1927 года проводится ежегодное первенство Москвы. В последующие годы волейбол получает повсеместное развитие.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 1928 году в Москве состоялся чемпионат СССР, вошедший в программу 1 Всесоюзной спартакиады. В нём участвовали команды со всей страны. Однако, несмотря на бурное распространение и популярность новой игры, и целый ряд новинок, которые привезли на этот чемпионат команды, спортивное мастерство волейболистов находилось ещё на низком уровне.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lastRenderedPageBreak/>
        <w:t xml:space="preserve">        Великая Отечественная война затормозила развитие волейбола. Но несмотря на огромные трудности военного времени, спортивная жизнь в стране не замирала. В 1943 году разыгрывается первенство Москвы, в 1944 году первенство и кубок Москвы по волейболу. В 1945 году вновь проводится первенство СССР. Чемпионами страны стали московские команды «Динамо» (мужчины) и «Локомотив» (женщины). На этих соревнованиях мужская команда «Динамо» (Москва) широко применяла в защите взаимодействие защитных линий и доигрывание принятых мячей, а в нападении использовала всё пространство по длине сетки для выпадения нападающего удара. Такая организация игры и принесла команде титул чемпионата СССР и дала толчок дальнейшему развитию тактики волейбола.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Прошедшие в 1946-1947 гг. первенства страны, а также успешное выступление советских волейболистов на международной арене послужили толчком к дальнейшему развитию волейбола в СССР. В 1947 году советские волейболисты, участвуя в соревнованиях на международном фестивале демократической молодёжи в Праге, заняли первое место. В этом же году создаётся Международная федерация волейбола (ФИВБ). После выступления Всесоюзной волейбольной секции в члены этой организации (1948год) волейболисты СССР, становятся участниками всех международных соревнований.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 1949 году мужская команда советских волейболистов завоёвывает звание чемпиона в первом официальном первенстве мира. Наши сборные команды мужчин и женщин побеждают и в первенстве Европы. Свои чемпионские титулы они подтверждают и в последующие два года. Летом 1952 года первенство мира проводилось в Москве. Советские волейболисты и волейболистки в этих соревнованиях стали сильнейшими в мире.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Включение в 1964 году волейбола в программу Олимпийских игр значительно повысило требования к игре волейболистов.</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w:t>
      </w:r>
      <w:r w:rsidRPr="00DA03A2">
        <w:rPr>
          <w:rFonts w:ascii="Times New Roman" w:hAnsi="Times New Roman" w:cs="Times New Roman"/>
          <w:i/>
          <w:sz w:val="24"/>
          <w:szCs w:val="24"/>
        </w:rPr>
        <w:t>2.</w:t>
      </w:r>
      <w:r w:rsidRPr="00DA03A2">
        <w:rPr>
          <w:rFonts w:ascii="Times New Roman" w:eastAsia="Times New Roman" w:hAnsi="Times New Roman" w:cs="Times New Roman"/>
          <w:b/>
          <w:bCs/>
          <w:i/>
          <w:sz w:val="28"/>
          <w:szCs w:val="28"/>
        </w:rPr>
        <w:t xml:space="preserve"> </w:t>
      </w:r>
      <w:r w:rsidRPr="00DA03A2">
        <w:rPr>
          <w:rFonts w:ascii="Times New Roman" w:eastAsia="Times New Roman" w:hAnsi="Times New Roman" w:cs="Times New Roman"/>
          <w:bCs/>
          <w:i/>
          <w:sz w:val="24"/>
          <w:szCs w:val="24"/>
        </w:rPr>
        <w:t>Правила игры и оборудование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Сущность игры в волейбол заключается в том, что она проводится между двумя командами по 6 человек каждая, на площадке прямоугольной формы длиной 18 и шириной 9 м, разделенной сеткой на две половины. Игроки одной команды, передавая руками друг другу мяч, стремятся третьим касанием (ударом или передачей) направить его через сетку так, чтобы он упал на стороне соперника или чтобы в ответных действиях соперник допустил ошибку. Очко в партии команда получает только при своей подаче, когда кто-либо из соперников допустит ошибку. Если же команда при подаче допускает ошибку, она теряет право на подачу.</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Для игры в волейбол используется подходящая по размерам ровная площадка, на которой можно установить стойки и сетку. Площадка должна быть ровной и строго горизонтальной, со свободной зоной вне площадки шириной до 3 м. Игровая площадка ограничивается двумя боковыми и двумя лицевыми линиями. На ней наносятся средняя, две трехметровые линии и зона для подачи. Ширина линий - 5 см.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Сбоку на уровне ограничительных линий площадки поперек сетки навешивают две матерчатые полосы и две гибкие «антенны» диаметром 10 мм и длиной 1,8 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Часть площадки, размещенной между линией нападения, средней линией и боковыми линиями, называется площадью нападения. Перпендикулярно к лицевой линии на расстоянии 3 м от правой боковой линии и 20 см от лицевой линии проводят пунктирные линии длиной 15 см. Такие же линии проводят за полем как продолжение правой боковой линии. Эти линии определяют место подачи.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Команда должна играть в чистой, опрятной и одинаковой по цвету форме: майка, трусы и мягкая спортивная обувь. Каждый игрок должен иметь на майке номер (на груди и спине), а капитан команды на майке с левой стороны - нашивку, отличающуюся от цвета майки.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lastRenderedPageBreak/>
        <w:t xml:space="preserve">        Состав команды от 6 до 12 игроков. Основными считаются 6 игроков, которые начинают игру в каждой партии.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Игра начинается с подачи. Право на подачу определяется жребием, в котором участвуют судья и капитаны команд. Выигравший жребий имеет право выбора подачи или площадки. Подачу считают правильной, если мяч пролетит над сеткой, не касаясь ее в пределах ограничительных лент или антенн. Подача выполняется после свистка судьи и дается на нее 5 с. Команда теряет право на подачу если: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а) мяч коснулся сетки, не долетел до нее, пролетел под сеткой, пролетел за пределами ограничительных лент или антенн;</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б) мяч коснулся игрока или постороннего предмета;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в) мяч упал за пределы площадки;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г) подача выполнена не с места, вне очереди, двумя руками, с руки, броском.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 том случае, когда команда выигрывает право на подачу, игроки выполняют переход, смещаясь по часовой стрелке. Если выиграно очко, смена не производится, и подача выполняется повторно игроком зоны 1 с места </w:t>
      </w:r>
      <w:r w:rsidR="005655A5" w:rsidRPr="00DA03A2">
        <w:rPr>
          <w:rFonts w:ascii="Times New Roman" w:eastAsia="Times New Roman" w:hAnsi="Times New Roman" w:cs="Times New Roman"/>
          <w:sz w:val="24"/>
          <w:szCs w:val="24"/>
        </w:rPr>
        <w:t>подачи.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Мяч можно отбивать руками не более трех раз. Удары, приемы и передачи должны выполняться отрывистым касанием. Перенос рук над сеткой и касание при этом мяча на стороне соперника является ошибкой (за исключением блокирования). Блокирующий не имеет права касаться мяча на стороне соперника, прежде чем он не направит мяч на сторону противоположной команды. Блокирование подачи не разрешается.</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Если мяч задел сетку в пределах ограничительных лент, он считается правильным и остается в игре. Касание игроком сетки - ошибка. Игрок может наступать на среднюю линию, но не переступать ее.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Игроки задней линии могут перебивать мяч на сторону соперника ударом или передачей, причем после удара им разрешается приземляться в зону нападения, не наступая при этом на линию, ограничивающую эту зону.</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 каждой партии команде дается право замены основных игроков запасными. Команда может сделать шесть замен в каждой партии. Запасной игрок должен занять место игрока, которого он заменяет. После замены основной игрок возвращается только один раз в игру вместо запасного игрока, который заменил его, при условии, что с участием последнего разыграно не менее одного очка. Команде положено делать два перерыва в каждой партии длительностью до 30 с каждый.</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Игра проводится из трех или пяти партий, что обусловливается договоренностью между играющими или положением о соревнованиях. В каждой партии победителем считается команда, первой набравшая 25 очков. Если счет в партии достигнет 24: 24, то игра в ней продолжается до разницы в два очка. Победа за той командой, которая выиграет две партии из трех или три из пяти.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Во время игры (и после нее) игроки должны вести себя тактично по отношению друг к другу и к соперникам. Оспаривать решения судей или делать им замечания они не имеют права.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
          <w:i/>
          <w:sz w:val="24"/>
          <w:szCs w:val="24"/>
        </w:rPr>
        <w:t xml:space="preserve"> 5.1.2. </w:t>
      </w:r>
      <w:r w:rsidRPr="00DA03A2">
        <w:rPr>
          <w:rFonts w:ascii="Times New Roman" w:hAnsi="Times New Roman" w:cs="Times New Roman"/>
          <w:b/>
          <w:i/>
          <w:sz w:val="24"/>
          <w:szCs w:val="24"/>
        </w:rPr>
        <w:t>Спортивная игра «Баскетбол»</w:t>
      </w:r>
    </w:p>
    <w:p w:rsidR="00A23841" w:rsidRPr="00DA03A2" w:rsidRDefault="00A23841" w:rsidP="00A23841">
      <w:pPr>
        <w:spacing w:after="0" w:line="240" w:lineRule="auto"/>
        <w:jc w:val="both"/>
        <w:rPr>
          <w:rFonts w:ascii="Times New Roman" w:eastAsia="Times New Roman" w:hAnsi="Times New Roman" w:cs="Times New Roman"/>
          <w:bCs/>
          <w:sz w:val="24"/>
          <w:szCs w:val="24"/>
        </w:rPr>
      </w:pPr>
      <w:r w:rsidRPr="00DA03A2">
        <w:rPr>
          <w:rFonts w:ascii="Times New Roman" w:hAnsi="Times New Roman" w:cs="Times New Roman"/>
          <w:sz w:val="24"/>
          <w:szCs w:val="24"/>
        </w:rPr>
        <w:t>1)</w:t>
      </w:r>
      <w:r w:rsidRPr="00DA03A2">
        <w:rPr>
          <w:rFonts w:ascii="Times New Roman" w:eastAsia="Times New Roman" w:hAnsi="Times New Roman" w:cs="Times New Roman"/>
          <w:sz w:val="28"/>
          <w:szCs w:val="28"/>
        </w:rPr>
        <w:t xml:space="preserve"> </w:t>
      </w:r>
      <w:r w:rsidRPr="00DA03A2">
        <w:rPr>
          <w:rFonts w:ascii="Times New Roman" w:eastAsia="Times New Roman" w:hAnsi="Times New Roman" w:cs="Times New Roman"/>
          <w:bCs/>
          <w:sz w:val="24"/>
          <w:szCs w:val="24"/>
        </w:rPr>
        <w:t xml:space="preserve">история развития спортивной </w:t>
      </w:r>
      <w:r w:rsidR="005655A5" w:rsidRPr="00DA03A2">
        <w:rPr>
          <w:rFonts w:ascii="Times New Roman" w:eastAsia="Times New Roman" w:hAnsi="Times New Roman" w:cs="Times New Roman"/>
          <w:bCs/>
          <w:sz w:val="24"/>
          <w:szCs w:val="24"/>
        </w:rPr>
        <w:t>игры «</w:t>
      </w:r>
      <w:r w:rsidRPr="00DA03A2">
        <w:rPr>
          <w:rFonts w:ascii="Times New Roman" w:eastAsia="Times New Roman" w:hAnsi="Times New Roman" w:cs="Times New Roman"/>
          <w:bCs/>
          <w:sz w:val="24"/>
          <w:szCs w:val="24"/>
        </w:rPr>
        <w:t>Баскетбол»;</w:t>
      </w:r>
    </w:p>
    <w:p w:rsidR="00A23841" w:rsidRPr="00DA03A2" w:rsidRDefault="00A23841" w:rsidP="00A23841">
      <w:pPr>
        <w:spacing w:after="0" w:line="240" w:lineRule="auto"/>
        <w:jc w:val="both"/>
        <w:rPr>
          <w:rFonts w:ascii="Times New Roman" w:eastAsia="Times New Roman" w:hAnsi="Times New Roman" w:cs="Times New Roman"/>
          <w:bCs/>
          <w:sz w:val="24"/>
          <w:szCs w:val="24"/>
        </w:rPr>
      </w:pPr>
      <w:r w:rsidRPr="00DA03A2">
        <w:rPr>
          <w:rFonts w:ascii="Times New Roman" w:eastAsia="Times New Roman" w:hAnsi="Times New Roman" w:cs="Times New Roman"/>
          <w:bCs/>
          <w:sz w:val="24"/>
          <w:szCs w:val="24"/>
        </w:rPr>
        <w:t xml:space="preserve"> 2)</w:t>
      </w:r>
      <w:r w:rsidRPr="00DA03A2">
        <w:rPr>
          <w:rFonts w:ascii="Times New Roman" w:eastAsia="Times New Roman" w:hAnsi="Times New Roman" w:cs="Times New Roman"/>
          <w:sz w:val="28"/>
          <w:szCs w:val="28"/>
        </w:rPr>
        <w:t>п</w:t>
      </w:r>
      <w:r w:rsidRPr="00DA03A2">
        <w:rPr>
          <w:rFonts w:ascii="Times New Roman" w:eastAsia="Times New Roman" w:hAnsi="Times New Roman" w:cs="Times New Roman"/>
          <w:bCs/>
          <w:sz w:val="24"/>
          <w:szCs w:val="24"/>
        </w:rPr>
        <w:t xml:space="preserve">равила </w:t>
      </w:r>
      <w:r w:rsidR="005655A5" w:rsidRPr="00DA03A2">
        <w:rPr>
          <w:rFonts w:ascii="Times New Roman" w:eastAsia="Times New Roman" w:hAnsi="Times New Roman" w:cs="Times New Roman"/>
          <w:bCs/>
          <w:sz w:val="24"/>
          <w:szCs w:val="24"/>
        </w:rPr>
        <w:t>игры и</w:t>
      </w:r>
      <w:r w:rsidRPr="00DA03A2">
        <w:rPr>
          <w:rFonts w:ascii="Times New Roman" w:eastAsia="Times New Roman" w:hAnsi="Times New Roman" w:cs="Times New Roman"/>
          <w:bCs/>
          <w:sz w:val="24"/>
          <w:szCs w:val="24"/>
        </w:rPr>
        <w:t xml:space="preserve"> </w:t>
      </w:r>
      <w:r w:rsidR="005655A5" w:rsidRPr="00DA03A2">
        <w:rPr>
          <w:rFonts w:ascii="Times New Roman" w:eastAsia="Times New Roman" w:hAnsi="Times New Roman" w:cs="Times New Roman"/>
          <w:b/>
          <w:bCs/>
          <w:sz w:val="24"/>
          <w:szCs w:val="24"/>
        </w:rPr>
        <w:t>о</w:t>
      </w:r>
      <w:r w:rsidR="005655A5" w:rsidRPr="00DA03A2">
        <w:rPr>
          <w:rFonts w:ascii="Times New Roman" w:eastAsia="Times New Roman" w:hAnsi="Times New Roman" w:cs="Times New Roman"/>
          <w:bCs/>
          <w:sz w:val="24"/>
          <w:szCs w:val="24"/>
        </w:rPr>
        <w:t>борудование игры «</w:t>
      </w:r>
      <w:r w:rsidRPr="00DA03A2">
        <w:rPr>
          <w:rFonts w:ascii="Times New Roman" w:eastAsia="Times New Roman" w:hAnsi="Times New Roman" w:cs="Times New Roman"/>
          <w:bCs/>
          <w:sz w:val="24"/>
          <w:szCs w:val="24"/>
        </w:rPr>
        <w:t>Баскетбол»;</w:t>
      </w:r>
    </w:p>
    <w:p w:rsidR="00A23841" w:rsidRPr="00DA03A2" w:rsidRDefault="00A23841" w:rsidP="00A23841">
      <w:pPr>
        <w:spacing w:after="0" w:line="240" w:lineRule="auto"/>
        <w:jc w:val="both"/>
        <w:rPr>
          <w:rFonts w:ascii="Times New Roman" w:eastAsia="Times New Roman" w:hAnsi="Times New Roman" w:cs="Times New Roman"/>
          <w:bCs/>
          <w:sz w:val="24"/>
          <w:szCs w:val="24"/>
        </w:rPr>
      </w:pPr>
      <w:r w:rsidRPr="00DA03A2">
        <w:rPr>
          <w:rFonts w:ascii="Times New Roman" w:eastAsia="Times New Roman" w:hAnsi="Times New Roman" w:cs="Times New Roman"/>
          <w:sz w:val="24"/>
          <w:szCs w:val="24"/>
        </w:rPr>
        <w:t xml:space="preserve">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w:t>
      </w:r>
      <w:r w:rsidRPr="00DA03A2">
        <w:rPr>
          <w:rFonts w:ascii="Times New Roman" w:eastAsia="Times New Roman" w:hAnsi="Times New Roman" w:cs="Times New Roman"/>
          <w:i/>
          <w:sz w:val="24"/>
          <w:szCs w:val="24"/>
        </w:rPr>
        <w:t xml:space="preserve"> </w:t>
      </w:r>
      <w:r w:rsidRPr="00DA03A2">
        <w:rPr>
          <w:rFonts w:ascii="Times New Roman" w:eastAsia="Times New Roman" w:hAnsi="Times New Roman" w:cs="Times New Roman"/>
          <w:bCs/>
          <w:i/>
          <w:sz w:val="24"/>
          <w:szCs w:val="24"/>
        </w:rPr>
        <w:t xml:space="preserve">1.История </w:t>
      </w:r>
      <w:r w:rsidR="005655A5" w:rsidRPr="00DA03A2">
        <w:rPr>
          <w:rFonts w:ascii="Times New Roman" w:eastAsia="Times New Roman" w:hAnsi="Times New Roman" w:cs="Times New Roman"/>
          <w:bCs/>
          <w:i/>
          <w:sz w:val="24"/>
          <w:szCs w:val="24"/>
        </w:rPr>
        <w:t>развития спортивной</w:t>
      </w:r>
      <w:r w:rsidRPr="00DA03A2">
        <w:rPr>
          <w:rFonts w:ascii="Times New Roman" w:eastAsia="Times New Roman" w:hAnsi="Times New Roman" w:cs="Times New Roman"/>
          <w:bCs/>
          <w:i/>
          <w:sz w:val="24"/>
          <w:szCs w:val="24"/>
        </w:rPr>
        <w:t xml:space="preserve"> игры «Баскетбол»</w:t>
      </w:r>
    </w:p>
    <w:p w:rsidR="00A23841" w:rsidRPr="00DA03A2" w:rsidRDefault="00A23841" w:rsidP="00A23841">
      <w:pPr>
        <w:spacing w:after="0" w:line="240" w:lineRule="auto"/>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 xml:space="preserve">           </w:t>
      </w:r>
      <w:r w:rsidRPr="00DA03A2">
        <w:rPr>
          <w:rFonts w:ascii="Times New Roman" w:eastAsia="Times New Roman" w:hAnsi="Times New Roman" w:cs="Times New Roman"/>
          <w:sz w:val="24"/>
          <w:szCs w:val="24"/>
        </w:rPr>
        <w:t xml:space="preserve">Баскетбол (англ. basket-корзина, ball-мяч) - спортивная командная игра с мячом. Баскетбол один из самых популярных видов спорта в мире.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Наибольшего развития игра достигла в США, где был организован один из сильнейших баскетбольных чемпионатов — чемпионат Национальной баскетбольной ассоциации (НБА), также считается национальным видом спорта в Литве.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Скромный преподаватель колледжа Молодёжной Христианской Ассоциации из Спрингфилда, штат Массачусетс, по имени Джеймс Нейсмит. Нашел выход, как можно </w:t>
      </w:r>
      <w:r w:rsidRPr="00DA03A2">
        <w:rPr>
          <w:rFonts w:ascii="Times New Roman" w:eastAsia="Times New Roman" w:hAnsi="Times New Roman" w:cs="Times New Roman"/>
          <w:sz w:val="24"/>
          <w:szCs w:val="24"/>
        </w:rPr>
        <w:lastRenderedPageBreak/>
        <w:t xml:space="preserve">разнообразить уроки физкультуры в колледже. 1 декабря 1891 года он привязал две корзины из-под персиков к перилам балкона спортивного зала и, разделив восемнадцать студентов на две команды, предложил им игру, смысл которой сводился к тому, чтобы забросить большее количество мячей в корзину соперников.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Идея этой игры у него зародилась ещё в школьные годы, когда дети играли в старинную игру «duck-on-a-rock».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Вполне прагматично названная «баскетбол» игра, конечно, лишь отдалённо напоминала то феерическое зрелище, которое известно нам под этим именем сегодня. Ведения мяча не существовало, игроки только перебрасывали его друг другу, стоя на месте, и стремились, затем закинуть в корзину, причём исключительно обеими руками снизу или от груди, а после удачного броска один из игроков забирался на приставленную к стене лестницу и извлекал мяч из корзины. С современной точки зрения действия команд показались бы нам вялыми и заторможенными, однако целью доктора Нейсмита было создать игру именно коллективную, в которую можно было бы вовлечь одновременно большое количество участвующих, и этой задаче его изобретение отвечало в полной мере.</w:t>
      </w:r>
    </w:p>
    <w:p w:rsidR="00A23841" w:rsidRPr="00DA03A2" w:rsidRDefault="00A23841" w:rsidP="00A23841">
      <w:pPr>
        <w:spacing w:after="0" w:line="240" w:lineRule="auto"/>
        <w:jc w:val="center"/>
        <w:rPr>
          <w:rFonts w:ascii="Times New Roman" w:eastAsia="Times New Roman" w:hAnsi="Times New Roman" w:cs="Times New Roman"/>
          <w:i/>
          <w:sz w:val="24"/>
          <w:szCs w:val="24"/>
        </w:rPr>
      </w:pPr>
      <w:r w:rsidRPr="00DA03A2">
        <w:rPr>
          <w:rFonts w:ascii="Times New Roman" w:eastAsia="Times New Roman" w:hAnsi="Times New Roman" w:cs="Times New Roman"/>
          <w:i/>
          <w:sz w:val="24"/>
          <w:szCs w:val="24"/>
        </w:rPr>
        <w:t>2.</w:t>
      </w:r>
      <w:r w:rsidRPr="00DA03A2">
        <w:rPr>
          <w:rFonts w:ascii="Times New Roman" w:eastAsia="Times New Roman" w:hAnsi="Times New Roman" w:cs="Times New Roman"/>
          <w:i/>
          <w:sz w:val="28"/>
          <w:szCs w:val="28"/>
        </w:rPr>
        <w:t xml:space="preserve"> п</w:t>
      </w:r>
      <w:r w:rsidRPr="00DA03A2">
        <w:rPr>
          <w:rFonts w:ascii="Times New Roman" w:eastAsia="Times New Roman" w:hAnsi="Times New Roman" w:cs="Times New Roman"/>
          <w:bCs/>
          <w:i/>
          <w:sz w:val="24"/>
          <w:szCs w:val="24"/>
        </w:rPr>
        <w:t xml:space="preserve">равила </w:t>
      </w:r>
      <w:r w:rsidR="005655A5" w:rsidRPr="00DA03A2">
        <w:rPr>
          <w:rFonts w:ascii="Times New Roman" w:eastAsia="Times New Roman" w:hAnsi="Times New Roman" w:cs="Times New Roman"/>
          <w:bCs/>
          <w:i/>
          <w:sz w:val="24"/>
          <w:szCs w:val="24"/>
        </w:rPr>
        <w:t>игры и</w:t>
      </w:r>
      <w:r w:rsidRPr="00DA03A2">
        <w:rPr>
          <w:rFonts w:ascii="Times New Roman" w:eastAsia="Times New Roman" w:hAnsi="Times New Roman" w:cs="Times New Roman"/>
          <w:bCs/>
          <w:i/>
          <w:sz w:val="24"/>
          <w:szCs w:val="24"/>
        </w:rPr>
        <w:t xml:space="preserve"> </w:t>
      </w:r>
      <w:r w:rsidR="005655A5" w:rsidRPr="00DA03A2">
        <w:rPr>
          <w:rFonts w:ascii="Times New Roman" w:eastAsia="Times New Roman" w:hAnsi="Times New Roman" w:cs="Times New Roman"/>
          <w:b/>
          <w:bCs/>
          <w:i/>
          <w:sz w:val="24"/>
          <w:szCs w:val="24"/>
        </w:rPr>
        <w:t>о</w:t>
      </w:r>
      <w:r w:rsidR="005655A5" w:rsidRPr="00DA03A2">
        <w:rPr>
          <w:rFonts w:ascii="Times New Roman" w:eastAsia="Times New Roman" w:hAnsi="Times New Roman" w:cs="Times New Roman"/>
          <w:bCs/>
          <w:i/>
          <w:sz w:val="24"/>
          <w:szCs w:val="24"/>
        </w:rPr>
        <w:t>борудование игры</w:t>
      </w:r>
      <w:r w:rsidRPr="00DA03A2">
        <w:rPr>
          <w:rFonts w:ascii="Times New Roman" w:eastAsia="Times New Roman" w:hAnsi="Times New Roman" w:cs="Times New Roman"/>
          <w:bCs/>
          <w:i/>
          <w:sz w:val="24"/>
          <w:szCs w:val="24"/>
        </w:rPr>
        <w:t xml:space="preserve"> «Баскетбол»;</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Изначально правила игры в баскетбол были сформулированы американцем Джеймсом Нейсмитом и состояли лишь из 13 пунктов. С течением времени баскетбол изменялся, изменений потребовали и правила. Первые международные правила игры были приняты в 1932 году на первом конгрессе ФИБА, после этого они многократно корректировались и изменялись, последние значительные изменения были внесены в 1998 и 2004 годах. С 2004 года правила игры остаются неизменными.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 баскетбол играют две команды, обычно по двенадцать человек, от каждой из которых на площадке одновременно присутствует пять игроков. Цель каждой команды в баскетболе - забросить мяч в корзину соперника и помешать, другой команде овладеть мячом и забросить его в корзину своей команды. Мячом играют только руками. Бежать с мячом, не ударяя им в пол, преднамеренно бить по нему ногой, блокировать любой частью ноги или бить по нему кулаком является нарушением. Случайное же соприкосновение или касание мяча стопой или ногой не является нарушением.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Победителем в баскетболе становится команда, которая по окончании игрового времени набрала большее количество очков. При равном счёте по окончании основного времени матча назначается овертайм (обычно пять минут дополнительного времени), в случае, если и по его окончании счёт будет равен, назначается второй, третий овертайм и т. д., до тех пор, пока не будет выявлен победитель матча. За одно попадание мяча в кольцо может быть засчитано разное количество очков:</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1 очко — бросок со штрафной линии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2 очка — бросок со средней или близкой дистанции (ближе трёх очковой линии)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3 очка — бросок из-за трёх очковой линии на расстоянии 6м 75см (7м 24см в Национальной баскетбольной ассоциации) Игра официально начинается спорным броском в центральном круге, когда мяч правильно отбит одним из спорящих. Матч состоит из четырёх периодов по десять минут с перерывами по две минуты. Продолжительность перерыва между второй и третьей четвертями игры - пятнадцать минут. После большого перерыва команды должны поменяться корзинами.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w:t>
      </w:r>
      <w:r w:rsidRPr="00DA03A2">
        <w:rPr>
          <w:rFonts w:ascii="Times New Roman" w:eastAsia="Times New Roman" w:hAnsi="Times New Roman" w:cs="Times New Roman"/>
          <w:b/>
          <w:bCs/>
          <w:sz w:val="24"/>
          <w:szCs w:val="24"/>
        </w:rPr>
        <w:t xml:space="preserve"> </w:t>
      </w:r>
      <w:r w:rsidRPr="00DA03A2">
        <w:rPr>
          <w:rFonts w:ascii="Times New Roman" w:eastAsia="Times New Roman" w:hAnsi="Times New Roman" w:cs="Times New Roman"/>
          <w:bCs/>
          <w:sz w:val="24"/>
          <w:szCs w:val="24"/>
        </w:rPr>
        <w:t>Игровая площадка</w:t>
      </w:r>
      <w:r w:rsidRPr="00DA03A2">
        <w:rPr>
          <w:rFonts w:ascii="Times New Roman" w:eastAsia="Times New Roman" w:hAnsi="Times New Roman" w:cs="Times New Roman"/>
          <w:sz w:val="24"/>
          <w:szCs w:val="24"/>
        </w:rPr>
        <w:t xml:space="preserve"> должная представлять собой прямоугольную плоскую твердую поверхность без каких-либо препятствий.</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Для официальных соревнований ФИБА размеры игровой площадки должны быть 28 метров в длину и 15 метров в ширину, измеренные от внутреннего края ограничивающих линий. Для всех других соревнований соответствующие структуры, такие как Зональная комиссия или Национальная Федерация, имеют право утвердить существующие игровые площадки с минимальными размерами 26х14 метров. Все новые площадки должны строиться в соответствии с требованиями, определенными </w:t>
      </w:r>
      <w:r w:rsidR="005655A5" w:rsidRPr="00DA03A2">
        <w:rPr>
          <w:rFonts w:ascii="Times New Roman" w:eastAsia="Times New Roman" w:hAnsi="Times New Roman" w:cs="Times New Roman"/>
          <w:sz w:val="24"/>
          <w:szCs w:val="24"/>
        </w:rPr>
        <w:t xml:space="preserve">для главного официального </w:t>
      </w:r>
      <w:r w:rsidR="005655A5" w:rsidRPr="00DA03A2">
        <w:rPr>
          <w:rFonts w:ascii="Times New Roman" w:eastAsia="Times New Roman" w:hAnsi="Times New Roman" w:cs="Times New Roman"/>
          <w:sz w:val="24"/>
          <w:szCs w:val="24"/>
        </w:rPr>
        <w:lastRenderedPageBreak/>
        <w:t>соревнования</w:t>
      </w:r>
      <w:r w:rsidRPr="00DA03A2">
        <w:rPr>
          <w:rFonts w:ascii="Times New Roman" w:eastAsia="Times New Roman" w:hAnsi="Times New Roman" w:cs="Times New Roman"/>
          <w:sz w:val="24"/>
          <w:szCs w:val="24"/>
        </w:rPr>
        <w:t xml:space="preserve"> ФИБА, а именно, 28х15 метров. Высота потолка или расстояние до самого низкого препятствия над игровой площадкой должны быть не менее 7 метров.</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Игровая поверхность должна быть равномерно и достаточно освещена. Источники света должны находиться там, где они не будут мешать зрению игроков.</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 xml:space="preserve">         Корзина-</w:t>
      </w:r>
      <w:r w:rsidRPr="00DA03A2">
        <w:rPr>
          <w:rFonts w:ascii="Times New Roman" w:eastAsia="Times New Roman" w:hAnsi="Times New Roman" w:cs="Times New Roman"/>
          <w:sz w:val="24"/>
          <w:szCs w:val="24"/>
        </w:rPr>
        <w:t xml:space="preserve"> (кольцо с сеткой) находится на высоте 3,05 метра от пола. Кольца должны иметь следующую конструкцию: материал – прочная сталь, минимальный внутренний диаметр 45 см и максимальный внутренний диаметр 45,7 см, окрашен в оранжевый цвет.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Кольцо должно крепиться к конструкции щита верхняя плоскость кольца должна располагаться горизонтально на высоте 3,05 м над поверхностью площадки на равном расстоянии от вертикальных краев щита;</w:t>
      </w:r>
      <w:r w:rsidR="005655A5">
        <w:rPr>
          <w:rFonts w:ascii="Times New Roman" w:eastAsia="Times New Roman" w:hAnsi="Times New Roman" w:cs="Times New Roman"/>
          <w:sz w:val="24"/>
          <w:szCs w:val="24"/>
        </w:rPr>
        <w:t xml:space="preserve"> </w:t>
      </w:r>
      <w:r w:rsidRPr="00DA03A2">
        <w:rPr>
          <w:rFonts w:ascii="Times New Roman" w:eastAsia="Times New Roman" w:hAnsi="Times New Roman" w:cs="Times New Roman"/>
          <w:sz w:val="24"/>
          <w:szCs w:val="24"/>
        </w:rPr>
        <w:t>ближайшая точка внутренней части кольца должна располагаться на расстоянии 15 см от лицевой поверхности щита; сетки должны быть изготовлены следующим образом: они должны быть из белого шнура, подвешены к кольцу и сконструированы так, чтобы на мгновение задерживать мяч, когда он проходит через корзину. Длина сетки должна быть не менее 40 см и не более 45 см;сетка должна иметь 12 петель для крепления к кольцу;</w:t>
      </w:r>
      <w:r w:rsidR="005655A5">
        <w:rPr>
          <w:rFonts w:ascii="Times New Roman" w:eastAsia="Times New Roman" w:hAnsi="Times New Roman" w:cs="Times New Roman"/>
          <w:sz w:val="24"/>
          <w:szCs w:val="24"/>
        </w:rPr>
        <w:t xml:space="preserve"> </w:t>
      </w:r>
      <w:r w:rsidRPr="00DA03A2">
        <w:rPr>
          <w:rFonts w:ascii="Times New Roman" w:eastAsia="Times New Roman" w:hAnsi="Times New Roman" w:cs="Times New Roman"/>
          <w:sz w:val="24"/>
          <w:szCs w:val="24"/>
        </w:rPr>
        <w:t>верхняя часть сетки должна быть достаточно жесткой, чтобы предотвратить от: (набрасывания сетки на кольцо и возможного ее запутывания; мяча в сетке или выкидывания его сеткой обратно).</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 xml:space="preserve">         Щит:</w:t>
      </w:r>
      <w:r w:rsidR="005655A5">
        <w:rPr>
          <w:rFonts w:ascii="Times New Roman" w:eastAsia="Times New Roman" w:hAnsi="Times New Roman" w:cs="Times New Roman"/>
          <w:bCs/>
          <w:sz w:val="24"/>
          <w:szCs w:val="24"/>
        </w:rPr>
        <w:t xml:space="preserve"> </w:t>
      </w:r>
      <w:r w:rsidRPr="00DA03A2">
        <w:rPr>
          <w:rFonts w:ascii="Times New Roman" w:eastAsia="Times New Roman" w:hAnsi="Times New Roman" w:cs="Times New Roman"/>
          <w:sz w:val="24"/>
          <w:szCs w:val="24"/>
        </w:rPr>
        <w:t>два щита должны быть изготовлены из соответствующего прозрачного материала. Щиты могут быть также изготовлены из другого материала (или материалов), но должны отвечать вышеперечисленным требованиям, и быть окрашены в белый цвет.</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Размеры щитов должны быть: 1,80 м (+ 3 см) по горизонтали и 1,05 м (+ 2 см) по вертикали. Нижние края щитов должны быть расположены на высоте 2,90 м от поверхности площадки.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Лицевая поверхность двух щитов: должна быть гладкой, края должны быть размечены линией, позади кольца наносится прямоугольник. Внешние размеры прямоугольника: 59 см по горизонтали и 45 см по вертикали. Верхний край основания прямоугольника должен находиться на уровне верхней плоскости кольца, все линии должны быть нанесены следующим образом: белым цветом, если щит прозрачный, черным цветом во всех остальных случаях.</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 xml:space="preserve">       Мяч</w:t>
      </w:r>
      <w:r w:rsidRPr="00DA03A2">
        <w:rPr>
          <w:rFonts w:ascii="Times New Roman" w:eastAsia="Times New Roman" w:hAnsi="Times New Roman" w:cs="Times New Roman"/>
          <w:sz w:val="24"/>
          <w:szCs w:val="24"/>
        </w:rPr>
        <w:t xml:space="preserve"> должен имеет форму сферы, и быть установленного оттенка оранжевого цвета. Мяч должен иметь традиционный рисунок из восьми частей, разделенных выемками (швами).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Наружная поверхность мяча должна быть изготовлена из кожи, резины или синтетического материала.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Он должен быть накачан до такой величины воздушного давления, чтобы при падении на игровую площадку с высоты около 1,80 м измеренной от нижней поверхности мяча, отскакивал на высоту, не менее чем около 1,20 м и не более чем около 1,40 м измеренную до верхней поверхности мяча.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Ширина швов и/или выемок на мяче не должна превышать 0,6 см.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Длина окружности мяча должна быть не менее 74 см и не более 78 см. Вес мяча должен быть не менее 567 г и не более 650 г.</w:t>
      </w:r>
    </w:p>
    <w:p w:rsidR="00A23841" w:rsidRPr="00DA03A2" w:rsidRDefault="00A23841" w:rsidP="00A23841">
      <w:pPr>
        <w:spacing w:after="0" w:line="240" w:lineRule="auto"/>
        <w:jc w:val="both"/>
        <w:rPr>
          <w:rFonts w:ascii="Times New Roman" w:eastAsia="Times New Roman" w:hAnsi="Times New Roman" w:cs="Times New Roman"/>
          <w:bCs/>
          <w:i/>
          <w:sz w:val="24"/>
          <w:szCs w:val="24"/>
        </w:rPr>
      </w:pPr>
      <w:r w:rsidRPr="00DA03A2">
        <w:rPr>
          <w:rFonts w:ascii="Times New Roman" w:eastAsia="Times New Roman" w:hAnsi="Times New Roman" w:cs="Times New Roman"/>
          <w:sz w:val="24"/>
          <w:szCs w:val="24"/>
        </w:rPr>
        <w:t xml:space="preserve">         Нарушения: </w:t>
      </w:r>
      <w:r w:rsidRPr="00DA03A2">
        <w:rPr>
          <w:rFonts w:ascii="Times New Roman" w:eastAsia="Times New Roman" w:hAnsi="Times New Roman" w:cs="Times New Roman"/>
          <w:bCs/>
          <w:sz w:val="24"/>
          <w:szCs w:val="24"/>
        </w:rPr>
        <w:t>аут</w:t>
      </w:r>
      <w:r w:rsidRPr="00DA03A2">
        <w:rPr>
          <w:rFonts w:ascii="Times New Roman" w:eastAsia="Times New Roman" w:hAnsi="Times New Roman" w:cs="Times New Roman"/>
          <w:sz w:val="24"/>
          <w:szCs w:val="24"/>
        </w:rPr>
        <w:t xml:space="preserve"> - мяч уходит за пределы игровой площадки; </w:t>
      </w:r>
      <w:r w:rsidRPr="00DA03A2">
        <w:rPr>
          <w:rFonts w:ascii="Times New Roman" w:eastAsia="Times New Roman" w:hAnsi="Times New Roman" w:cs="Times New Roman"/>
          <w:bCs/>
          <w:sz w:val="24"/>
          <w:szCs w:val="24"/>
        </w:rPr>
        <w:t>пробежка</w:t>
      </w:r>
      <w:r w:rsidRPr="00DA03A2">
        <w:rPr>
          <w:rFonts w:ascii="Times New Roman" w:eastAsia="Times New Roman" w:hAnsi="Times New Roman" w:cs="Times New Roman"/>
          <w:sz w:val="24"/>
          <w:szCs w:val="24"/>
        </w:rPr>
        <w:t>-игрок, контролирующий мяч, совершает перемещение ног сверх ограничений, установленного правилами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нарушение ведения мяча, включающее в себя пронос мяча, двойное ведение;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три секунды</w:t>
      </w:r>
      <w:r w:rsidRPr="00DA03A2">
        <w:rPr>
          <w:rFonts w:ascii="Times New Roman" w:eastAsia="Times New Roman" w:hAnsi="Times New Roman" w:cs="Times New Roman"/>
          <w:sz w:val="24"/>
          <w:szCs w:val="24"/>
        </w:rPr>
        <w:t xml:space="preserve"> - игрок нападения находится в зоне штрафного броска более трех секунд в то время, когда его команда владеет мячом в зоне нападения;</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пять секунд</w:t>
      </w:r>
      <w:r w:rsidRPr="00DA03A2">
        <w:rPr>
          <w:rFonts w:ascii="Times New Roman" w:eastAsia="Times New Roman" w:hAnsi="Times New Roman" w:cs="Times New Roman"/>
          <w:sz w:val="24"/>
          <w:szCs w:val="24"/>
        </w:rPr>
        <w:t xml:space="preserve"> — игрок при выполнении вбрасывания не расстается с мячом в течение пяти секунд;</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восемь секунд</w:t>
      </w:r>
      <w:r w:rsidRPr="00DA03A2">
        <w:rPr>
          <w:rFonts w:ascii="Times New Roman" w:eastAsia="Times New Roman" w:hAnsi="Times New Roman" w:cs="Times New Roman"/>
          <w:sz w:val="24"/>
          <w:szCs w:val="24"/>
        </w:rPr>
        <w:t xml:space="preserve"> — команда, владеющая мячом из зоны защиты, не вывела его в зону нападения за восемь секунд;</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lastRenderedPageBreak/>
        <w:t>24 секунды</w:t>
      </w:r>
      <w:r w:rsidRPr="00DA03A2">
        <w:rPr>
          <w:rFonts w:ascii="Times New Roman" w:eastAsia="Times New Roman" w:hAnsi="Times New Roman" w:cs="Times New Roman"/>
          <w:sz w:val="24"/>
          <w:szCs w:val="24"/>
        </w:rPr>
        <w:t xml:space="preserve"> - команда владела мячом более 24 секунд и не произвела точного броска по кольцу. Команда получает право на новое 24 секундное владение, если мяч, брошенный по кольцу, коснулся дужки кольца, либо щита, а также в случае получения фола защищающейся командой.</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Плотно опекаемый игрок</w:t>
      </w:r>
      <w:r w:rsidRPr="00DA03A2">
        <w:rPr>
          <w:rFonts w:ascii="Times New Roman" w:eastAsia="Times New Roman" w:hAnsi="Times New Roman" w:cs="Times New Roman"/>
          <w:sz w:val="24"/>
          <w:szCs w:val="24"/>
        </w:rPr>
        <w:t xml:space="preserve"> - игрок держит мяч более пяти секунд, в то время как соперник его плотно опекает;</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нарушения возвращения мяча в зону защиты - команда, владеющая мячом в зоне нападения, перевела его в зону защиты.</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 xml:space="preserve">            Фол</w:t>
      </w:r>
      <w:r w:rsidRPr="00DA03A2">
        <w:rPr>
          <w:rFonts w:ascii="Times New Roman" w:eastAsia="Times New Roman" w:hAnsi="Times New Roman" w:cs="Times New Roman"/>
          <w:sz w:val="24"/>
          <w:szCs w:val="24"/>
        </w:rPr>
        <w:t xml:space="preserve"> - это несоблюдение правил, вызванное персональным контактом или неспортивным поведением.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Виды фолов:</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персональный</w:t>
      </w:r>
      <w:r w:rsidRPr="00DA03A2">
        <w:rPr>
          <w:rFonts w:ascii="Times New Roman" w:eastAsia="Times New Roman" w:hAnsi="Times New Roman" w:cs="Times New Roman"/>
          <w:sz w:val="24"/>
          <w:szCs w:val="24"/>
        </w:rPr>
        <w:t xml:space="preserve"> - фол, вследствие персонального контакта.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технический</w:t>
      </w:r>
      <w:r w:rsidRPr="00DA03A2">
        <w:rPr>
          <w:rFonts w:ascii="Times New Roman" w:eastAsia="Times New Roman" w:hAnsi="Times New Roman" w:cs="Times New Roman"/>
          <w:sz w:val="24"/>
          <w:szCs w:val="24"/>
        </w:rPr>
        <w:t xml:space="preserve"> фол - фол, не вызванный контактом с соперником.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неспортивный</w:t>
      </w:r>
      <w:r w:rsidRPr="00DA03A2">
        <w:rPr>
          <w:rFonts w:ascii="Times New Roman" w:eastAsia="Times New Roman" w:hAnsi="Times New Roman" w:cs="Times New Roman"/>
          <w:sz w:val="24"/>
          <w:szCs w:val="24"/>
        </w:rPr>
        <w:t xml:space="preserve"> - фол, совершенный вследствие контакта, при котором игрок не пытался сыграть мячом в рамках правил.</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дисквалифицирующий</w:t>
      </w:r>
      <w:r w:rsidRPr="00DA03A2">
        <w:rPr>
          <w:rFonts w:ascii="Times New Roman" w:eastAsia="Times New Roman" w:hAnsi="Times New Roman" w:cs="Times New Roman"/>
          <w:sz w:val="24"/>
          <w:szCs w:val="24"/>
        </w:rPr>
        <w:t xml:space="preserve"> фол - это фол, вследствие вопиющего неспортивного поведения.</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Игрок, получивший 5 фолов в матче, должен покинуть игровую площадку и не может принимать участие в матче (но при этом ему разрешается остаться на скамейке запасных) Игрок, получивший дисквалифицирующий фол должен покинуть место проведения матча.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Наказание за Фол:</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наказание: Если фол совершен на игроке, не находящемся в стадии броска, то:</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1) Если команда не набрала 5 командных фолов или фол совершен игроком, команда которого владела мячом, то пострадавшая команда производит вбрасывание;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2) В противном случае пострадавший игрок выполняет 2 штрафных;</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Если фол совершен на игроке, находящемся в стадии броска, то:</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1) Если бросок был удачным, он засчитывается, и пострадавший игрок выполняет 1 штрафной;</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2) Если бросок был неудачным, то пострадавший игрок выполняет такое количество штрафных бросков, сколько очков заработала бы команда будь бросок удачным.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 xml:space="preserve">Неспортивный фол: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Наказание: если фол совершен на игроке, находящемся в стадии броска, то поступают так же, как и в случае персонального фола.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Если фол совершен на игроке, не находящемся в стадии броска, то пострадавший игрок выполняет 2 броска. После выполнения штрафных бросков мяч вбрасывает пострадавшая команда из-за пределов площадки на продолжении центральной линии. Исключение составляют фолы, совершенные до начала первого периода. В этом случае после штрафных бросков проводится розыгрыш спорного броска (как и в случае нормального начала игры). Если игрок в течение одного матча совершает 2 неспортивных фола, он должен быть дисквалифицирован.</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 xml:space="preserve">Дисквалифицирующий фол: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дисквалифицирующий фол может получить игрок, запасной, тренер или официальное лицо команды.</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Наказание:количество штрафных и вбрасывание после них назначаются аналогично неспортивному фолу.</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Cs/>
          <w:sz w:val="24"/>
          <w:szCs w:val="24"/>
        </w:rPr>
        <w:t>Технический фол</w:t>
      </w:r>
      <w:r w:rsidRPr="00DA03A2">
        <w:rPr>
          <w:rFonts w:ascii="Times New Roman" w:eastAsia="Times New Roman" w:hAnsi="Times New Roman" w:cs="Times New Roman"/>
          <w:sz w:val="24"/>
          <w:szCs w:val="24"/>
        </w:rPr>
        <w:t>:</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фол, не вызванный контактом с соперником. Это может быть неуважение к судьям, сопернику, задержка игры, нарушения процедурного характера.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Наказание: любой игрок команды, не нарушившей правила, пробивает 2 штрафных броска. После выполнения бросков сбрасывание производится аналогично неспортивному фолу.</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1) </w:t>
      </w:r>
      <w:r w:rsidRPr="00DA03A2">
        <w:rPr>
          <w:rFonts w:ascii="Times New Roman" w:eastAsia="Times New Roman" w:hAnsi="Times New Roman" w:cs="Times New Roman"/>
          <w:bCs/>
          <w:sz w:val="24"/>
          <w:szCs w:val="24"/>
        </w:rPr>
        <w:t>Жесты судей</w:t>
      </w:r>
      <w:r w:rsidRPr="00DA03A2">
        <w:rPr>
          <w:rFonts w:ascii="Times New Roman" w:eastAsia="Times New Roman" w:hAnsi="Times New Roman" w:cs="Times New Roman"/>
          <w:sz w:val="24"/>
          <w:szCs w:val="24"/>
        </w:rPr>
        <w:t xml:space="preserve">: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1. Одно очко. Поднимается рука с указательным пальцем вверх и опускается кисть</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lastRenderedPageBreak/>
        <w:t>2. Два очка. Поднимается рука с указательным и средним пальцами вверх и опускается кисть</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3. Попытка трехочкового броска. Резким движением поднимается рука с большим, указательным и средним пальцами вверх</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4. Успешный трехочковый бросок. Резким движением поднимаются обе руки с большим, указательным и средним пальцем вверх</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5. Очки не считать. Быстрое разведение рук из скрещенного их положения на груди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Относящиеся ко времени: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1. Остановка времени. Рука поднимается вверх с открытой ладонью. Движение сопровождается свистком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2. Остановка времени для фола. Рука, сжатая </w:t>
      </w:r>
      <w:r w:rsidR="005655A5" w:rsidRPr="00DA03A2">
        <w:rPr>
          <w:rFonts w:ascii="Times New Roman" w:eastAsia="Times New Roman" w:hAnsi="Times New Roman" w:cs="Times New Roman"/>
          <w:sz w:val="24"/>
          <w:szCs w:val="24"/>
        </w:rPr>
        <w:t>в кулак,</w:t>
      </w:r>
      <w:r w:rsidRPr="00DA03A2">
        <w:rPr>
          <w:rFonts w:ascii="Times New Roman" w:eastAsia="Times New Roman" w:hAnsi="Times New Roman" w:cs="Times New Roman"/>
          <w:sz w:val="24"/>
          <w:szCs w:val="24"/>
        </w:rPr>
        <w:t xml:space="preserve"> поднимается вверх, другая открытой ладонью указывает на нарушителя правил. Движение при этом сопровождается свистком.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3. Включение игрового времени. Производится отмашка рукой из положения вверх в положение вперед.</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4. Новый отсчет 24 секунд. Рука поднимается вверх. Указательный палец руки совершает круговое движение.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Административные: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1. Замена. Скрестить руки перед грудью (одновременно со свистком)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2. Приглашение на площадку. Взмахнуть открытой ладонью по направлению к себе.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3. Затребованный перерыв. Указательный палец руки и ладонь образуют букву "Т"</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4. Связь между судьями на площадке и судьями за столом. Рука вытягивается вперед с поднятым вверх большим пальцем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5. Видимый отсчет времени (5 и 8 секунд). Отсчет ведется пальцами поднятой руки.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2) </w:t>
      </w:r>
      <w:r w:rsidRPr="00DA03A2">
        <w:rPr>
          <w:rFonts w:ascii="Times New Roman" w:eastAsia="Times New Roman" w:hAnsi="Times New Roman" w:cs="Times New Roman"/>
          <w:bCs/>
          <w:sz w:val="24"/>
          <w:szCs w:val="24"/>
        </w:rPr>
        <w:t>Дриблинг</w:t>
      </w:r>
      <w:r w:rsidRPr="00DA03A2">
        <w:rPr>
          <w:rFonts w:ascii="Times New Roman" w:eastAsia="Times New Roman" w:hAnsi="Times New Roman" w:cs="Times New Roman"/>
          <w:sz w:val="24"/>
          <w:szCs w:val="24"/>
        </w:rPr>
        <w:t>: Одним из основных технических приемов баскетбола является ведение мяча, второй, после передачи, способ перемещения мяча по площадке. Правильное, технически грамотное ведение мяча - является основой для постоянного контроля за ним, а также основой для индивидуального обыгрывания соперника.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Основная стойка при ведении мяча: тело слегка наклонено вперед, ноги в коленях согнуты, таз опущен, голова поднята, плечи развернуты. Во время проводки мяча игрок должен быть в любой момент изменить направление своего движения, сделать остановку, сделать передачу мяча или выполнить бросок по кольцу. Мяч при этом укрывается от соперника корпусом, свободной рукой, плечом. Кисть руки, ведущей мяч, регулирует при этом силу удара, направление движения и высоту отскока мяча. В этом случае кончики пальцев лишь слегка касаются мяча, при этом игрок не должен смотреть на мяч, а контролировать его своим периферическим зрением. В поле зрения игрока, ведущего мяч, должны находиться его партнеры, игроки другой команды, судьи.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3) </w:t>
      </w:r>
      <w:r w:rsidRPr="00DA03A2">
        <w:rPr>
          <w:rFonts w:ascii="Times New Roman" w:eastAsia="Times New Roman" w:hAnsi="Times New Roman" w:cs="Times New Roman"/>
          <w:bCs/>
          <w:sz w:val="24"/>
          <w:szCs w:val="24"/>
        </w:rPr>
        <w:t>Передача</w:t>
      </w:r>
      <w:r w:rsidRPr="00DA03A2">
        <w:rPr>
          <w:rFonts w:ascii="Times New Roman" w:eastAsia="Times New Roman" w:hAnsi="Times New Roman" w:cs="Times New Roman"/>
          <w:sz w:val="24"/>
          <w:szCs w:val="24"/>
        </w:rPr>
        <w:t>: Одним из самых важных и наиболее технически сложных элементов баскетбола является передача мяча. Это самый главный элемент в игре разыгрывающего защитника. Игрок, который отдает пас, отвечает за своевременность, точность, быстроту передачи, ее внезапность для соперников и за удобство обработки мяча.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Основные способы передачи мяча в баскетболе: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пас от плеча;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пас от груди;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пас из-за головы;</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пасы снизу, сбоку, из рук в руки.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Передача от груди является самым эффективным и наиболее распространенным способом передачи мяча партнерам, пока между игроками по команде нет соперников. Держать мяч следует близко к груди и толкают его вперед, выпрямляя запястья таким образом, чтобы кисти рук развернулись. После выполнения броска большие пальцы рук должны оказаться внизу, а тыльные стороны ладони должны быть повернутыми друг к другу. Бросок следует выполнять так, чтобы мяч летел в направление груди </w:t>
      </w:r>
      <w:r w:rsidRPr="00DA03A2">
        <w:rPr>
          <w:rFonts w:ascii="Times New Roman" w:eastAsia="Times New Roman" w:hAnsi="Times New Roman" w:cs="Times New Roman"/>
          <w:sz w:val="24"/>
          <w:szCs w:val="24"/>
        </w:rPr>
        <w:lastRenderedPageBreak/>
        <w:t>принимающего. Обычно мяч направляется по прямой - это самый быстрый способ передачи мяча своему партнеру.</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Передача с отскоком. При этой передаче мячом ударяют об пол игровой площадки, перед тем как он достигнет партнера. Не всем защитникам удается перехватить мяч, который ударяется об пол, поэтому во многих случаях очень полезна передача с отскоком. Такая передача заставляет защитника принимать неестественную позу, при которой он вынужден согнуть корпус, чтобы достать мяч, который проносится рядом с ним.</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Передача над головой. При выполнении такой передачи принимающий игрок должен получить мяч на уровне своего подбородка или выше. Если передача выполнена сверху вниз, то мяч, опускающийся до пояса принимающего, сильно сковывает движения рук принимающего, которому трудно решить каким образом принять мяч - держа большие пальцы рук вверх или вниз.</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Передача из-за спины. В этом случае выполняется передача, при которой передающий берет мяч в руку, обычно это бросающая рука и обводит его вокруг своего корпуса за спиной. И после этого выполняет передачу своему игроку, при этом в то время пока мяч переносится назад, пасующий успевает заблокировать принимающего.</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Существует также ряд "скрытых" передач, которые целесообразно использовать в условиях активной защиты противников, и они дают возможность замаскировать истинное направление паса. Движения, которые выполняет игрок, для передачи мяча своему игроку частично скрыты от глаз опекающего противника и в некоторой мере являются для него полной неожиданностью. В игре применяются такие виды "скрытых" передач: передача за спиной, передача из-за спины, передача под рукой, иногда даже передача из-под ноги. Для выполнения "скрытых" передач характерен короткий замах, для выполнения которого требуется минимум времени, и мощное завершающее движение кисти и пальцев рук. В зависимости от игровой ситуации, расстояние, на которое надо послать мяч партнеру, расположения или направления движения игрока по команде, способов и характера противодействия соперников игрок должен сам решить каким способом передачи мяча ему воспользоваться.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4) </w:t>
      </w:r>
      <w:r w:rsidRPr="00DA03A2">
        <w:rPr>
          <w:rFonts w:ascii="Times New Roman" w:eastAsia="Times New Roman" w:hAnsi="Times New Roman" w:cs="Times New Roman"/>
          <w:bCs/>
          <w:sz w:val="24"/>
          <w:szCs w:val="24"/>
        </w:rPr>
        <w:t>Подбор</w:t>
      </w:r>
      <w:r w:rsidRPr="00DA03A2">
        <w:rPr>
          <w:rFonts w:ascii="Times New Roman" w:eastAsia="Times New Roman" w:hAnsi="Times New Roman" w:cs="Times New Roman"/>
          <w:sz w:val="24"/>
          <w:szCs w:val="24"/>
        </w:rPr>
        <w:t xml:space="preserve">. Одним из важнейших элементов при игре в баскетбол является подбор (англ. rebound), при котором игрок овладевает мячом после выполнения неудачно 2-х или 3-х очкового броска. Различаются несколько видов подборов: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подбор в нападении, на чужом щите;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подбор в защите, на своем щите;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коллективный подбор.</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5) </w:t>
      </w:r>
      <w:r w:rsidRPr="00DA03A2">
        <w:rPr>
          <w:rFonts w:ascii="Times New Roman" w:eastAsia="Times New Roman" w:hAnsi="Times New Roman" w:cs="Times New Roman"/>
          <w:bCs/>
          <w:sz w:val="24"/>
          <w:szCs w:val="24"/>
        </w:rPr>
        <w:t>Перехват</w:t>
      </w:r>
      <w:r w:rsidRPr="00DA03A2">
        <w:rPr>
          <w:rFonts w:ascii="Times New Roman" w:eastAsia="Times New Roman" w:hAnsi="Times New Roman" w:cs="Times New Roman"/>
          <w:sz w:val="24"/>
          <w:szCs w:val="24"/>
        </w:rPr>
        <w:t>. В баскетболе действия игроков обороны по завладению мячом называется перехват. Такой элемент игры выполняется при броске или передаче мяча игроками атаки.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Перехват мяча при передаче: Мяч следует ловить в прыжке после рывка одной или двумя руками. Но если нападающий выходит на передачу мяча, то защитнику необходимо на коротком расстоянии опередить противника на пути к мячу. Плечом и руками защитник стремится отрезать прямой путь противника к мячу и овладевает им. Чтобы избежать столкновения с нападающим, защитник должен, немного отклонится в сторону, проходя вплотную к нему. Как только он овладел мячом, то ему надо сразу же перейти на ведение мяча, чтобы избежать пробежки.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Перехват мяча при ведении. В том случае, когда нападающий противника ведет мяч слишком высоко и не прикрывает его корпусом, то перехватить такой мяч не составит большого труда - необходимо сделать рывок и выбить мяч у него одной или двумя руками.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6) </w:t>
      </w:r>
      <w:r w:rsidRPr="00DA03A2">
        <w:rPr>
          <w:rFonts w:ascii="Times New Roman" w:eastAsia="Times New Roman" w:hAnsi="Times New Roman" w:cs="Times New Roman"/>
          <w:bCs/>
          <w:sz w:val="24"/>
          <w:szCs w:val="24"/>
        </w:rPr>
        <w:t>Блокшот</w:t>
      </w:r>
      <w:r w:rsidRPr="00DA03A2">
        <w:rPr>
          <w:rFonts w:ascii="Times New Roman" w:eastAsia="Times New Roman" w:hAnsi="Times New Roman" w:cs="Times New Roman"/>
          <w:sz w:val="24"/>
          <w:szCs w:val="24"/>
        </w:rPr>
        <w:t xml:space="preserve"> – термин, который используется в баскетболе, и определяет ситуацию, когда игрок защиты блокирует бросок соперника, не нарушая при этом правила игры. Игроки передней линии, центровые и тяжелые форварды, являются основными блокирующими. Но зачастую игроки других линий, которые обладают хорошим прыжком и координацией, </w:t>
      </w:r>
      <w:r w:rsidRPr="00DA03A2">
        <w:rPr>
          <w:rFonts w:ascii="Times New Roman" w:eastAsia="Times New Roman" w:hAnsi="Times New Roman" w:cs="Times New Roman"/>
          <w:sz w:val="24"/>
          <w:szCs w:val="24"/>
        </w:rPr>
        <w:lastRenderedPageBreak/>
        <w:t>очень часто становятся лучшими по данному показателю. Блокшоты - это показатель, который показывает действия игрока при игре в обороне.</w:t>
      </w:r>
    </w:p>
    <w:p w:rsidR="00A23841" w:rsidRPr="00DA03A2" w:rsidRDefault="00A23841" w:rsidP="00A23841">
      <w:pPr>
        <w:spacing w:after="0" w:line="240" w:lineRule="auto"/>
        <w:jc w:val="both"/>
        <w:rPr>
          <w:rFonts w:ascii="Times New Roman" w:eastAsia="Times New Roman" w:hAnsi="Times New Roman" w:cs="Times New Roman"/>
          <w:sz w:val="24"/>
          <w:szCs w:val="24"/>
        </w:rPr>
      </w:pPr>
    </w:p>
    <w:p w:rsidR="00A23841" w:rsidRPr="00DA03A2" w:rsidRDefault="00A23841" w:rsidP="00A23841">
      <w:pPr>
        <w:spacing w:after="0"/>
        <w:rPr>
          <w:rFonts w:ascii="Times New Roman" w:hAnsi="Times New Roman" w:cs="Times New Roman"/>
          <w:b/>
          <w:sz w:val="24"/>
          <w:szCs w:val="24"/>
        </w:rPr>
      </w:pPr>
      <w:r w:rsidRPr="00DA03A2">
        <w:rPr>
          <w:rFonts w:ascii="Times New Roman" w:hAnsi="Times New Roman" w:cs="Times New Roman"/>
          <w:b/>
          <w:caps/>
          <w:sz w:val="24"/>
          <w:szCs w:val="24"/>
        </w:rPr>
        <w:t xml:space="preserve">5.2 </w:t>
      </w:r>
      <w:r w:rsidRPr="00DA03A2">
        <w:rPr>
          <w:rFonts w:ascii="Times New Roman" w:hAnsi="Times New Roman" w:cs="Times New Roman"/>
          <w:b/>
          <w:sz w:val="24"/>
          <w:szCs w:val="24"/>
        </w:rPr>
        <w:t>Составление комплексов физических упражнений производственной гимнастики.</w:t>
      </w:r>
    </w:p>
    <w:p w:rsidR="00A23841" w:rsidRPr="00DA03A2" w:rsidRDefault="00A23841" w:rsidP="00A23841">
      <w:pPr>
        <w:spacing w:after="0"/>
        <w:jc w:val="center"/>
        <w:rPr>
          <w:rFonts w:ascii="Times New Roman" w:hAnsi="Times New Roman" w:cs="Times New Roman"/>
          <w:b/>
          <w:i/>
          <w:sz w:val="24"/>
          <w:szCs w:val="24"/>
        </w:rPr>
      </w:pPr>
    </w:p>
    <w:p w:rsidR="00A23841" w:rsidRPr="00DA03A2" w:rsidRDefault="00A23841" w:rsidP="00A23841">
      <w:pPr>
        <w:spacing w:after="0"/>
        <w:jc w:val="center"/>
        <w:rPr>
          <w:rFonts w:ascii="Times New Roman" w:hAnsi="Times New Roman" w:cs="Times New Roman"/>
          <w:b/>
          <w:i/>
          <w:sz w:val="24"/>
          <w:szCs w:val="24"/>
        </w:rPr>
      </w:pPr>
      <w:r w:rsidRPr="00DA03A2">
        <w:rPr>
          <w:rFonts w:ascii="Times New Roman" w:hAnsi="Times New Roman" w:cs="Times New Roman"/>
          <w:b/>
          <w:i/>
          <w:sz w:val="24"/>
          <w:szCs w:val="24"/>
        </w:rPr>
        <w:t>5.2.</w:t>
      </w:r>
      <w:r w:rsidR="00260740" w:rsidRPr="00DA03A2">
        <w:rPr>
          <w:rFonts w:ascii="Times New Roman" w:hAnsi="Times New Roman" w:cs="Times New Roman"/>
          <w:b/>
          <w:i/>
          <w:sz w:val="24"/>
          <w:szCs w:val="24"/>
        </w:rPr>
        <w:t>1. Комплекс</w:t>
      </w:r>
      <w:r w:rsidRPr="00DA03A2">
        <w:rPr>
          <w:rFonts w:ascii="Times New Roman" w:hAnsi="Times New Roman" w:cs="Times New Roman"/>
          <w:b/>
          <w:i/>
          <w:sz w:val="24"/>
          <w:szCs w:val="24"/>
        </w:rPr>
        <w:t xml:space="preserve"> физических упражнений производственной гимнастики для работающих сидя</w:t>
      </w:r>
    </w:p>
    <w:p w:rsidR="00A23841" w:rsidRPr="00DA03A2" w:rsidRDefault="00A23841" w:rsidP="00A23841">
      <w:pPr>
        <w:spacing w:after="0" w:line="240" w:lineRule="auto"/>
        <w:jc w:val="both"/>
        <w:rPr>
          <w:rFonts w:ascii="Times New Roman" w:eastAsia="Times New Roman" w:hAnsi="Times New Roman" w:cs="Times New Roman"/>
          <w:b/>
          <w:bCs/>
          <w:sz w:val="24"/>
          <w:szCs w:val="24"/>
        </w:rPr>
      </w:pPr>
      <w:r w:rsidRPr="00DA03A2">
        <w:rPr>
          <w:rFonts w:ascii="Times New Roman" w:eastAsia="Times New Roman" w:hAnsi="Times New Roman" w:cs="Times New Roman"/>
          <w:b/>
          <w:bCs/>
          <w:sz w:val="24"/>
          <w:szCs w:val="24"/>
        </w:rPr>
        <w:t xml:space="preserve"> </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b/>
          <w:bCs/>
          <w:sz w:val="24"/>
          <w:szCs w:val="24"/>
        </w:rPr>
        <w:t xml:space="preserve">        </w:t>
      </w:r>
      <w:r w:rsidRPr="00DA03A2">
        <w:rPr>
          <w:rFonts w:ascii="Times New Roman" w:eastAsia="Times New Roman" w:hAnsi="Times New Roman" w:cs="Times New Roman"/>
          <w:sz w:val="24"/>
          <w:szCs w:val="24"/>
        </w:rPr>
        <w:t xml:space="preserve">Здоровье - бесценное достояние не только каждого </w:t>
      </w:r>
      <w:r w:rsidR="00260740" w:rsidRPr="00DA03A2">
        <w:rPr>
          <w:rFonts w:ascii="Times New Roman" w:eastAsia="Times New Roman" w:hAnsi="Times New Roman" w:cs="Times New Roman"/>
          <w:sz w:val="24"/>
          <w:szCs w:val="24"/>
        </w:rPr>
        <w:t>человека,</w:t>
      </w:r>
      <w:r w:rsidRPr="00DA03A2">
        <w:rPr>
          <w:rFonts w:ascii="Times New Roman" w:eastAsia="Times New Roman" w:hAnsi="Times New Roman" w:cs="Times New Roman"/>
          <w:sz w:val="24"/>
          <w:szCs w:val="24"/>
        </w:rPr>
        <w:t xml:space="preserve">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Здоровье помогает нам выполнять наши </w:t>
      </w:r>
      <w:r w:rsidR="00260740" w:rsidRPr="00DA03A2">
        <w:rPr>
          <w:rFonts w:ascii="Times New Roman" w:eastAsia="Times New Roman" w:hAnsi="Times New Roman" w:cs="Times New Roman"/>
          <w:sz w:val="24"/>
          <w:szCs w:val="24"/>
        </w:rPr>
        <w:t>планы,</w:t>
      </w:r>
      <w:r w:rsidRPr="00DA03A2">
        <w:rPr>
          <w:rFonts w:ascii="Times New Roman" w:eastAsia="Times New Roman" w:hAnsi="Times New Roman" w:cs="Times New Roman"/>
          <w:sz w:val="24"/>
          <w:szCs w:val="24"/>
        </w:rPr>
        <w:t xml:space="preserve"> успешно решать основные жизненные </w:t>
      </w:r>
      <w:r w:rsidR="00260740" w:rsidRPr="00DA03A2">
        <w:rPr>
          <w:rFonts w:ascii="Times New Roman" w:eastAsia="Times New Roman" w:hAnsi="Times New Roman" w:cs="Times New Roman"/>
          <w:sz w:val="24"/>
          <w:szCs w:val="24"/>
        </w:rPr>
        <w:t>задачи,</w:t>
      </w:r>
      <w:r w:rsidRPr="00DA03A2">
        <w:rPr>
          <w:rFonts w:ascii="Times New Roman" w:eastAsia="Times New Roman" w:hAnsi="Times New Roman" w:cs="Times New Roman"/>
          <w:sz w:val="24"/>
          <w:szCs w:val="24"/>
        </w:rPr>
        <w:t xml:space="preserve"> преодолевать </w:t>
      </w:r>
      <w:r w:rsidR="00260740" w:rsidRPr="00DA03A2">
        <w:rPr>
          <w:rFonts w:ascii="Times New Roman" w:eastAsia="Times New Roman" w:hAnsi="Times New Roman" w:cs="Times New Roman"/>
          <w:sz w:val="24"/>
          <w:szCs w:val="24"/>
        </w:rPr>
        <w:t>трудности,</w:t>
      </w:r>
      <w:r w:rsidRPr="00DA03A2">
        <w:rPr>
          <w:rFonts w:ascii="Times New Roman" w:eastAsia="Times New Roman" w:hAnsi="Times New Roman" w:cs="Times New Roman"/>
          <w:sz w:val="24"/>
          <w:szCs w:val="24"/>
        </w:rPr>
        <w:t xml:space="preserve"> а если </w:t>
      </w:r>
      <w:r w:rsidR="00260740" w:rsidRPr="00DA03A2">
        <w:rPr>
          <w:rFonts w:ascii="Times New Roman" w:eastAsia="Times New Roman" w:hAnsi="Times New Roman" w:cs="Times New Roman"/>
          <w:sz w:val="24"/>
          <w:szCs w:val="24"/>
        </w:rPr>
        <w:t>придется,</w:t>
      </w:r>
      <w:r w:rsidRPr="00DA03A2">
        <w:rPr>
          <w:rFonts w:ascii="Times New Roman" w:eastAsia="Times New Roman" w:hAnsi="Times New Roman" w:cs="Times New Roman"/>
          <w:sz w:val="24"/>
          <w:szCs w:val="24"/>
        </w:rPr>
        <w:t xml:space="preserve"> то и значительные перегрузки. Доброе здоровье, разумно сохраняемое и укрепляемое самим человеком, обеспечивает ему долгую и активную </w:t>
      </w:r>
      <w:r w:rsidR="00260740" w:rsidRPr="00DA03A2">
        <w:rPr>
          <w:rFonts w:ascii="Times New Roman" w:eastAsia="Times New Roman" w:hAnsi="Times New Roman" w:cs="Times New Roman"/>
          <w:sz w:val="24"/>
          <w:szCs w:val="24"/>
        </w:rPr>
        <w:t>жизнь.</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Научные данные свидетельствуют о </w:t>
      </w:r>
      <w:r w:rsidR="00260740" w:rsidRPr="00DA03A2">
        <w:rPr>
          <w:rFonts w:ascii="Times New Roman" w:eastAsia="Times New Roman" w:hAnsi="Times New Roman" w:cs="Times New Roman"/>
          <w:sz w:val="24"/>
          <w:szCs w:val="24"/>
        </w:rPr>
        <w:t>том, что</w:t>
      </w:r>
      <w:r w:rsidRPr="00DA03A2">
        <w:rPr>
          <w:rFonts w:ascii="Times New Roman" w:eastAsia="Times New Roman" w:hAnsi="Times New Roman" w:cs="Times New Roman"/>
          <w:sz w:val="24"/>
          <w:szCs w:val="24"/>
        </w:rPr>
        <w:t xml:space="preserve"> у большинства людей при соблюдении ими гигиенических правил есть возможность жить до 100 лет и более.</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К сожалению, многие люди не соблюдают самых простейших, обоснованных наукой норм здорового образа жизни. Одни становятся жертвами малоподвижности (гиподинамии</w:t>
      </w:r>
      <w:r w:rsidR="00260740" w:rsidRPr="00DA03A2">
        <w:rPr>
          <w:rFonts w:ascii="Times New Roman" w:eastAsia="Times New Roman" w:hAnsi="Times New Roman" w:cs="Times New Roman"/>
          <w:sz w:val="24"/>
          <w:szCs w:val="24"/>
        </w:rPr>
        <w:t>),</w:t>
      </w:r>
      <w:r w:rsidRPr="00DA03A2">
        <w:rPr>
          <w:rFonts w:ascii="Times New Roman" w:eastAsia="Times New Roman" w:hAnsi="Times New Roman" w:cs="Times New Roman"/>
          <w:sz w:val="24"/>
          <w:szCs w:val="24"/>
        </w:rPr>
        <w:t xml:space="preserve"> вызывающей преждевременное </w:t>
      </w:r>
      <w:r w:rsidR="00260740" w:rsidRPr="00DA03A2">
        <w:rPr>
          <w:rFonts w:ascii="Times New Roman" w:eastAsia="Times New Roman" w:hAnsi="Times New Roman" w:cs="Times New Roman"/>
          <w:sz w:val="24"/>
          <w:szCs w:val="24"/>
        </w:rPr>
        <w:t>старение,</w:t>
      </w:r>
      <w:r w:rsidRPr="00DA03A2">
        <w:rPr>
          <w:rFonts w:ascii="Times New Roman" w:eastAsia="Times New Roman" w:hAnsi="Times New Roman" w:cs="Times New Roman"/>
          <w:sz w:val="24"/>
          <w:szCs w:val="24"/>
        </w:rPr>
        <w:t xml:space="preserve"> другие излишествуют в еде с почти неизбежным в этих случаях развитием </w:t>
      </w:r>
      <w:r w:rsidR="00260740" w:rsidRPr="00DA03A2">
        <w:rPr>
          <w:rFonts w:ascii="Times New Roman" w:eastAsia="Times New Roman" w:hAnsi="Times New Roman" w:cs="Times New Roman"/>
          <w:sz w:val="24"/>
          <w:szCs w:val="24"/>
        </w:rPr>
        <w:t>ожирения,</w:t>
      </w:r>
      <w:r w:rsidRPr="00DA03A2">
        <w:rPr>
          <w:rFonts w:ascii="Times New Roman" w:eastAsia="Times New Roman" w:hAnsi="Times New Roman" w:cs="Times New Roman"/>
          <w:sz w:val="24"/>
          <w:szCs w:val="24"/>
        </w:rPr>
        <w:t xml:space="preserve"> склероза </w:t>
      </w:r>
      <w:r w:rsidR="00260740" w:rsidRPr="00DA03A2">
        <w:rPr>
          <w:rFonts w:ascii="Times New Roman" w:eastAsia="Times New Roman" w:hAnsi="Times New Roman" w:cs="Times New Roman"/>
          <w:sz w:val="24"/>
          <w:szCs w:val="24"/>
        </w:rPr>
        <w:t>сосудов, а</w:t>
      </w:r>
      <w:r w:rsidRPr="00DA03A2">
        <w:rPr>
          <w:rFonts w:ascii="Times New Roman" w:eastAsia="Times New Roman" w:hAnsi="Times New Roman" w:cs="Times New Roman"/>
          <w:sz w:val="24"/>
          <w:szCs w:val="24"/>
        </w:rPr>
        <w:t xml:space="preserve"> у некоторых - сахарного </w:t>
      </w:r>
      <w:r w:rsidR="00260740" w:rsidRPr="00DA03A2">
        <w:rPr>
          <w:rFonts w:ascii="Times New Roman" w:eastAsia="Times New Roman" w:hAnsi="Times New Roman" w:cs="Times New Roman"/>
          <w:sz w:val="24"/>
          <w:szCs w:val="24"/>
        </w:rPr>
        <w:t>диабета,</w:t>
      </w:r>
      <w:r w:rsidRPr="00DA03A2">
        <w:rPr>
          <w:rFonts w:ascii="Times New Roman" w:eastAsia="Times New Roman" w:hAnsi="Times New Roman" w:cs="Times New Roman"/>
          <w:sz w:val="24"/>
          <w:szCs w:val="24"/>
        </w:rPr>
        <w:t xml:space="preserve"> третьи не умеют </w:t>
      </w:r>
      <w:r w:rsidR="00260740" w:rsidRPr="00DA03A2">
        <w:rPr>
          <w:rFonts w:ascii="Times New Roman" w:eastAsia="Times New Roman" w:hAnsi="Times New Roman" w:cs="Times New Roman"/>
          <w:sz w:val="24"/>
          <w:szCs w:val="24"/>
        </w:rPr>
        <w:t>отдыхать,</w:t>
      </w:r>
      <w:r w:rsidRPr="00DA03A2">
        <w:rPr>
          <w:rFonts w:ascii="Times New Roman" w:eastAsia="Times New Roman" w:hAnsi="Times New Roman" w:cs="Times New Roman"/>
          <w:sz w:val="24"/>
          <w:szCs w:val="24"/>
        </w:rPr>
        <w:t xml:space="preserve"> отвлекаться от производственных и бытовых забот, вечно беспокойны, нервны, страдают бессонницей что в конечном итоге приводит к многочисленным заболеваниям внутренних </w:t>
      </w:r>
      <w:r w:rsidR="00260740" w:rsidRPr="00DA03A2">
        <w:rPr>
          <w:rFonts w:ascii="Times New Roman" w:eastAsia="Times New Roman" w:hAnsi="Times New Roman" w:cs="Times New Roman"/>
          <w:sz w:val="24"/>
          <w:szCs w:val="24"/>
        </w:rPr>
        <w:t>органов.</w:t>
      </w:r>
      <w:r w:rsidRPr="00DA03A2">
        <w:rPr>
          <w:rFonts w:ascii="Times New Roman" w:eastAsia="Times New Roman" w:hAnsi="Times New Roman" w:cs="Times New Roman"/>
          <w:sz w:val="24"/>
          <w:szCs w:val="24"/>
        </w:rPr>
        <w:t xml:space="preserve"> Некоторые </w:t>
      </w:r>
      <w:r w:rsidR="00260740" w:rsidRPr="00DA03A2">
        <w:rPr>
          <w:rFonts w:ascii="Times New Roman" w:eastAsia="Times New Roman" w:hAnsi="Times New Roman" w:cs="Times New Roman"/>
          <w:sz w:val="24"/>
          <w:szCs w:val="24"/>
        </w:rPr>
        <w:t>люди,</w:t>
      </w:r>
      <w:r w:rsidRPr="00DA03A2">
        <w:rPr>
          <w:rFonts w:ascii="Times New Roman" w:eastAsia="Times New Roman" w:hAnsi="Times New Roman" w:cs="Times New Roman"/>
          <w:sz w:val="24"/>
          <w:szCs w:val="24"/>
        </w:rPr>
        <w:t xml:space="preserve"> поддаваясь пагубной привычке к курению и </w:t>
      </w:r>
      <w:r w:rsidR="00260740" w:rsidRPr="00DA03A2">
        <w:rPr>
          <w:rFonts w:ascii="Times New Roman" w:eastAsia="Times New Roman" w:hAnsi="Times New Roman" w:cs="Times New Roman"/>
          <w:sz w:val="24"/>
          <w:szCs w:val="24"/>
        </w:rPr>
        <w:t>алкоголю,</w:t>
      </w:r>
      <w:r w:rsidRPr="00DA03A2">
        <w:rPr>
          <w:rFonts w:ascii="Times New Roman" w:eastAsia="Times New Roman" w:hAnsi="Times New Roman" w:cs="Times New Roman"/>
          <w:sz w:val="24"/>
          <w:szCs w:val="24"/>
        </w:rPr>
        <w:t xml:space="preserve"> активно укорачивают свою жизнь.</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Физическая культура играет значительную роль в профессиональной деятельности бакалавра и специалиста, так как их работа, как правило связана со значительным напряжением внимания, зрения, интенсивной интеллектуальной деятельностью и малой подвижностью. Занятия физической культурой снимают утомление нервной системы и всего организма, повышают работоспособность, способствуют укреплению здоровья. Как правило занятия физкультурой у бакалавра и специалиста проходят в форме активного отдыха.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Отдых - состояние покоя или такого рода деятельность, которая снимает утомление и способствует восстановлению работоспособности. Труд и отдых неразрывно связанны между собой в учебной, производственной и других сферах деятельности человека. Недостаточный отдых ведет к развитию утомления, а длительное отсутствие полноценного отдыха к переутомлению, что снижает защитные силы организма и может способствовать возникновению различных заболеваний, снижению или потере трудоспособности. Рациональный режим труда и отдыха позволяет сохранить здоровье и высокую трудоспособность в течение длительного времени.</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Важное условие эффективного отдыха - регулярное чередование периодов работы и отдыха. Исследованиями физиологов и гигиенистов установлено особое значение так называемого активного отдыха. Русский физиолог И.М.Сеченов доказал, что наиболее быстрое восстановление работоспособности после утомительной работы одной рукой наступает не при полном покое обеих рук, а при работе другой, не работавшей ранее рукой. Переключение деятельности в процессе работы с одних мышечных групп и нервных центров на другие ускоряет восстановление утомленной группы мышц, Переключение с одного вида работы на другую, чередование умственной деятельности с легким физическим трудом устраняет чувство усталости и является своеобразной формой отдыха.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lastRenderedPageBreak/>
        <w:t xml:space="preserve">         Пассивный отдых (с</w:t>
      </w:r>
      <w:r w:rsidR="00260740">
        <w:rPr>
          <w:rFonts w:ascii="Times New Roman" w:eastAsia="Times New Roman" w:hAnsi="Times New Roman" w:cs="Times New Roman"/>
          <w:sz w:val="24"/>
          <w:szCs w:val="24"/>
        </w:rPr>
        <w:t xml:space="preserve">остояние полного </w:t>
      </w:r>
      <w:r w:rsidR="005655A5">
        <w:rPr>
          <w:rFonts w:ascii="Times New Roman" w:eastAsia="Times New Roman" w:hAnsi="Times New Roman" w:cs="Times New Roman"/>
          <w:sz w:val="24"/>
          <w:szCs w:val="24"/>
        </w:rPr>
        <w:t>покоя)</w:t>
      </w:r>
      <w:r w:rsidRPr="00DA03A2">
        <w:rPr>
          <w:rFonts w:ascii="Times New Roman" w:eastAsia="Times New Roman" w:hAnsi="Times New Roman" w:cs="Times New Roman"/>
          <w:sz w:val="24"/>
          <w:szCs w:val="24"/>
        </w:rPr>
        <w:t xml:space="preserve"> целесообразно чередовать с активным отдыхом для наиболее быстрого восстановления работоспособности после утомительного физического или умственного труда.</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Выбор рационального режима отдыха определяется многими факторами, в частности условиями труда, возрастом и т.д.</w:t>
      </w:r>
    </w:p>
    <w:p w:rsidR="00A23841" w:rsidRPr="00DA03A2"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Различают три вида отдыха: ежедневный, еженедельный и ежегодный.</w:t>
      </w:r>
    </w:p>
    <w:p w:rsidR="00A23841" w:rsidRPr="006B7A1C" w:rsidRDefault="00A23841" w:rsidP="00A23841">
      <w:pPr>
        <w:spacing w:after="0" w:line="240" w:lineRule="auto"/>
        <w:jc w:val="both"/>
        <w:rPr>
          <w:rFonts w:ascii="Times New Roman" w:eastAsia="Times New Roman" w:hAnsi="Times New Roman" w:cs="Times New Roman"/>
          <w:sz w:val="24"/>
          <w:szCs w:val="24"/>
        </w:rPr>
      </w:pPr>
      <w:r w:rsidRPr="00DA03A2">
        <w:rPr>
          <w:rFonts w:ascii="Times New Roman" w:eastAsia="Times New Roman" w:hAnsi="Times New Roman" w:cs="Times New Roman"/>
          <w:sz w:val="24"/>
          <w:szCs w:val="24"/>
        </w:rPr>
        <w:t xml:space="preserve">       В ежедневный отдых входят короткие перерывы в течение рабочего дня для выполнения производственной гимнастики. Часть </w:t>
      </w:r>
      <w:r w:rsidR="005655A5" w:rsidRPr="00DA03A2">
        <w:rPr>
          <w:rFonts w:ascii="Times New Roman" w:eastAsia="Times New Roman" w:hAnsi="Times New Roman" w:cs="Times New Roman"/>
          <w:sz w:val="24"/>
          <w:szCs w:val="24"/>
        </w:rPr>
        <w:t>времени,</w:t>
      </w:r>
      <w:r w:rsidRPr="00DA03A2">
        <w:rPr>
          <w:rFonts w:ascii="Times New Roman" w:eastAsia="Times New Roman" w:hAnsi="Times New Roman" w:cs="Times New Roman"/>
          <w:sz w:val="24"/>
          <w:szCs w:val="24"/>
        </w:rPr>
        <w:t xml:space="preserve"> отведенного</w:t>
      </w:r>
      <w:r w:rsidRPr="006B7A1C">
        <w:rPr>
          <w:rFonts w:ascii="Times New Roman" w:eastAsia="Times New Roman" w:hAnsi="Times New Roman" w:cs="Times New Roman"/>
          <w:sz w:val="24"/>
          <w:szCs w:val="24"/>
        </w:rPr>
        <w:t xml:space="preserve"> для перерыва на обед, целесообразно проводить на свежем воздухе. При проведении производственной гимнастики целесообразно уделить больше внимания движениям, способствующим отдыху уставших мышц.</w:t>
      </w:r>
    </w:p>
    <w:p w:rsidR="00A23841" w:rsidRPr="006B7A1C" w:rsidRDefault="00A23841" w:rsidP="00A23841">
      <w:pPr>
        <w:spacing w:after="0" w:line="240" w:lineRule="auto"/>
        <w:jc w:val="both"/>
        <w:rPr>
          <w:rFonts w:ascii="Times New Roman" w:eastAsia="Times New Roman" w:hAnsi="Times New Roman" w:cs="Times New Roman"/>
          <w:sz w:val="24"/>
          <w:szCs w:val="24"/>
        </w:rPr>
      </w:pPr>
      <w:r w:rsidRPr="006B7A1C">
        <w:rPr>
          <w:rFonts w:ascii="Times New Roman" w:eastAsia="Times New Roman" w:hAnsi="Times New Roman" w:cs="Times New Roman"/>
          <w:sz w:val="24"/>
          <w:szCs w:val="24"/>
        </w:rPr>
        <w:t xml:space="preserve">        Производственная гимнастика - это комплексы несложных физических упражнений, ежедневно включаемых в режим рабочего дня с целью улучшения функционального состояния организма, поддержания высокого уровня трудоспособности и сохранения здоровья работающих. </w:t>
      </w:r>
      <w:r w:rsidR="005655A5" w:rsidRPr="006B7A1C">
        <w:rPr>
          <w:rFonts w:ascii="Times New Roman" w:eastAsia="Times New Roman" w:hAnsi="Times New Roman" w:cs="Times New Roman"/>
          <w:sz w:val="24"/>
          <w:szCs w:val="24"/>
        </w:rPr>
        <w:t>Кроме того,</w:t>
      </w:r>
      <w:r w:rsidRPr="006B7A1C">
        <w:rPr>
          <w:rFonts w:ascii="Times New Roman" w:eastAsia="Times New Roman" w:hAnsi="Times New Roman" w:cs="Times New Roman"/>
          <w:sz w:val="24"/>
          <w:szCs w:val="24"/>
        </w:rPr>
        <w:t xml:space="preserve"> гимнастика способствует предупреждению заболеваний, вызываемых специфическими условиями труда в отдельных профессиях.</w:t>
      </w:r>
    </w:p>
    <w:p w:rsidR="00A23841" w:rsidRPr="006B7A1C" w:rsidRDefault="00A23841" w:rsidP="00A23841">
      <w:pPr>
        <w:spacing w:after="0" w:line="240" w:lineRule="auto"/>
        <w:jc w:val="both"/>
        <w:rPr>
          <w:rFonts w:ascii="Times New Roman" w:eastAsia="Times New Roman" w:hAnsi="Times New Roman" w:cs="Times New Roman"/>
          <w:sz w:val="24"/>
          <w:szCs w:val="24"/>
        </w:rPr>
      </w:pPr>
      <w:r w:rsidRPr="006B7A1C">
        <w:rPr>
          <w:rFonts w:ascii="Times New Roman" w:eastAsia="Times New Roman" w:hAnsi="Times New Roman" w:cs="Times New Roman"/>
          <w:sz w:val="24"/>
          <w:szCs w:val="24"/>
        </w:rPr>
        <w:t xml:space="preserve">       Существует множество профессий, где очень велика нагрузка на нервно-психическую сферу и требуется повышенное напряжение внимания, зрения, слуха, то есть имеет место утомление нервной системы. Как правило такие профессии связаны с ограниченной двигательной активностью.</w:t>
      </w:r>
    </w:p>
    <w:p w:rsidR="00A23841" w:rsidRPr="006B7A1C" w:rsidRDefault="00A23841" w:rsidP="00A23841">
      <w:pPr>
        <w:spacing w:after="0" w:line="240" w:lineRule="auto"/>
        <w:jc w:val="both"/>
        <w:rPr>
          <w:rFonts w:ascii="Times New Roman" w:eastAsia="Times New Roman" w:hAnsi="Times New Roman" w:cs="Times New Roman"/>
          <w:sz w:val="24"/>
          <w:szCs w:val="24"/>
        </w:rPr>
      </w:pPr>
      <w:r w:rsidRPr="006B7A1C">
        <w:rPr>
          <w:rFonts w:ascii="Times New Roman" w:eastAsia="Times New Roman" w:hAnsi="Times New Roman" w:cs="Times New Roman"/>
          <w:sz w:val="24"/>
          <w:szCs w:val="24"/>
        </w:rPr>
        <w:t xml:space="preserve">       При длительном пребывании в положении сидя и малой двигательной активности снижается интенсивность обмена веществ, кровообращения, появляется застой крови в органах малого таза, в ногах, слабеет мускулатура, ухудшается осанка. Люди, чья профессия связана с малой подвижностью чаще страдают головной болью, заболеваниями сердечно-сосудистой системы, нарушениями обмена веществ и др.</w:t>
      </w:r>
    </w:p>
    <w:p w:rsidR="00A23841" w:rsidRPr="006B7A1C" w:rsidRDefault="00A23841" w:rsidP="00A23841">
      <w:pPr>
        <w:spacing w:after="0" w:line="240" w:lineRule="auto"/>
        <w:jc w:val="both"/>
        <w:rPr>
          <w:rFonts w:ascii="Times New Roman" w:eastAsia="Times New Roman" w:hAnsi="Times New Roman" w:cs="Times New Roman"/>
          <w:sz w:val="24"/>
          <w:szCs w:val="24"/>
        </w:rPr>
      </w:pPr>
      <w:r w:rsidRPr="006B7A1C">
        <w:rPr>
          <w:rFonts w:ascii="Times New Roman" w:eastAsia="Times New Roman" w:hAnsi="Times New Roman" w:cs="Times New Roman"/>
          <w:sz w:val="24"/>
          <w:szCs w:val="24"/>
        </w:rPr>
        <w:t xml:space="preserve">      Производственная гимнастика компенсирует недостаток двигательной активности при ряде профессий. В профессиях, связанных с тяжелой физической нагрузкой, гимнастика устраняет неблагоприятное влияние, которое оказывает нагрузка на одни и те же группы мышц, вовлекает в работу ранее бездействовавшие группы мышц или изменяет характер деятельности работающих мышц. Упражнения для комплексов производственной гимнастики, время и методику их проведения выбирают с учетом особенностей труда, физического развития и физической подготовленности работающих, изменений функционального состояния организма в течении рабочего дня, санитарно-гигиенических условий труда.</w:t>
      </w:r>
    </w:p>
    <w:p w:rsidR="00A23841" w:rsidRPr="006B7A1C" w:rsidRDefault="00A23841" w:rsidP="00A23841">
      <w:pPr>
        <w:spacing w:after="0" w:line="240" w:lineRule="auto"/>
        <w:jc w:val="both"/>
        <w:rPr>
          <w:rFonts w:ascii="Times New Roman" w:eastAsia="Times New Roman" w:hAnsi="Times New Roman" w:cs="Times New Roman"/>
          <w:sz w:val="24"/>
          <w:szCs w:val="24"/>
        </w:rPr>
      </w:pPr>
      <w:r w:rsidRPr="006B7A1C">
        <w:rPr>
          <w:rFonts w:ascii="Times New Roman" w:eastAsia="Times New Roman" w:hAnsi="Times New Roman" w:cs="Times New Roman"/>
          <w:sz w:val="24"/>
          <w:szCs w:val="24"/>
        </w:rPr>
        <w:t>Ориентиром для выбора рациональной методики занятий могут служить типовые комплексы, разработанные применительно к четырем видам работ, различающихся по величине и объему мышечных усилий, а также нервно-психического напряжения:</w:t>
      </w:r>
    </w:p>
    <w:p w:rsidR="00A23841" w:rsidRPr="00A37B1D" w:rsidRDefault="00A23841" w:rsidP="00A23841">
      <w:pPr>
        <w:spacing w:after="0" w:line="240" w:lineRule="auto"/>
        <w:jc w:val="both"/>
        <w:rPr>
          <w:rFonts w:ascii="Times New Roman" w:eastAsia="Times New Roman" w:hAnsi="Times New Roman" w:cs="Times New Roman"/>
          <w:i/>
          <w:sz w:val="24"/>
          <w:szCs w:val="24"/>
        </w:rPr>
      </w:pPr>
      <w:r w:rsidRPr="00A37B1D">
        <w:rPr>
          <w:rFonts w:ascii="Times New Roman" w:eastAsia="Times New Roman" w:hAnsi="Times New Roman" w:cs="Times New Roman"/>
          <w:i/>
          <w:sz w:val="24"/>
          <w:szCs w:val="24"/>
        </w:rPr>
        <w:t>1) связанных со значительным физическим напряжением;</w:t>
      </w:r>
    </w:p>
    <w:p w:rsidR="00A23841" w:rsidRPr="00A37B1D" w:rsidRDefault="00A23841" w:rsidP="00A23841">
      <w:pPr>
        <w:spacing w:after="0" w:line="240" w:lineRule="auto"/>
        <w:jc w:val="both"/>
        <w:rPr>
          <w:rFonts w:ascii="Times New Roman" w:eastAsia="Times New Roman" w:hAnsi="Times New Roman" w:cs="Times New Roman"/>
          <w:i/>
          <w:sz w:val="24"/>
          <w:szCs w:val="24"/>
        </w:rPr>
      </w:pPr>
      <w:r w:rsidRPr="00A37B1D">
        <w:rPr>
          <w:rFonts w:ascii="Times New Roman" w:eastAsia="Times New Roman" w:hAnsi="Times New Roman" w:cs="Times New Roman"/>
          <w:i/>
          <w:sz w:val="24"/>
          <w:szCs w:val="24"/>
        </w:rPr>
        <w:t>2) требующих равномерного физического и умственного напряжения (физический труд средней тяжести);</w:t>
      </w:r>
    </w:p>
    <w:p w:rsidR="00A23841" w:rsidRPr="00A37B1D" w:rsidRDefault="00A23841" w:rsidP="00A23841">
      <w:pPr>
        <w:spacing w:after="0" w:line="240" w:lineRule="auto"/>
        <w:jc w:val="both"/>
        <w:rPr>
          <w:rFonts w:ascii="Times New Roman" w:eastAsia="Times New Roman" w:hAnsi="Times New Roman" w:cs="Times New Roman"/>
          <w:i/>
          <w:sz w:val="24"/>
          <w:szCs w:val="24"/>
        </w:rPr>
      </w:pPr>
      <w:r w:rsidRPr="00A37B1D">
        <w:rPr>
          <w:rFonts w:ascii="Times New Roman" w:eastAsia="Times New Roman" w:hAnsi="Times New Roman" w:cs="Times New Roman"/>
          <w:i/>
          <w:sz w:val="24"/>
          <w:szCs w:val="24"/>
        </w:rPr>
        <w:t>3) характеризующихся преобладанием нервного напряжения при небольшой физической нагрузке, главным образом эта работа выполняется в положении сидя;</w:t>
      </w:r>
    </w:p>
    <w:p w:rsidR="00A23841" w:rsidRPr="00A37B1D" w:rsidRDefault="00A23841" w:rsidP="00A23841">
      <w:pPr>
        <w:spacing w:after="0" w:line="240" w:lineRule="auto"/>
        <w:jc w:val="both"/>
        <w:rPr>
          <w:rFonts w:ascii="Times New Roman" w:eastAsia="Times New Roman" w:hAnsi="Times New Roman" w:cs="Times New Roman"/>
          <w:i/>
          <w:sz w:val="24"/>
          <w:szCs w:val="24"/>
        </w:rPr>
      </w:pPr>
      <w:r w:rsidRPr="00A37B1D">
        <w:rPr>
          <w:rFonts w:ascii="Times New Roman" w:eastAsia="Times New Roman" w:hAnsi="Times New Roman" w:cs="Times New Roman"/>
          <w:i/>
          <w:sz w:val="24"/>
          <w:szCs w:val="24"/>
        </w:rPr>
        <w:t>4) связанных с умственным трудом;</w:t>
      </w: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Pr="006B7A1C" w:rsidRDefault="00A23841" w:rsidP="00A23841">
      <w:pPr>
        <w:spacing w:after="0"/>
        <w:jc w:val="both"/>
        <w:rPr>
          <w:rFonts w:ascii="Times New Roman" w:eastAsia="Times New Roman" w:hAnsi="Times New Roman" w:cs="Times New Roman"/>
          <w:b/>
          <w:bCs/>
          <w:color w:val="333333"/>
          <w:sz w:val="24"/>
          <w:szCs w:val="24"/>
        </w:rPr>
      </w:pP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Default="00A23841" w:rsidP="00A23841">
      <w:pPr>
        <w:spacing w:after="0" w:line="240" w:lineRule="auto"/>
        <w:jc w:val="both"/>
        <w:rPr>
          <w:rFonts w:ascii="Times New Roman" w:eastAsia="Times New Roman" w:hAnsi="Times New Roman" w:cs="Times New Roman"/>
          <w:sz w:val="24"/>
          <w:szCs w:val="24"/>
        </w:rPr>
      </w:pPr>
      <w:r w:rsidRPr="006B7A1C">
        <w:rPr>
          <w:rFonts w:ascii="Times New Roman" w:eastAsia="Times New Roman" w:hAnsi="Times New Roman" w:cs="Times New Roman"/>
          <w:noProof/>
          <w:sz w:val="24"/>
          <w:szCs w:val="24"/>
        </w:rPr>
        <w:lastRenderedPageBreak/>
        <w:drawing>
          <wp:inline distT="0" distB="0" distL="0" distR="0">
            <wp:extent cx="5391150" cy="3781425"/>
            <wp:effectExtent l="19050" t="0" r="0" b="0"/>
            <wp:docPr id="2" name="Рисунок 6" descr="http://www.bankreferatov.ru/Images/13/4965FAD15BCAE67343256A190038AC13/fizraend.doc/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ankreferatov.ru/Images/13/4965FAD15BCAE67343256A190038AC13/fizraend.doc/img1.gif"/>
                    <pic:cNvPicPr>
                      <a:picLocks noChangeAspect="1" noChangeArrowheads="1"/>
                    </pic:cNvPicPr>
                  </pic:nvPicPr>
                  <pic:blipFill>
                    <a:blip r:embed="rId16" cstate="print"/>
                    <a:srcRect/>
                    <a:stretch>
                      <a:fillRect/>
                    </a:stretch>
                  </pic:blipFill>
                  <pic:spPr bwMode="auto">
                    <a:xfrm>
                      <a:off x="0" y="0"/>
                      <a:ext cx="5391150" cy="3781425"/>
                    </a:xfrm>
                    <a:prstGeom prst="rect">
                      <a:avLst/>
                    </a:prstGeom>
                    <a:noFill/>
                    <a:ln w="9525">
                      <a:noFill/>
                      <a:miter lim="800000"/>
                      <a:headEnd/>
                      <a:tailEnd/>
                    </a:ln>
                  </pic:spPr>
                </pic:pic>
              </a:graphicData>
            </a:graphic>
          </wp:inline>
        </w:drawing>
      </w:r>
    </w:p>
    <w:p w:rsidR="00A23841" w:rsidRDefault="00A23841" w:rsidP="00A23841">
      <w:pPr>
        <w:spacing w:after="0" w:line="240" w:lineRule="auto"/>
        <w:jc w:val="both"/>
        <w:rPr>
          <w:rFonts w:ascii="Times New Roman" w:eastAsia="Times New Roman" w:hAnsi="Times New Roman" w:cs="Times New Roman"/>
          <w:sz w:val="24"/>
          <w:szCs w:val="24"/>
        </w:rPr>
      </w:pPr>
    </w:p>
    <w:p w:rsidR="00A23841" w:rsidRDefault="00A23841" w:rsidP="00A23841">
      <w:pPr>
        <w:spacing w:after="0" w:line="240" w:lineRule="auto"/>
        <w:jc w:val="both"/>
        <w:rPr>
          <w:rFonts w:ascii="Times New Roman" w:eastAsia="Times New Roman" w:hAnsi="Times New Roman" w:cs="Times New Roman"/>
          <w:sz w:val="24"/>
          <w:szCs w:val="24"/>
        </w:rPr>
      </w:pPr>
    </w:p>
    <w:p w:rsidR="00A23841" w:rsidRDefault="00A23841" w:rsidP="00A23841">
      <w:pPr>
        <w:spacing w:after="0" w:line="240" w:lineRule="auto"/>
        <w:jc w:val="both"/>
        <w:rPr>
          <w:rFonts w:ascii="Times New Roman" w:eastAsia="Times New Roman" w:hAnsi="Times New Roman" w:cs="Times New Roman"/>
          <w:sz w:val="24"/>
          <w:szCs w:val="24"/>
        </w:rPr>
      </w:pPr>
    </w:p>
    <w:p w:rsidR="00A23841" w:rsidRDefault="00A23841" w:rsidP="00A23841">
      <w:pPr>
        <w:spacing w:after="0" w:line="240" w:lineRule="auto"/>
        <w:jc w:val="both"/>
        <w:rPr>
          <w:rFonts w:ascii="Times New Roman" w:eastAsia="Times New Roman" w:hAnsi="Times New Roman" w:cs="Times New Roman"/>
          <w:sz w:val="24"/>
          <w:szCs w:val="24"/>
        </w:rPr>
      </w:pPr>
    </w:p>
    <w:p w:rsidR="00A23841" w:rsidRDefault="00A23841" w:rsidP="00A23841">
      <w:pPr>
        <w:spacing w:after="0" w:line="240" w:lineRule="auto"/>
        <w:jc w:val="both"/>
        <w:rPr>
          <w:rFonts w:ascii="Times New Roman" w:eastAsia="Times New Roman" w:hAnsi="Times New Roman" w:cs="Times New Roman"/>
          <w:sz w:val="24"/>
          <w:szCs w:val="24"/>
        </w:rPr>
      </w:pPr>
      <w:r w:rsidRPr="006B7A1C">
        <w:rPr>
          <w:rFonts w:ascii="Times New Roman" w:eastAsia="Times New Roman" w:hAnsi="Times New Roman" w:cs="Times New Roman"/>
          <w:noProof/>
          <w:sz w:val="24"/>
          <w:szCs w:val="24"/>
        </w:rPr>
        <w:drawing>
          <wp:inline distT="0" distB="0" distL="0" distR="0">
            <wp:extent cx="5391150" cy="3781425"/>
            <wp:effectExtent l="19050" t="0" r="0" b="0"/>
            <wp:docPr id="4" name="Рисунок 7" descr="http://www.bankreferatov.ru/Images/13/4965FAD15BCAE67343256A190038AC13/fizraend.doc/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ankreferatov.ru/Images/13/4965FAD15BCAE67343256A190038AC13/fizraend.doc/img2.gif"/>
                    <pic:cNvPicPr>
                      <a:picLocks noChangeAspect="1" noChangeArrowheads="1"/>
                    </pic:cNvPicPr>
                  </pic:nvPicPr>
                  <pic:blipFill>
                    <a:blip r:embed="rId17" cstate="print"/>
                    <a:srcRect/>
                    <a:stretch>
                      <a:fillRect/>
                    </a:stretch>
                  </pic:blipFill>
                  <pic:spPr bwMode="auto">
                    <a:xfrm>
                      <a:off x="0" y="0"/>
                      <a:ext cx="5391150" cy="3781425"/>
                    </a:xfrm>
                    <a:prstGeom prst="rect">
                      <a:avLst/>
                    </a:prstGeom>
                    <a:noFill/>
                    <a:ln w="9525">
                      <a:noFill/>
                      <a:miter lim="800000"/>
                      <a:headEnd/>
                      <a:tailEnd/>
                    </a:ln>
                  </pic:spPr>
                </pic:pic>
              </a:graphicData>
            </a:graphic>
          </wp:inline>
        </w:drawing>
      </w:r>
    </w:p>
    <w:p w:rsidR="00A23841" w:rsidRDefault="00A23841" w:rsidP="00A23841">
      <w:pPr>
        <w:spacing w:after="0" w:line="240" w:lineRule="auto"/>
        <w:jc w:val="both"/>
        <w:rPr>
          <w:rFonts w:ascii="Times New Roman" w:eastAsia="Times New Roman" w:hAnsi="Times New Roman" w:cs="Times New Roman"/>
          <w:sz w:val="24"/>
          <w:szCs w:val="24"/>
        </w:rPr>
      </w:pPr>
    </w:p>
    <w:p w:rsidR="00A23841" w:rsidRDefault="00A23841" w:rsidP="00A23841">
      <w:pPr>
        <w:spacing w:after="0" w:line="240" w:lineRule="auto"/>
        <w:jc w:val="both"/>
        <w:rPr>
          <w:rFonts w:ascii="Times New Roman" w:eastAsia="Times New Roman" w:hAnsi="Times New Roman" w:cs="Times New Roman"/>
          <w:sz w:val="24"/>
          <w:szCs w:val="24"/>
        </w:rPr>
      </w:pPr>
    </w:p>
    <w:p w:rsidR="00A23841" w:rsidRDefault="00A23841" w:rsidP="00A23841">
      <w:pPr>
        <w:spacing w:after="0" w:line="240" w:lineRule="auto"/>
        <w:jc w:val="both"/>
        <w:rPr>
          <w:rFonts w:ascii="Times New Roman" w:eastAsia="Times New Roman" w:hAnsi="Times New Roman" w:cs="Times New Roman"/>
          <w:sz w:val="24"/>
          <w:szCs w:val="24"/>
        </w:rPr>
      </w:pP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Pr="006B7A1C" w:rsidRDefault="00A23841" w:rsidP="00A23841">
      <w:pPr>
        <w:spacing w:after="0" w:line="240" w:lineRule="auto"/>
        <w:jc w:val="both"/>
        <w:rPr>
          <w:rFonts w:ascii="Times New Roman" w:eastAsia="Times New Roman" w:hAnsi="Times New Roman" w:cs="Times New Roman"/>
          <w:sz w:val="24"/>
          <w:szCs w:val="24"/>
        </w:rPr>
      </w:pPr>
    </w:p>
    <w:p w:rsidR="00A23841" w:rsidRPr="00DA03A2" w:rsidRDefault="00A23841" w:rsidP="00A23841">
      <w:pPr>
        <w:spacing w:before="100" w:beforeAutospacing="1" w:after="100" w:afterAutospacing="1" w:line="240" w:lineRule="auto"/>
        <w:jc w:val="both"/>
        <w:rPr>
          <w:ins w:id="0" w:author="Unknown"/>
          <w:rFonts w:ascii="Times New Roman" w:eastAsia="Times New Roman" w:hAnsi="Times New Roman" w:cs="Times New Roman"/>
          <w:sz w:val="24"/>
          <w:szCs w:val="24"/>
        </w:rPr>
      </w:pPr>
      <w:ins w:id="1" w:author="Unknown">
        <w:r w:rsidRPr="00DA03A2">
          <w:rPr>
            <w:rFonts w:ascii="Times New Roman" w:eastAsia="Times New Roman" w:hAnsi="Times New Roman" w:cs="Times New Roman"/>
            <w:sz w:val="24"/>
            <w:szCs w:val="24"/>
          </w:rPr>
          <w:lastRenderedPageBreak/>
          <w:t xml:space="preserve">1-2 - сидя на стуле и опираясь на него руками, встают на носки, потягиваясь, руки поднимают в стороны и вверх - вдох, возвращаются в исходное положение - выдох. Повторяют 3-4 раза. </w:t>
        </w:r>
      </w:ins>
    </w:p>
    <w:p w:rsidR="00A23841" w:rsidRPr="00DA03A2" w:rsidRDefault="00A23841" w:rsidP="00A23841">
      <w:pPr>
        <w:spacing w:before="100" w:beforeAutospacing="1" w:after="100" w:afterAutospacing="1" w:line="240" w:lineRule="auto"/>
        <w:jc w:val="both"/>
        <w:rPr>
          <w:ins w:id="2" w:author="Unknown"/>
          <w:rFonts w:ascii="Times New Roman" w:eastAsia="Times New Roman" w:hAnsi="Times New Roman" w:cs="Times New Roman"/>
          <w:sz w:val="24"/>
          <w:szCs w:val="24"/>
        </w:rPr>
      </w:pPr>
      <w:ins w:id="3" w:author="Unknown">
        <w:r w:rsidRPr="00DA03A2">
          <w:rPr>
            <w:rFonts w:ascii="Times New Roman" w:eastAsia="Times New Roman" w:hAnsi="Times New Roman" w:cs="Times New Roman"/>
            <w:sz w:val="24"/>
            <w:szCs w:val="24"/>
          </w:rPr>
          <w:t xml:space="preserve">3-5 - стоя возле стула, руки кладут на спинку стула, отставляя одну ногу назад разводят руки в стороны - вдох, возвращаются в исходное положение - выдох. Повторяют 3-4 раза с каждой ногой. </w:t>
        </w:r>
      </w:ins>
    </w:p>
    <w:p w:rsidR="00A23841" w:rsidRPr="00DA03A2" w:rsidRDefault="00A23841" w:rsidP="00A23841">
      <w:pPr>
        <w:spacing w:before="100" w:beforeAutospacing="1" w:after="100" w:afterAutospacing="1" w:line="240" w:lineRule="auto"/>
        <w:jc w:val="both"/>
        <w:rPr>
          <w:ins w:id="4" w:author="Unknown"/>
          <w:rFonts w:ascii="Times New Roman" w:eastAsia="Times New Roman" w:hAnsi="Times New Roman" w:cs="Times New Roman"/>
          <w:sz w:val="24"/>
          <w:szCs w:val="24"/>
        </w:rPr>
      </w:pPr>
      <w:ins w:id="5" w:author="Unknown">
        <w:r w:rsidRPr="00DA03A2">
          <w:rPr>
            <w:rFonts w:ascii="Times New Roman" w:eastAsia="Times New Roman" w:hAnsi="Times New Roman" w:cs="Times New Roman"/>
            <w:sz w:val="24"/>
            <w:szCs w:val="24"/>
          </w:rPr>
          <w:t xml:space="preserve">6 - стоя возле стула, руки кладут на спинку стула, отставляя правую ногу в сторону, левую руку поднимают над головой - выдох, возвращаются в исходное положение - вдох. Повторяют 5-6 раз для каждой ноги. </w:t>
        </w:r>
      </w:ins>
    </w:p>
    <w:p w:rsidR="00A23841" w:rsidRPr="00DA03A2" w:rsidRDefault="00A23841" w:rsidP="00A23841">
      <w:pPr>
        <w:spacing w:before="100" w:beforeAutospacing="1" w:after="100" w:afterAutospacing="1" w:line="240" w:lineRule="auto"/>
        <w:jc w:val="both"/>
        <w:rPr>
          <w:ins w:id="6" w:author="Unknown"/>
          <w:rFonts w:ascii="Times New Roman" w:eastAsia="Times New Roman" w:hAnsi="Times New Roman" w:cs="Times New Roman"/>
          <w:sz w:val="24"/>
          <w:szCs w:val="24"/>
        </w:rPr>
      </w:pPr>
      <w:ins w:id="7" w:author="Unknown">
        <w:r w:rsidRPr="00DA03A2">
          <w:rPr>
            <w:rFonts w:ascii="Times New Roman" w:eastAsia="Times New Roman" w:hAnsi="Times New Roman" w:cs="Times New Roman"/>
            <w:sz w:val="24"/>
            <w:szCs w:val="24"/>
          </w:rPr>
          <w:t>7-9 - стоя спиной к стулу, руки опускают вдоль тела, ноги вместе, поднимают руки вверх - вдох, сгибаясь, опускают руки вниз и назад и дотрагиваются ими до стула - выдох. Повторяют 3-4 раза.</w:t>
        </w:r>
      </w:ins>
    </w:p>
    <w:p w:rsidR="00A23841" w:rsidRPr="00DA03A2" w:rsidRDefault="00A23841" w:rsidP="00A23841">
      <w:pPr>
        <w:spacing w:before="100" w:beforeAutospacing="1" w:after="100" w:afterAutospacing="1" w:line="240" w:lineRule="auto"/>
        <w:jc w:val="both"/>
        <w:rPr>
          <w:ins w:id="8" w:author="Unknown"/>
          <w:rFonts w:ascii="Times New Roman" w:eastAsia="Times New Roman" w:hAnsi="Times New Roman" w:cs="Times New Roman"/>
          <w:sz w:val="24"/>
          <w:szCs w:val="24"/>
        </w:rPr>
      </w:pPr>
      <w:ins w:id="9" w:author="Unknown">
        <w:r w:rsidRPr="00DA03A2">
          <w:rPr>
            <w:rFonts w:ascii="Times New Roman" w:eastAsia="Times New Roman" w:hAnsi="Times New Roman" w:cs="Times New Roman"/>
            <w:sz w:val="24"/>
            <w:szCs w:val="24"/>
          </w:rPr>
          <w:t xml:space="preserve">10-11 - стоя перед стулом, руки опускают вдоль тела, приседают держась вытянутыми руками за спинку стула, повторяют 4-5 раз, приседая - выдох, выпрямляясь - вдох. </w:t>
        </w:r>
      </w:ins>
    </w:p>
    <w:p w:rsidR="00A23841" w:rsidRPr="00DA03A2" w:rsidRDefault="00A23841" w:rsidP="00A23841">
      <w:pPr>
        <w:spacing w:before="100" w:beforeAutospacing="1" w:after="100" w:afterAutospacing="1" w:line="240" w:lineRule="auto"/>
        <w:jc w:val="both"/>
        <w:rPr>
          <w:ins w:id="10" w:author="Unknown"/>
          <w:rFonts w:ascii="Times New Roman" w:eastAsia="Times New Roman" w:hAnsi="Times New Roman" w:cs="Times New Roman"/>
          <w:sz w:val="24"/>
          <w:szCs w:val="24"/>
        </w:rPr>
      </w:pPr>
      <w:ins w:id="11" w:author="Unknown">
        <w:r w:rsidRPr="00DA03A2">
          <w:rPr>
            <w:rFonts w:ascii="Times New Roman" w:eastAsia="Times New Roman" w:hAnsi="Times New Roman" w:cs="Times New Roman"/>
            <w:sz w:val="24"/>
            <w:szCs w:val="24"/>
          </w:rPr>
          <w:t xml:space="preserve">12-14 - стоя перед стулом с опушенными вдоль тела руками, поднимают обе вытянутые руки и, поворачиваясь туловищем попеременно вправо и влево, дотрагиваются до спинки стула, при повороте выдох, при возвращении в исходное положение - вдох. Повторяют 5-6 раз. </w:t>
        </w:r>
      </w:ins>
    </w:p>
    <w:p w:rsidR="00A23841" w:rsidRPr="00DA03A2" w:rsidRDefault="00A23841" w:rsidP="00A23841">
      <w:pPr>
        <w:spacing w:before="100" w:beforeAutospacing="1" w:after="100" w:afterAutospacing="1" w:line="240" w:lineRule="auto"/>
        <w:jc w:val="both"/>
        <w:rPr>
          <w:ins w:id="12" w:author="Unknown"/>
          <w:rFonts w:ascii="Times New Roman" w:eastAsia="Times New Roman" w:hAnsi="Times New Roman" w:cs="Times New Roman"/>
          <w:sz w:val="24"/>
          <w:szCs w:val="24"/>
        </w:rPr>
      </w:pPr>
      <w:ins w:id="13" w:author="Unknown">
        <w:r w:rsidRPr="00DA03A2">
          <w:rPr>
            <w:rFonts w:ascii="Times New Roman" w:eastAsia="Times New Roman" w:hAnsi="Times New Roman" w:cs="Times New Roman"/>
            <w:sz w:val="24"/>
            <w:szCs w:val="24"/>
          </w:rPr>
          <w:t xml:space="preserve">15-16 - сидя на стуле и опираясь руками на него, вытянутые вперед ноги попеременно приподнимают и опускают, повторяют 6-8 раз, дыхание произвольное. </w:t>
        </w:r>
      </w:ins>
    </w:p>
    <w:p w:rsidR="00A23841" w:rsidRPr="00DA03A2" w:rsidRDefault="00A23841" w:rsidP="00A23841">
      <w:pPr>
        <w:spacing w:before="100" w:beforeAutospacing="1" w:after="100" w:afterAutospacing="1" w:line="240" w:lineRule="auto"/>
        <w:jc w:val="both"/>
        <w:rPr>
          <w:ins w:id="14" w:author="Unknown"/>
          <w:rFonts w:ascii="Times New Roman" w:eastAsia="Times New Roman" w:hAnsi="Times New Roman" w:cs="Times New Roman"/>
          <w:sz w:val="24"/>
          <w:szCs w:val="24"/>
        </w:rPr>
      </w:pPr>
      <w:ins w:id="15" w:author="Unknown">
        <w:r w:rsidRPr="00DA03A2">
          <w:rPr>
            <w:rFonts w:ascii="Times New Roman" w:eastAsia="Times New Roman" w:hAnsi="Times New Roman" w:cs="Times New Roman"/>
            <w:sz w:val="24"/>
            <w:szCs w:val="24"/>
          </w:rPr>
          <w:t xml:space="preserve">17 - сидя на стуле и опираясь на него руками, ноги вытягивают, поднимают руки в стороны и вверх - вдох, возвращаются в исходное положение - выдох. Повторяют 3-4 раза. </w:t>
        </w:r>
      </w:ins>
    </w:p>
    <w:p w:rsidR="00A23841" w:rsidRPr="00DA03A2" w:rsidRDefault="00A23841" w:rsidP="00A23841">
      <w:pPr>
        <w:spacing w:before="100" w:beforeAutospacing="1" w:after="100" w:afterAutospacing="1" w:line="240" w:lineRule="auto"/>
        <w:jc w:val="both"/>
        <w:rPr>
          <w:ins w:id="16" w:author="Unknown"/>
          <w:rFonts w:ascii="Times New Roman" w:eastAsia="Times New Roman" w:hAnsi="Times New Roman" w:cs="Times New Roman"/>
          <w:sz w:val="24"/>
          <w:szCs w:val="24"/>
        </w:rPr>
      </w:pPr>
      <w:ins w:id="17" w:author="Unknown">
        <w:r w:rsidRPr="00DA03A2">
          <w:rPr>
            <w:rFonts w:ascii="Times New Roman" w:eastAsia="Times New Roman" w:hAnsi="Times New Roman" w:cs="Times New Roman"/>
            <w:sz w:val="24"/>
            <w:szCs w:val="24"/>
          </w:rPr>
          <w:t xml:space="preserve">18-19 - стоя боком к стулу, левую руку кладут на спинку стула, отводят правую ногу в сторону, правую руку поднимают вперед - вдох, возвращаясь в исходное положение выдох. То же для левой руки и ноги, повторяют 5-6 раз в каждую сторону. </w:t>
        </w:r>
      </w:ins>
    </w:p>
    <w:p w:rsidR="00A23841" w:rsidRPr="00DA03A2" w:rsidRDefault="00A23841" w:rsidP="00A23841">
      <w:pPr>
        <w:spacing w:before="100" w:beforeAutospacing="1" w:after="100" w:afterAutospacing="1" w:line="240" w:lineRule="auto"/>
        <w:jc w:val="both"/>
        <w:rPr>
          <w:ins w:id="18" w:author="Unknown"/>
          <w:rFonts w:ascii="Times New Roman" w:eastAsia="Times New Roman" w:hAnsi="Times New Roman" w:cs="Times New Roman"/>
          <w:sz w:val="24"/>
          <w:szCs w:val="24"/>
        </w:rPr>
      </w:pPr>
      <w:ins w:id="19" w:author="Unknown">
        <w:r w:rsidRPr="00DA03A2">
          <w:rPr>
            <w:rFonts w:ascii="Times New Roman" w:eastAsia="Times New Roman" w:hAnsi="Times New Roman" w:cs="Times New Roman"/>
            <w:sz w:val="24"/>
            <w:szCs w:val="24"/>
          </w:rPr>
          <w:t>20 - стоя боком к стулу, левую руку кладут на спинку стула, правую руку поднимают вверх и кладут на затылок - вдох, возвращаясь в исходное положение - выдох, то же для левой руки. Повторяют для каждой стороны 3-4 раза.</w:t>
        </w:r>
      </w:ins>
    </w:p>
    <w:p w:rsidR="00A23841" w:rsidRPr="00DA03A2" w:rsidRDefault="00A23841" w:rsidP="00A23841">
      <w:pPr>
        <w:spacing w:before="100" w:beforeAutospacing="1" w:after="100" w:afterAutospacing="1" w:line="240" w:lineRule="auto"/>
        <w:rPr>
          <w:rFonts w:ascii="Times New Roman" w:eastAsia="Times New Roman" w:hAnsi="Times New Roman" w:cs="Times New Roman"/>
          <w:sz w:val="24"/>
          <w:szCs w:val="24"/>
        </w:rPr>
      </w:pPr>
    </w:p>
    <w:p w:rsidR="00A23841" w:rsidRPr="00DA03A2" w:rsidRDefault="00A23841" w:rsidP="00A23841">
      <w:pPr>
        <w:spacing w:before="100" w:beforeAutospacing="1" w:after="100" w:afterAutospacing="1" w:line="240" w:lineRule="auto"/>
        <w:rPr>
          <w:rFonts w:ascii="Times New Roman" w:eastAsia="Times New Roman" w:hAnsi="Times New Roman" w:cs="Times New Roman"/>
          <w:sz w:val="24"/>
          <w:szCs w:val="24"/>
        </w:rPr>
      </w:pPr>
    </w:p>
    <w:p w:rsidR="00A23841" w:rsidRPr="00DA03A2" w:rsidRDefault="00A23841" w:rsidP="00A23841">
      <w:pPr>
        <w:spacing w:before="100" w:beforeAutospacing="1" w:after="100" w:afterAutospacing="1" w:line="240" w:lineRule="auto"/>
        <w:rPr>
          <w:rFonts w:ascii="Times New Roman" w:eastAsia="Times New Roman" w:hAnsi="Times New Roman" w:cs="Times New Roman"/>
          <w:sz w:val="24"/>
          <w:szCs w:val="24"/>
        </w:rPr>
      </w:pPr>
    </w:p>
    <w:p w:rsidR="00A23841" w:rsidRPr="00DA03A2" w:rsidRDefault="00A23841" w:rsidP="00A23841">
      <w:pPr>
        <w:spacing w:before="100" w:beforeAutospacing="1" w:after="100" w:afterAutospacing="1" w:line="240" w:lineRule="auto"/>
        <w:rPr>
          <w:rFonts w:ascii="Times New Roman" w:eastAsia="Times New Roman" w:hAnsi="Times New Roman" w:cs="Times New Roman"/>
          <w:sz w:val="24"/>
          <w:szCs w:val="24"/>
        </w:rPr>
      </w:pPr>
    </w:p>
    <w:p w:rsidR="00A23841" w:rsidRPr="00DA03A2" w:rsidRDefault="00A23841" w:rsidP="00A23841">
      <w:pPr>
        <w:spacing w:before="100" w:beforeAutospacing="1" w:after="100" w:afterAutospacing="1" w:line="240" w:lineRule="auto"/>
        <w:rPr>
          <w:rFonts w:ascii="Times New Roman" w:eastAsia="Times New Roman" w:hAnsi="Times New Roman" w:cs="Times New Roman"/>
          <w:sz w:val="24"/>
          <w:szCs w:val="24"/>
        </w:rPr>
      </w:pPr>
    </w:p>
    <w:p w:rsidR="00A23841" w:rsidRPr="00DA03A2" w:rsidRDefault="00A23841" w:rsidP="00A23841">
      <w:pPr>
        <w:spacing w:before="100" w:beforeAutospacing="1" w:after="100" w:afterAutospacing="1" w:line="240" w:lineRule="auto"/>
        <w:rPr>
          <w:rFonts w:ascii="Times New Roman" w:eastAsia="Times New Roman" w:hAnsi="Times New Roman" w:cs="Times New Roman"/>
          <w:sz w:val="24"/>
          <w:szCs w:val="24"/>
        </w:rPr>
      </w:pPr>
    </w:p>
    <w:p w:rsidR="00A23841" w:rsidRPr="00DA03A2" w:rsidRDefault="00A23841" w:rsidP="00A23841">
      <w:pPr>
        <w:spacing w:after="0"/>
        <w:rPr>
          <w:rFonts w:ascii="Times New Roman" w:eastAsia="Times New Roman" w:hAnsi="Times New Roman" w:cs="Times New Roman"/>
          <w:sz w:val="24"/>
          <w:szCs w:val="24"/>
        </w:rPr>
      </w:pPr>
    </w:p>
    <w:p w:rsidR="00A23841" w:rsidRPr="00DA03A2" w:rsidRDefault="00A23841" w:rsidP="00A23841">
      <w:pPr>
        <w:spacing w:after="0"/>
        <w:jc w:val="center"/>
        <w:rPr>
          <w:rFonts w:ascii="Times New Roman" w:hAnsi="Times New Roman" w:cs="Times New Roman"/>
          <w:b/>
          <w:i/>
          <w:sz w:val="24"/>
          <w:szCs w:val="24"/>
        </w:rPr>
      </w:pPr>
      <w:r w:rsidRPr="00DA03A2">
        <w:rPr>
          <w:rFonts w:ascii="Times New Roman" w:hAnsi="Times New Roman" w:cs="Times New Roman"/>
          <w:b/>
          <w:i/>
          <w:sz w:val="24"/>
          <w:szCs w:val="24"/>
        </w:rPr>
        <w:lastRenderedPageBreak/>
        <w:t>5.2.</w:t>
      </w:r>
      <w:r w:rsidR="005655A5" w:rsidRPr="00DA03A2">
        <w:rPr>
          <w:rFonts w:ascii="Times New Roman" w:hAnsi="Times New Roman" w:cs="Times New Roman"/>
          <w:b/>
          <w:i/>
          <w:sz w:val="24"/>
          <w:szCs w:val="24"/>
        </w:rPr>
        <w:t>2. Комплекс</w:t>
      </w:r>
      <w:r w:rsidRPr="00DA03A2">
        <w:rPr>
          <w:rFonts w:ascii="Times New Roman" w:hAnsi="Times New Roman" w:cs="Times New Roman"/>
          <w:b/>
          <w:i/>
          <w:sz w:val="24"/>
          <w:szCs w:val="24"/>
        </w:rPr>
        <w:t xml:space="preserve"> физических упражнений производственной гимнастики для работников умственного труда</w:t>
      </w:r>
    </w:p>
    <w:p w:rsidR="00A23841" w:rsidRPr="00DA03A2" w:rsidRDefault="00A23841" w:rsidP="00A23841">
      <w:pPr>
        <w:jc w:val="both"/>
        <w:rPr>
          <w:rFonts w:ascii="Times New Roman" w:hAnsi="Times New Roman" w:cs="Times New Roman"/>
          <w:sz w:val="24"/>
          <w:szCs w:val="24"/>
        </w:rPr>
      </w:pPr>
    </w:p>
    <w:p w:rsidR="00A23841" w:rsidRPr="00DA03A2" w:rsidRDefault="00A23841" w:rsidP="00A23841">
      <w:pPr>
        <w:jc w:val="both"/>
        <w:rPr>
          <w:rFonts w:ascii="Times New Roman" w:hAnsi="Times New Roman" w:cs="Times New Roman"/>
          <w:sz w:val="24"/>
          <w:szCs w:val="24"/>
        </w:rPr>
      </w:pPr>
      <w:r w:rsidRPr="00DA03A2">
        <w:rPr>
          <w:rFonts w:ascii="Times New Roman" w:hAnsi="Times New Roman" w:cs="Times New Roman"/>
          <w:noProof/>
          <w:sz w:val="24"/>
          <w:szCs w:val="24"/>
        </w:rPr>
        <w:drawing>
          <wp:inline distT="0" distB="0" distL="0" distR="0">
            <wp:extent cx="5391150" cy="3781425"/>
            <wp:effectExtent l="19050" t="0" r="0" b="0"/>
            <wp:docPr id="5" name="Рисунок 15" descr="http://www.bankreferatov.ru/Images/13/4965FAD15BCAE67343256A190038AC13/fizraend.doc/im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ankreferatov.ru/Images/13/4965FAD15BCAE67343256A190038AC13/fizraend.doc/img5.gif"/>
                    <pic:cNvPicPr>
                      <a:picLocks noChangeAspect="1" noChangeArrowheads="1"/>
                    </pic:cNvPicPr>
                  </pic:nvPicPr>
                  <pic:blipFill>
                    <a:blip r:embed="rId18" cstate="print"/>
                    <a:srcRect/>
                    <a:stretch>
                      <a:fillRect/>
                    </a:stretch>
                  </pic:blipFill>
                  <pic:spPr bwMode="auto">
                    <a:xfrm>
                      <a:off x="0" y="0"/>
                      <a:ext cx="5391150" cy="3781425"/>
                    </a:xfrm>
                    <a:prstGeom prst="rect">
                      <a:avLst/>
                    </a:prstGeom>
                    <a:noFill/>
                    <a:ln w="9525">
                      <a:noFill/>
                      <a:miter lim="800000"/>
                      <a:headEnd/>
                      <a:tailEnd/>
                    </a:ln>
                  </pic:spPr>
                </pic:pic>
              </a:graphicData>
            </a:graphic>
          </wp:inline>
        </w:drawing>
      </w:r>
    </w:p>
    <w:p w:rsidR="00A23841" w:rsidRPr="00DA03A2" w:rsidRDefault="00A23841" w:rsidP="00A23841">
      <w:pPr>
        <w:spacing w:before="100" w:beforeAutospacing="1" w:after="100" w:afterAutospacing="1" w:line="240" w:lineRule="auto"/>
        <w:rPr>
          <w:rFonts w:ascii="Times New Roman" w:eastAsia="Times New Roman" w:hAnsi="Times New Roman" w:cs="Times New Roman"/>
          <w:b/>
          <w:sz w:val="24"/>
          <w:szCs w:val="24"/>
        </w:rPr>
      </w:pPr>
    </w:p>
    <w:p w:rsidR="00A23841" w:rsidRPr="00DA03A2" w:rsidRDefault="00A23841" w:rsidP="00A23841">
      <w:pPr>
        <w:spacing w:before="100" w:beforeAutospacing="1" w:after="100" w:afterAutospacing="1" w:line="240" w:lineRule="auto"/>
        <w:rPr>
          <w:ins w:id="20" w:author="Unknown"/>
          <w:rFonts w:ascii="Times New Roman" w:eastAsia="Times New Roman" w:hAnsi="Times New Roman" w:cs="Times New Roman"/>
          <w:sz w:val="24"/>
          <w:szCs w:val="24"/>
        </w:rPr>
      </w:pPr>
      <w:ins w:id="21" w:author="Unknown">
        <w:r w:rsidRPr="00DA03A2">
          <w:rPr>
            <w:rFonts w:ascii="Times New Roman" w:eastAsia="Times New Roman" w:hAnsi="Times New Roman" w:cs="Times New Roman"/>
            <w:sz w:val="24"/>
            <w:szCs w:val="24"/>
          </w:rPr>
          <w:t xml:space="preserve">1- потягивание, руки подняты над головой, кисти сцеплены “в замок” - вдох, руки опускают - выдох. 2 - ногу отставляют в сторону на носок, руки за голову - вдох, опуская руки и приставляя ногу - выдох. 3 - руки вытянуты вперед, кисти расслаблены и опущены вниз. Приседая, руки вниз - выдох, выпрямляясь руки назад, поднимаются на носки - вдох. 4 - прыжки на месте на носках, руки на поясе. 5 - руки в стороны, повороты туловища и головы попеременно вправо и влево. 6 - поднимая руки вверх прогибаются назад - вдох, затем наклоняются вперед, держа руки на поясе - выдох. 7 - ноги расставлены на ширину плеч, руки перед грудью. Попеременно отводя то правую, то левую руку в сторону, делают вдох, опуская руки - выдох. </w:t>
        </w:r>
      </w:ins>
    </w:p>
    <w:p w:rsidR="00A23841" w:rsidRPr="00DA03A2" w:rsidRDefault="00A23841" w:rsidP="00A23841">
      <w:pPr>
        <w:spacing w:before="100" w:beforeAutospacing="1" w:after="100" w:afterAutospacing="1" w:line="240" w:lineRule="auto"/>
        <w:rPr>
          <w:ins w:id="22" w:author="Unknown"/>
          <w:rFonts w:ascii="Times New Roman" w:eastAsia="Times New Roman" w:hAnsi="Times New Roman" w:cs="Times New Roman"/>
          <w:sz w:val="24"/>
          <w:szCs w:val="24"/>
        </w:rPr>
      </w:pPr>
      <w:ins w:id="23" w:author="Unknown">
        <w:r w:rsidRPr="00DA03A2">
          <w:rPr>
            <w:rFonts w:ascii="Times New Roman" w:eastAsia="Times New Roman" w:hAnsi="Times New Roman" w:cs="Times New Roman"/>
            <w:sz w:val="24"/>
            <w:szCs w:val="24"/>
          </w:rPr>
          <w:t>Каждое упражнение повторяют 6-12 раз. Перед началом и в конце занятий - спокойная ходьба, после 4-5 упражнений для людей, более физически подготовленных, - ускоренная ходьба или бег 1-3 минуты.</w:t>
        </w:r>
      </w:ins>
    </w:p>
    <w:p w:rsidR="00A23841" w:rsidRPr="00DA03A2" w:rsidRDefault="00A23841" w:rsidP="00A23841">
      <w:pPr>
        <w:spacing w:before="100" w:beforeAutospacing="1" w:after="100" w:afterAutospacing="1" w:line="240" w:lineRule="auto"/>
        <w:rPr>
          <w:rFonts w:ascii="Times New Roman" w:eastAsia="Times New Roman" w:hAnsi="Times New Roman" w:cs="Times New Roman"/>
          <w:sz w:val="24"/>
          <w:szCs w:val="24"/>
        </w:rPr>
      </w:pPr>
    </w:p>
    <w:p w:rsidR="00A23841" w:rsidRPr="00DA03A2" w:rsidRDefault="00A23841" w:rsidP="00A23841">
      <w:pPr>
        <w:jc w:val="both"/>
        <w:rPr>
          <w:rFonts w:ascii="Times New Roman" w:hAnsi="Times New Roman" w:cs="Times New Roman"/>
          <w:sz w:val="24"/>
          <w:szCs w:val="24"/>
        </w:rPr>
      </w:pPr>
    </w:p>
    <w:p w:rsidR="00A23841" w:rsidRPr="00DA03A2" w:rsidRDefault="00A23841" w:rsidP="00A23841">
      <w:pPr>
        <w:jc w:val="both"/>
        <w:rPr>
          <w:rFonts w:ascii="Times New Roman" w:hAnsi="Times New Roman" w:cs="Times New Roman"/>
          <w:sz w:val="24"/>
          <w:szCs w:val="24"/>
        </w:rPr>
      </w:pPr>
    </w:p>
    <w:p w:rsidR="00A23841" w:rsidRPr="00DA03A2" w:rsidRDefault="00A23841" w:rsidP="00A23841">
      <w:pPr>
        <w:jc w:val="both"/>
        <w:rPr>
          <w:rFonts w:ascii="Times New Roman" w:hAnsi="Times New Roman" w:cs="Times New Roman"/>
          <w:sz w:val="24"/>
          <w:szCs w:val="24"/>
        </w:rPr>
      </w:pPr>
    </w:p>
    <w:p w:rsidR="00A23841" w:rsidRPr="00DA03A2" w:rsidRDefault="00A23841" w:rsidP="00A23841">
      <w:pPr>
        <w:jc w:val="both"/>
        <w:rPr>
          <w:rFonts w:ascii="Times New Roman" w:hAnsi="Times New Roman" w:cs="Times New Roman"/>
          <w:sz w:val="24"/>
          <w:szCs w:val="24"/>
        </w:rPr>
      </w:pPr>
    </w:p>
    <w:p w:rsidR="00A23841" w:rsidRPr="00DA03A2" w:rsidRDefault="00A23841" w:rsidP="00A23841">
      <w:pPr>
        <w:spacing w:after="0"/>
        <w:jc w:val="center"/>
        <w:rPr>
          <w:rFonts w:ascii="Times New Roman" w:hAnsi="Times New Roman" w:cs="Times New Roman"/>
          <w:b/>
          <w:i/>
          <w:sz w:val="24"/>
          <w:szCs w:val="24"/>
        </w:rPr>
      </w:pPr>
      <w:r w:rsidRPr="00DA03A2">
        <w:rPr>
          <w:rFonts w:ascii="Times New Roman" w:hAnsi="Times New Roman" w:cs="Times New Roman"/>
          <w:b/>
          <w:i/>
          <w:sz w:val="24"/>
          <w:szCs w:val="24"/>
        </w:rPr>
        <w:lastRenderedPageBreak/>
        <w:t>5.2.</w:t>
      </w:r>
      <w:r w:rsidR="00260740" w:rsidRPr="00DA03A2">
        <w:rPr>
          <w:rFonts w:ascii="Times New Roman" w:hAnsi="Times New Roman" w:cs="Times New Roman"/>
          <w:b/>
          <w:i/>
          <w:sz w:val="24"/>
          <w:szCs w:val="24"/>
        </w:rPr>
        <w:t>3. Комплекс</w:t>
      </w:r>
      <w:r w:rsidRPr="00DA03A2">
        <w:rPr>
          <w:rFonts w:ascii="Times New Roman" w:hAnsi="Times New Roman" w:cs="Times New Roman"/>
          <w:b/>
          <w:i/>
          <w:sz w:val="24"/>
          <w:szCs w:val="24"/>
        </w:rPr>
        <w:t xml:space="preserve"> физических упражнений утренней гигиенической гимнас</w:t>
      </w:r>
      <w:r w:rsidR="00260740">
        <w:rPr>
          <w:rFonts w:ascii="Times New Roman" w:hAnsi="Times New Roman" w:cs="Times New Roman"/>
          <w:b/>
          <w:i/>
          <w:sz w:val="24"/>
          <w:szCs w:val="24"/>
        </w:rPr>
        <w:t>тики для юношей и девушек 16-19</w:t>
      </w:r>
      <w:r w:rsidRPr="00DA03A2">
        <w:rPr>
          <w:rFonts w:ascii="Times New Roman" w:hAnsi="Times New Roman" w:cs="Times New Roman"/>
          <w:b/>
          <w:i/>
          <w:sz w:val="24"/>
          <w:szCs w:val="24"/>
        </w:rPr>
        <w:t>лет</w:t>
      </w:r>
    </w:p>
    <w:p w:rsidR="00A23841" w:rsidRPr="00DA03A2" w:rsidRDefault="00A23841" w:rsidP="00A23841">
      <w:pPr>
        <w:spacing w:after="0" w:line="282" w:lineRule="atLeast"/>
        <w:jc w:val="both"/>
        <w:rPr>
          <w:rFonts w:ascii="Times New Roman" w:hAnsi="Times New Roman" w:cs="Times New Roman"/>
          <w:sz w:val="24"/>
          <w:szCs w:val="24"/>
        </w:rPr>
      </w:pPr>
      <w:r w:rsidRPr="00DA03A2">
        <w:rPr>
          <w:rFonts w:ascii="Times New Roman" w:hAnsi="Times New Roman" w:cs="Times New Roman"/>
          <w:sz w:val="24"/>
          <w:szCs w:val="24"/>
        </w:rPr>
        <w:t xml:space="preserve">             Утренняя гигиеническая гимнастика—это комплекс упражнений, выполняемых ежедневно утром после сна. Этот вид гимнастики помогает организму быстрее активизироваться после сна и обрести бодрость.    </w:t>
      </w:r>
      <w:r w:rsidRPr="00DA03A2">
        <w:rPr>
          <w:rStyle w:val="ae"/>
          <w:rFonts w:ascii="Times New Roman" w:hAnsi="Times New Roman" w:cs="Times New Roman"/>
          <w:b w:val="0"/>
          <w:sz w:val="24"/>
          <w:szCs w:val="24"/>
        </w:rPr>
        <w:t>Гигиеническая гимнастика</w:t>
      </w:r>
      <w:r w:rsidRPr="00DA03A2">
        <w:rPr>
          <w:rFonts w:ascii="Times New Roman" w:hAnsi="Times New Roman" w:cs="Times New Roman"/>
          <w:sz w:val="24"/>
          <w:szCs w:val="24"/>
        </w:rPr>
        <w:t xml:space="preserve"> доступна и полезна всем, независимо от пола, возраста и физического состояния. Многие упражнения из комплекса утренней гимнастики полезны даже людям, имеющим отклонения от нормального физического развития. Приступая к занятиям, каждый подросток, юноша или девушка, любой человек более старшего возраста, должны помнить о том, что любые физические упражнения приносят пользу только тогда, когда их делают систематически, независимо от погоды и настроения. При ежедневных занятиях по утрам (по 15-20 минут) у занимающихся крепнет мускулатура, увеличиваются показатели жизненной емкости легких, улучшаются сон и аппетит, изменяются в лучшую сторону все физические показатели здоровья. Постепенно, по мере привыкания к нагрузкам, время занятий может быть увеличено до 30 минут и более.</w:t>
      </w:r>
    </w:p>
    <w:p w:rsidR="00A23841" w:rsidRPr="00DA03A2" w:rsidRDefault="00A23841" w:rsidP="00A23841">
      <w:pPr>
        <w:spacing w:after="0" w:line="282" w:lineRule="atLeast"/>
        <w:jc w:val="both"/>
        <w:rPr>
          <w:rFonts w:ascii="Times New Roman" w:hAnsi="Times New Roman" w:cs="Times New Roman"/>
          <w:sz w:val="24"/>
          <w:szCs w:val="24"/>
        </w:rPr>
      </w:pPr>
      <w:r w:rsidRPr="00DA03A2">
        <w:rPr>
          <w:rFonts w:ascii="Times New Roman" w:hAnsi="Times New Roman" w:cs="Times New Roman"/>
          <w:sz w:val="24"/>
          <w:szCs w:val="24"/>
        </w:rPr>
        <w:t xml:space="preserve">Важной составной частью утренней гигиенической гимнастики являются водные процедуры и </w:t>
      </w:r>
      <w:hyperlink r:id="rId19" w:tooltip="Обтирание" w:history="1">
        <w:r w:rsidRPr="00DA03A2">
          <w:rPr>
            <w:rStyle w:val="af2"/>
            <w:rFonts w:ascii="Times New Roman" w:hAnsi="Times New Roman" w:cs="Times New Roman"/>
            <w:color w:val="auto"/>
            <w:sz w:val="24"/>
            <w:szCs w:val="24"/>
          </w:rPr>
          <w:t>обтирание</w:t>
        </w:r>
      </w:hyperlink>
      <w:r w:rsidRPr="00DA03A2">
        <w:rPr>
          <w:rFonts w:ascii="Times New Roman" w:hAnsi="Times New Roman" w:cs="Times New Roman"/>
          <w:sz w:val="24"/>
          <w:szCs w:val="24"/>
        </w:rPr>
        <w:t xml:space="preserve">. Индивидуальные занятия лучше всего проводить на свежем воздухе. Для них прекрасно подойдет и зеленая лужайка, и балкон, и двор дома. Каждый, кто начинает заниматься утренней гимнастикой, может сам себе подобрать необходимые упражнения. Упражнения могут корректироваться с учетом индивидуальных возможностей и особенностей организма. В зависимости отдели, которой вы добиваетесь (улучшение осанки, гибкости, подвижность </w:t>
      </w:r>
      <w:hyperlink r:id="rId20" w:tooltip="Суставы" w:history="1">
        <w:r w:rsidRPr="00DA03A2">
          <w:rPr>
            <w:rStyle w:val="af2"/>
            <w:rFonts w:ascii="Times New Roman" w:hAnsi="Times New Roman" w:cs="Times New Roman"/>
            <w:color w:val="auto"/>
            <w:sz w:val="24"/>
            <w:szCs w:val="24"/>
          </w:rPr>
          <w:t>суставов</w:t>
        </w:r>
      </w:hyperlink>
      <w:r w:rsidRPr="00DA03A2">
        <w:rPr>
          <w:rFonts w:ascii="Times New Roman" w:hAnsi="Times New Roman" w:cs="Times New Roman"/>
          <w:sz w:val="24"/>
          <w:szCs w:val="24"/>
        </w:rPr>
        <w:t>, развитие силы и выносливости), можно увеличивать или уменьшать количество упражнений для различных групп мышц.</w:t>
      </w:r>
    </w:p>
    <w:p w:rsidR="00A23841" w:rsidRPr="00B533C5" w:rsidRDefault="00A23841" w:rsidP="00A23841">
      <w:pPr>
        <w:spacing w:after="0" w:line="282" w:lineRule="atLeast"/>
        <w:jc w:val="both"/>
        <w:rPr>
          <w:rFonts w:ascii="Times New Roman" w:hAnsi="Times New Roman" w:cs="Times New Roman"/>
          <w:color w:val="000000"/>
          <w:sz w:val="24"/>
          <w:szCs w:val="24"/>
        </w:rPr>
      </w:pPr>
      <w:r w:rsidRPr="00DA03A2">
        <w:rPr>
          <w:rFonts w:ascii="Times New Roman" w:hAnsi="Times New Roman" w:cs="Times New Roman"/>
          <w:sz w:val="24"/>
          <w:szCs w:val="24"/>
        </w:rPr>
        <w:t xml:space="preserve">             При самостоятельном подб</w:t>
      </w:r>
      <w:r w:rsidRPr="00B533C5">
        <w:rPr>
          <w:rFonts w:ascii="Times New Roman" w:hAnsi="Times New Roman" w:cs="Times New Roman"/>
          <w:color w:val="000000"/>
          <w:sz w:val="24"/>
          <w:szCs w:val="24"/>
        </w:rPr>
        <w:t>оре упражнений (особенно для начинающих) нужно предусмотреть разнообразие их по форме и воздействию на различные мышечные группы. Комплекс упражнений должен охватывать все мышцы тела, начиная отшей и заканчивая ногами. Физическая нагрузка и динамика ее нарастания от занятия к занятию не могут быть для всех одинаковыми. Они строго индивидуальны в зависимости от возраста, пола, состояния общей физической подготовки. Каждый должен уметь научиться усложнять или. наоборот, облегчать физические упражнения. Это достигается как изменением количества проделываемых упражнений, так и изменением степени их сложности. Утреннюю гигиеническую гимнастику нельзя превращать в тренировку. При малейшей усталости, появлении испарины надо обязательно отдохнуть и расслабиться.     После приседаний или других интенсивных упражнений следует восстановить дыхание: спокойно пройтись, проделать несколько простейших движений, расслабить мышцы. Это позволит снизить нагрузку на сердце и сосуды.В подборе упражнений для утренней гигиенической гимнастики нельзя упускать один очень важный момент — интенсивность упражнений должна постоянно нарастать в течение первых 10 минут и снижаться к концу занятий</w:t>
      </w:r>
    </w:p>
    <w:p w:rsidR="00A23841" w:rsidRPr="00B533C5" w:rsidRDefault="00A23841" w:rsidP="00A238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Pr="00B533C5">
        <w:rPr>
          <w:rFonts w:ascii="Times New Roman" w:eastAsia="Times New Roman" w:hAnsi="Times New Roman" w:cs="Times New Roman"/>
          <w:sz w:val="24"/>
          <w:szCs w:val="24"/>
        </w:rPr>
        <w:t> 1. Ходьба на месте с постепенным убыстрением темпа, в течение 1 минуты.</w:t>
      </w:r>
    </w:p>
    <w:p w:rsidR="00A23841" w:rsidRPr="00B533C5" w:rsidRDefault="00A23841" w:rsidP="00A23841">
      <w:pPr>
        <w:spacing w:after="0" w:line="240" w:lineRule="auto"/>
        <w:jc w:val="both"/>
        <w:rPr>
          <w:rFonts w:ascii="Times New Roman" w:eastAsia="Times New Roman" w:hAnsi="Times New Roman" w:cs="Times New Roman"/>
          <w:sz w:val="24"/>
          <w:szCs w:val="24"/>
        </w:rPr>
      </w:pPr>
      <w:r w:rsidRPr="00B533C5">
        <w:rPr>
          <w:rFonts w:ascii="Times New Roman" w:eastAsia="Times New Roman" w:hAnsi="Times New Roman" w:cs="Times New Roman"/>
          <w:sz w:val="24"/>
          <w:szCs w:val="24"/>
        </w:rPr>
        <w:t xml:space="preserve">  2. Исходное положение (ИП): руки к </w:t>
      </w:r>
      <w:r w:rsidR="00260740" w:rsidRPr="00B533C5">
        <w:rPr>
          <w:rFonts w:ascii="Times New Roman" w:eastAsia="Times New Roman" w:hAnsi="Times New Roman" w:cs="Times New Roman"/>
          <w:sz w:val="24"/>
          <w:szCs w:val="24"/>
        </w:rPr>
        <w:t>плечам.</w:t>
      </w:r>
      <w:r w:rsidRPr="00B533C5">
        <w:rPr>
          <w:rFonts w:ascii="Times New Roman" w:eastAsia="Times New Roman" w:hAnsi="Times New Roman" w:cs="Times New Roman"/>
          <w:sz w:val="24"/>
          <w:szCs w:val="24"/>
        </w:rPr>
        <w:t xml:space="preserve"> На счет 1-4 круговые движения вперед; на счет 5-8 - то же назад. Повторить 6-8 раз в среднем темпе. Дыхание произвольное.</w:t>
      </w:r>
    </w:p>
    <w:p w:rsidR="00A23841" w:rsidRPr="00B533C5" w:rsidRDefault="00A23841" w:rsidP="00A23841">
      <w:pPr>
        <w:spacing w:after="0" w:line="240" w:lineRule="auto"/>
        <w:jc w:val="both"/>
        <w:rPr>
          <w:rFonts w:ascii="Times New Roman" w:eastAsia="Times New Roman" w:hAnsi="Times New Roman" w:cs="Times New Roman"/>
          <w:sz w:val="24"/>
          <w:szCs w:val="24"/>
        </w:rPr>
      </w:pPr>
      <w:r w:rsidRPr="00B533C5">
        <w:rPr>
          <w:rFonts w:ascii="Times New Roman" w:eastAsia="Times New Roman" w:hAnsi="Times New Roman" w:cs="Times New Roman"/>
          <w:sz w:val="24"/>
          <w:szCs w:val="24"/>
        </w:rPr>
        <w:t>  3. ИП - основная стойка. 1- руки в стороны, взмах правой ногой в сторону - вдох; 2 - ИП; 3-4 - то же со взмахом левой ногой. 3-4 - ИП - вдох; 5-8 - то же влево. Повторить 8-10 раз в среднем темпе.</w:t>
      </w:r>
    </w:p>
    <w:p w:rsidR="00A23841" w:rsidRPr="00B533C5" w:rsidRDefault="00A23841" w:rsidP="00A23841">
      <w:pPr>
        <w:spacing w:after="0" w:line="240" w:lineRule="auto"/>
        <w:jc w:val="both"/>
        <w:rPr>
          <w:rFonts w:ascii="Times New Roman" w:eastAsia="Times New Roman" w:hAnsi="Times New Roman" w:cs="Times New Roman"/>
          <w:sz w:val="24"/>
          <w:szCs w:val="24"/>
        </w:rPr>
      </w:pPr>
      <w:r w:rsidRPr="00B533C5">
        <w:rPr>
          <w:rFonts w:ascii="Times New Roman" w:eastAsia="Times New Roman" w:hAnsi="Times New Roman" w:cs="Times New Roman"/>
          <w:sz w:val="24"/>
          <w:szCs w:val="24"/>
        </w:rPr>
        <w:t>  4. ИП - основная стойка. 1 - наклон вперед, руками достать пол; 2 - упор присев; 3 - положение счета &lt;&lt;1&gt;&gt;; 4- ИП. Повторить 8-10 раз в среднем темпе. Дыхание произвольное.</w:t>
      </w:r>
    </w:p>
    <w:p w:rsidR="00A23841" w:rsidRPr="00B533C5" w:rsidRDefault="00A23841" w:rsidP="00A23841">
      <w:pPr>
        <w:spacing w:after="0" w:line="240" w:lineRule="auto"/>
        <w:jc w:val="both"/>
        <w:rPr>
          <w:rFonts w:ascii="Times New Roman" w:eastAsia="Times New Roman" w:hAnsi="Times New Roman" w:cs="Times New Roman"/>
          <w:sz w:val="24"/>
          <w:szCs w:val="24"/>
        </w:rPr>
      </w:pPr>
      <w:r w:rsidRPr="00B533C5">
        <w:rPr>
          <w:rFonts w:ascii="Times New Roman" w:eastAsia="Times New Roman" w:hAnsi="Times New Roman" w:cs="Times New Roman"/>
          <w:sz w:val="24"/>
          <w:szCs w:val="24"/>
        </w:rPr>
        <w:t>  5. ИП - руки в стороны. 1 - выпад правой ногой вперед, левая прямая сзади; 2-3 - руки на колено, два пружинистых движения вниз - выдох; 4 - вдох; 5-8 - то же левой ногой. Повторить 6-8 раз в среднем темпе.</w:t>
      </w:r>
    </w:p>
    <w:p w:rsidR="00A23841" w:rsidRPr="00B533C5" w:rsidRDefault="00A23841" w:rsidP="00A23841">
      <w:pPr>
        <w:spacing w:after="0" w:line="240" w:lineRule="auto"/>
        <w:jc w:val="both"/>
        <w:rPr>
          <w:rFonts w:ascii="Times New Roman" w:eastAsia="Times New Roman" w:hAnsi="Times New Roman" w:cs="Times New Roman"/>
          <w:sz w:val="24"/>
          <w:szCs w:val="24"/>
        </w:rPr>
      </w:pPr>
      <w:r w:rsidRPr="00B533C5">
        <w:rPr>
          <w:rFonts w:ascii="Times New Roman" w:eastAsia="Times New Roman" w:hAnsi="Times New Roman" w:cs="Times New Roman"/>
          <w:sz w:val="24"/>
          <w:szCs w:val="24"/>
        </w:rPr>
        <w:lastRenderedPageBreak/>
        <w:t>  6. ИП - упор лежа. 1-2 - согнуть руки; 3-4 - ИП. Повторить 6-12 раз всреднем темпе. Дыхание произвольное.</w:t>
      </w:r>
    </w:p>
    <w:p w:rsidR="00A23841" w:rsidRPr="00B533C5" w:rsidRDefault="00A23841" w:rsidP="00A23841">
      <w:pPr>
        <w:spacing w:after="0" w:line="240" w:lineRule="auto"/>
        <w:jc w:val="both"/>
        <w:rPr>
          <w:rFonts w:ascii="Times New Roman" w:eastAsia="Times New Roman" w:hAnsi="Times New Roman" w:cs="Times New Roman"/>
          <w:sz w:val="24"/>
          <w:szCs w:val="24"/>
        </w:rPr>
      </w:pPr>
      <w:r w:rsidRPr="00B533C5">
        <w:rPr>
          <w:rFonts w:ascii="Times New Roman" w:eastAsia="Times New Roman" w:hAnsi="Times New Roman" w:cs="Times New Roman"/>
          <w:sz w:val="24"/>
          <w:szCs w:val="24"/>
        </w:rPr>
        <w:t>  7. ИП - основная стойка 1-2 - присесть на одной ноге, не отрывая пятки от пола, другая нога вперед - выдох; 3-4 - ИП -вдох; 5-8 - то же на другой ноге. Повторить 8-10 раз в среднем темпе.</w:t>
      </w:r>
    </w:p>
    <w:p w:rsidR="00A23841" w:rsidRPr="00B533C5" w:rsidRDefault="00A23841" w:rsidP="00A23841">
      <w:pPr>
        <w:spacing w:after="0" w:line="240" w:lineRule="auto"/>
        <w:jc w:val="both"/>
        <w:rPr>
          <w:rFonts w:ascii="Times New Roman" w:eastAsia="Times New Roman" w:hAnsi="Times New Roman" w:cs="Times New Roman"/>
          <w:sz w:val="24"/>
          <w:szCs w:val="24"/>
        </w:rPr>
      </w:pPr>
      <w:r w:rsidRPr="00B533C5">
        <w:rPr>
          <w:rFonts w:ascii="Times New Roman" w:eastAsia="Times New Roman" w:hAnsi="Times New Roman" w:cs="Times New Roman"/>
          <w:sz w:val="24"/>
          <w:szCs w:val="24"/>
        </w:rPr>
        <w:t>  8. ИП - ноги врозь, руки на пояс. 1 - прыжком ноги вместе; 2 - прыжком ноги врозь. Выполнить 30-40 прыжков. Дыхание произвольное.</w:t>
      </w:r>
    </w:p>
    <w:p w:rsidR="00A23841" w:rsidRPr="00B533C5" w:rsidRDefault="00A23841" w:rsidP="00A23841">
      <w:pPr>
        <w:spacing w:after="0" w:line="240" w:lineRule="auto"/>
        <w:jc w:val="both"/>
        <w:rPr>
          <w:rFonts w:ascii="Times New Roman" w:eastAsia="Times New Roman" w:hAnsi="Times New Roman" w:cs="Times New Roman"/>
          <w:sz w:val="24"/>
          <w:szCs w:val="24"/>
        </w:rPr>
      </w:pPr>
      <w:r w:rsidRPr="00B533C5">
        <w:rPr>
          <w:rFonts w:ascii="Times New Roman" w:eastAsia="Times New Roman" w:hAnsi="Times New Roman" w:cs="Times New Roman"/>
          <w:sz w:val="24"/>
          <w:szCs w:val="24"/>
        </w:rPr>
        <w:t>  9. Ходьба на месте с постепенным замедлением темпа, в течение 1 минуты.</w:t>
      </w:r>
    </w:p>
    <w:p w:rsidR="00A23841" w:rsidRPr="00B533C5" w:rsidRDefault="00A23841" w:rsidP="00A23841">
      <w:pPr>
        <w:spacing w:after="0" w:line="240" w:lineRule="auto"/>
        <w:jc w:val="both"/>
        <w:rPr>
          <w:rFonts w:ascii="Times New Roman" w:eastAsia="Times New Roman" w:hAnsi="Times New Roman" w:cs="Times New Roman"/>
          <w:sz w:val="24"/>
          <w:szCs w:val="24"/>
        </w:rPr>
      </w:pPr>
    </w:p>
    <w:p w:rsidR="00A23841" w:rsidRPr="00B533C5" w:rsidRDefault="00A23841" w:rsidP="00A23841">
      <w:pPr>
        <w:spacing w:after="0" w:line="240" w:lineRule="auto"/>
        <w:jc w:val="both"/>
        <w:rPr>
          <w:rFonts w:ascii="Times New Roman" w:eastAsia="Times New Roman" w:hAnsi="Times New Roman" w:cs="Times New Roman"/>
          <w:sz w:val="24"/>
          <w:szCs w:val="24"/>
        </w:rPr>
      </w:pPr>
      <w:r w:rsidRPr="00B533C5">
        <w:rPr>
          <w:rFonts w:ascii="Times New Roman" w:eastAsia="Times New Roman" w:hAnsi="Times New Roman" w:cs="Times New Roman"/>
          <w:sz w:val="24"/>
          <w:szCs w:val="24"/>
        </w:rPr>
        <w:t xml:space="preserve">          Гигиеническая гимнастика должна завершаться водными процедурами. Они помогают содержать тело в чистоте, служат надежным средством закаливания организма, предупреждают возникновение простудных заболеваний.</w:t>
      </w: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Pr="00B533C5"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Default="00A23841" w:rsidP="00A23841">
      <w:pPr>
        <w:spacing w:after="0"/>
        <w:jc w:val="both"/>
        <w:rPr>
          <w:rFonts w:ascii="Times New Roman" w:hAnsi="Times New Roman" w:cs="Times New Roman"/>
          <w:sz w:val="24"/>
          <w:szCs w:val="24"/>
        </w:rPr>
      </w:pPr>
    </w:p>
    <w:p w:rsidR="00A23841" w:rsidRPr="004A6904" w:rsidRDefault="00A23841" w:rsidP="00A23841">
      <w:pPr>
        <w:spacing w:after="0"/>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 </w:t>
      </w: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Pr="005D71E2" w:rsidRDefault="00A23841" w:rsidP="00A23841">
      <w:pPr>
        <w:shd w:val="clear" w:color="auto" w:fill="FFFFFF"/>
        <w:spacing w:line="360" w:lineRule="exact"/>
        <w:jc w:val="center"/>
        <w:rPr>
          <w:rFonts w:ascii="Times New Roman" w:hAnsi="Times New Roman" w:cs="Times New Roman"/>
          <w:b/>
          <w:sz w:val="24"/>
          <w:szCs w:val="24"/>
        </w:rPr>
      </w:pPr>
      <w:r>
        <w:rPr>
          <w:rFonts w:ascii="Times New Roman" w:hAnsi="Times New Roman" w:cs="Times New Roman"/>
          <w:b/>
          <w:color w:val="000000"/>
          <w:sz w:val="32"/>
          <w:szCs w:val="32"/>
        </w:rPr>
        <w:t xml:space="preserve">6.Материалы для проведения текущей аттестации знаний обучающихся </w:t>
      </w:r>
    </w:p>
    <w:p w:rsidR="00A23841" w:rsidRPr="005D71E2" w:rsidRDefault="00A23841" w:rsidP="00A23841">
      <w:pPr>
        <w:shd w:val="clear" w:color="auto" w:fill="FFFFFF"/>
        <w:spacing w:line="360" w:lineRule="exact"/>
        <w:jc w:val="center"/>
        <w:rPr>
          <w:rFonts w:ascii="Times New Roman" w:hAnsi="Times New Roman" w:cs="Times New Roman"/>
          <w:b/>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Default="00A23841" w:rsidP="00A23841">
      <w:pPr>
        <w:spacing w:after="0"/>
        <w:jc w:val="both"/>
        <w:rPr>
          <w:rFonts w:ascii="Times New Roman" w:hAnsi="Times New Roman" w:cs="Times New Roman"/>
          <w:color w:val="000000"/>
          <w:sz w:val="24"/>
          <w:szCs w:val="24"/>
        </w:rPr>
      </w:pPr>
    </w:p>
    <w:p w:rsidR="00A23841" w:rsidRPr="00AD6B9E" w:rsidRDefault="00A23841" w:rsidP="00A2384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AD6B9E">
        <w:rPr>
          <w:b/>
        </w:rPr>
        <w:lastRenderedPageBreak/>
        <w:t>ОЦЕНКА УРОВНЯ ФИЗИЧЕСКОЙ ПОДГОТОВЛЕННОСТИ ЮНОШЕЙ ОСНОВНОГО И ПОДГОТОВИТЕЛЬНОГО УЧЕБНОГО ОТДЕЛЕНИЯ,</w:t>
      </w:r>
    </w:p>
    <w:p w:rsidR="00A23841" w:rsidRPr="00AD6B9E" w:rsidRDefault="00A23841" w:rsidP="00A23841">
      <w:pPr>
        <w:spacing w:after="0" w:line="240" w:lineRule="auto"/>
        <w:rPr>
          <w:rFonts w:ascii="Times New Roman" w:hAnsi="Times New Roman" w:cs="Times New Roman"/>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1701"/>
        <w:gridCol w:w="1842"/>
        <w:gridCol w:w="1843"/>
      </w:tblGrid>
      <w:tr w:rsidR="00A23841" w:rsidRPr="00AD6B9E" w:rsidTr="00021989">
        <w:tc>
          <w:tcPr>
            <w:tcW w:w="5246" w:type="dxa"/>
            <w:vMerge w:val="restart"/>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w:t>
            </w:r>
          </w:p>
          <w:p w:rsidR="00A23841" w:rsidRPr="00AD6B9E" w:rsidRDefault="00A23841" w:rsidP="00021989">
            <w:pPr>
              <w:spacing w:after="0" w:line="240" w:lineRule="auto"/>
              <w:jc w:val="center"/>
              <w:rPr>
                <w:rFonts w:ascii="Times New Roman" w:hAnsi="Times New Roman" w:cs="Times New Roman"/>
                <w:sz w:val="24"/>
                <w:szCs w:val="24"/>
              </w:rPr>
            </w:pPr>
            <w:r w:rsidRPr="00AD6B9E">
              <w:rPr>
                <w:rFonts w:ascii="Times New Roman" w:hAnsi="Times New Roman" w:cs="Times New Roman"/>
                <w:sz w:val="24"/>
                <w:szCs w:val="24"/>
              </w:rPr>
              <w:t>Контрольные упражнения</w:t>
            </w:r>
          </w:p>
        </w:tc>
        <w:tc>
          <w:tcPr>
            <w:tcW w:w="5386" w:type="dxa"/>
            <w:gridSpan w:val="3"/>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Оценка в балах</w:t>
            </w:r>
          </w:p>
        </w:tc>
      </w:tr>
      <w:tr w:rsidR="00A23841" w:rsidRPr="00AD6B9E" w:rsidTr="00021989">
        <w:tc>
          <w:tcPr>
            <w:tcW w:w="5246" w:type="dxa"/>
            <w:vMerge/>
          </w:tcPr>
          <w:p w:rsidR="00A23841" w:rsidRPr="00AD6B9E" w:rsidRDefault="00A23841" w:rsidP="00021989">
            <w:pPr>
              <w:spacing w:after="0" w:line="240" w:lineRule="auto"/>
              <w:rPr>
                <w:rFonts w:ascii="Times New Roman" w:hAnsi="Times New Roman" w:cs="Times New Roman"/>
                <w:sz w:val="24"/>
                <w:szCs w:val="24"/>
              </w:rPr>
            </w:pP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5</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4</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3</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1.Бег 3000 м (мин,с)</w:t>
            </w: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12:40</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13:30</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14:30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2.Приседание на одной ноге с опорой о стенку (кол-во раз)</w:t>
            </w: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10</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8</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5</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3.Прыжок в длину с места (см)</w:t>
            </w: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210</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200</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180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4.Силовой тест-подтягивание на высокой перекладине (кол-во раз)</w:t>
            </w: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11</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9</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6</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5.Координационный тест –челночный бег 4х9 м (с)</w:t>
            </w: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9,4</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9,9</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10,4</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6.Сгибание и разгибание  рук  в упоре лежа(отжимание) </w:t>
            </w: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30</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25</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20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7.Бег 60 м (сек)</w:t>
            </w: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8,5</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9,2</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10,0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8.Подъем туловища из положения лежа (кол-во раз).</w:t>
            </w: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50</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45</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40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9.Гимнастический комплекс упражнений:</w:t>
            </w:r>
          </w:p>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-утренней гимнастики;</w:t>
            </w:r>
          </w:p>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-производственной гимнастики;</w:t>
            </w:r>
          </w:p>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-релаксационной гимнастики (из 10 баллов)</w:t>
            </w:r>
          </w:p>
        </w:tc>
        <w:tc>
          <w:tcPr>
            <w:tcW w:w="1701"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До 9 </w:t>
            </w:r>
          </w:p>
        </w:tc>
        <w:tc>
          <w:tcPr>
            <w:tcW w:w="1842"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До 8</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До 7,5</w:t>
            </w:r>
          </w:p>
        </w:tc>
      </w:tr>
    </w:tbl>
    <w:p w:rsidR="00260740" w:rsidRDefault="00260740" w:rsidP="00A2384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260740" w:rsidRDefault="00260740" w:rsidP="00A2384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260740" w:rsidRDefault="00260740" w:rsidP="00A2384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260740" w:rsidRDefault="00260740" w:rsidP="00A2384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A23841" w:rsidRPr="00AD6B9E" w:rsidRDefault="00A23841" w:rsidP="00A2384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AD6B9E">
        <w:rPr>
          <w:b/>
        </w:rPr>
        <w:t>ОЦЕНКА УРОВНЯ ФИЗИЧЕСКОЙ ПОДГОТОВЛЕННОСТИ ДЕВУШЕК ОСНОВНОГО И ПОДГОТОВИТЕЛЬНОГО УЧЕБНОГО ОТДЕЛЕНИЯ,</w:t>
      </w:r>
    </w:p>
    <w:p w:rsidR="00A23841" w:rsidRPr="00AD6B9E" w:rsidRDefault="00A23841" w:rsidP="00A23841">
      <w:pPr>
        <w:spacing w:after="0" w:line="240" w:lineRule="auto"/>
        <w:rPr>
          <w:rFonts w:ascii="Times New Roman" w:hAnsi="Times New Roman" w:cs="Times New Roman"/>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1559"/>
        <w:gridCol w:w="1984"/>
        <w:gridCol w:w="1843"/>
      </w:tblGrid>
      <w:tr w:rsidR="00A23841" w:rsidRPr="00AD6B9E" w:rsidTr="00021989">
        <w:tc>
          <w:tcPr>
            <w:tcW w:w="5246" w:type="dxa"/>
            <w:vMerge w:val="restart"/>
          </w:tcPr>
          <w:p w:rsidR="00A23841" w:rsidRPr="00AD6B9E" w:rsidRDefault="00A23841" w:rsidP="00021989">
            <w:pPr>
              <w:spacing w:after="0" w:line="240" w:lineRule="auto"/>
              <w:jc w:val="center"/>
              <w:rPr>
                <w:rFonts w:ascii="Times New Roman" w:hAnsi="Times New Roman" w:cs="Times New Roman"/>
                <w:sz w:val="24"/>
                <w:szCs w:val="24"/>
              </w:rPr>
            </w:pPr>
            <w:r w:rsidRPr="00AD6B9E">
              <w:rPr>
                <w:rFonts w:ascii="Times New Roman" w:hAnsi="Times New Roman" w:cs="Times New Roman"/>
                <w:sz w:val="24"/>
                <w:szCs w:val="24"/>
              </w:rPr>
              <w:t>Контрольные упражнения</w:t>
            </w:r>
          </w:p>
        </w:tc>
        <w:tc>
          <w:tcPr>
            <w:tcW w:w="5386" w:type="dxa"/>
            <w:gridSpan w:val="3"/>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Оценка в балах</w:t>
            </w:r>
          </w:p>
        </w:tc>
      </w:tr>
      <w:tr w:rsidR="00A23841" w:rsidRPr="00AD6B9E" w:rsidTr="00021989">
        <w:trPr>
          <w:trHeight w:val="449"/>
        </w:trPr>
        <w:tc>
          <w:tcPr>
            <w:tcW w:w="5246" w:type="dxa"/>
            <w:vMerge/>
          </w:tcPr>
          <w:p w:rsidR="00A23841" w:rsidRPr="00AD6B9E" w:rsidRDefault="00A23841" w:rsidP="00021989">
            <w:pPr>
              <w:spacing w:after="0" w:line="240" w:lineRule="auto"/>
              <w:rPr>
                <w:rFonts w:ascii="Times New Roman" w:hAnsi="Times New Roman" w:cs="Times New Roman"/>
                <w:sz w:val="24"/>
                <w:szCs w:val="24"/>
              </w:rPr>
            </w:pPr>
          </w:p>
        </w:tc>
        <w:tc>
          <w:tcPr>
            <w:tcW w:w="1559"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5</w:t>
            </w:r>
          </w:p>
        </w:tc>
        <w:tc>
          <w:tcPr>
            <w:tcW w:w="1984"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4</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3</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1.Бег 2000 м,(мин,с)</w:t>
            </w:r>
          </w:p>
        </w:tc>
        <w:tc>
          <w:tcPr>
            <w:tcW w:w="1559"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11,00</w:t>
            </w:r>
          </w:p>
        </w:tc>
        <w:tc>
          <w:tcPr>
            <w:tcW w:w="1984"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12,00</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13,0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2.Прыжки в длину  с места</w:t>
            </w:r>
          </w:p>
        </w:tc>
        <w:tc>
          <w:tcPr>
            <w:tcW w:w="1559"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180</w:t>
            </w:r>
          </w:p>
        </w:tc>
        <w:tc>
          <w:tcPr>
            <w:tcW w:w="1984"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170</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160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3.Сгибание и разгибание рук в упоре лежа от гимнастической скамейки(отжимание)</w:t>
            </w:r>
          </w:p>
        </w:tc>
        <w:tc>
          <w:tcPr>
            <w:tcW w:w="1559"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10</w:t>
            </w:r>
          </w:p>
        </w:tc>
        <w:tc>
          <w:tcPr>
            <w:tcW w:w="1984"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8</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6</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4.Бег 60 м (сек)</w:t>
            </w:r>
          </w:p>
        </w:tc>
        <w:tc>
          <w:tcPr>
            <w:tcW w:w="1559"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9,4</w:t>
            </w:r>
          </w:p>
        </w:tc>
        <w:tc>
          <w:tcPr>
            <w:tcW w:w="1984"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10,0</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11,0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5.Координационный тест-челночный бег 4х9 м (с)</w:t>
            </w:r>
          </w:p>
        </w:tc>
        <w:tc>
          <w:tcPr>
            <w:tcW w:w="1559"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9,8</w:t>
            </w:r>
          </w:p>
        </w:tc>
        <w:tc>
          <w:tcPr>
            <w:tcW w:w="1984"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10,2</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11,0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6.Прыжки на скакалке за 30 сек (кол-во раз)</w:t>
            </w:r>
          </w:p>
        </w:tc>
        <w:tc>
          <w:tcPr>
            <w:tcW w:w="1559"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75</w:t>
            </w:r>
          </w:p>
        </w:tc>
        <w:tc>
          <w:tcPr>
            <w:tcW w:w="1984"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70</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60</w:t>
            </w:r>
          </w:p>
        </w:tc>
      </w:tr>
      <w:tr w:rsidR="00A23841" w:rsidRPr="00AD6B9E" w:rsidTr="00021989">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7.Подъем туловища из положения лежа (кол-во раз).</w:t>
            </w:r>
          </w:p>
        </w:tc>
        <w:tc>
          <w:tcPr>
            <w:tcW w:w="1559"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40</w:t>
            </w:r>
          </w:p>
        </w:tc>
        <w:tc>
          <w:tcPr>
            <w:tcW w:w="1984"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35</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30</w:t>
            </w:r>
          </w:p>
        </w:tc>
      </w:tr>
      <w:tr w:rsidR="00A23841" w:rsidRPr="00AD6B9E" w:rsidTr="00021989">
        <w:trPr>
          <w:trHeight w:val="1178"/>
        </w:trPr>
        <w:tc>
          <w:tcPr>
            <w:tcW w:w="5246"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8.</w:t>
            </w:r>
            <w:r w:rsidRPr="00AD6B9E">
              <w:rPr>
                <w:rFonts w:ascii="Times New Roman" w:hAnsi="Times New Roman" w:cs="Times New Roman"/>
                <w:b/>
                <w:sz w:val="24"/>
                <w:szCs w:val="24"/>
              </w:rPr>
              <w:t xml:space="preserve"> </w:t>
            </w:r>
            <w:r w:rsidRPr="00AD6B9E">
              <w:rPr>
                <w:rFonts w:ascii="Times New Roman" w:hAnsi="Times New Roman" w:cs="Times New Roman"/>
                <w:sz w:val="24"/>
                <w:szCs w:val="24"/>
              </w:rPr>
              <w:t>Гимнастический комплекс упражнений:</w:t>
            </w:r>
          </w:p>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-утренней гимнастики;</w:t>
            </w:r>
          </w:p>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-производственной гимнастики;</w:t>
            </w:r>
          </w:p>
          <w:p w:rsidR="00A23841" w:rsidRPr="00AD6B9E" w:rsidRDefault="00A23841" w:rsidP="0002198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AD6B9E">
              <w:t>-релаксационной гимнастики (из 10 баллов)</w:t>
            </w:r>
          </w:p>
          <w:p w:rsidR="00A23841" w:rsidRPr="00AD6B9E" w:rsidRDefault="00A23841" w:rsidP="00021989">
            <w:pPr>
              <w:spacing w:after="0" w:line="240" w:lineRule="auto"/>
              <w:rPr>
                <w:rFonts w:ascii="Times New Roman" w:hAnsi="Times New Roman" w:cs="Times New Roman"/>
                <w:sz w:val="24"/>
                <w:szCs w:val="24"/>
              </w:rPr>
            </w:pPr>
          </w:p>
        </w:tc>
        <w:tc>
          <w:tcPr>
            <w:tcW w:w="1559"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До 9</w:t>
            </w:r>
          </w:p>
        </w:tc>
        <w:tc>
          <w:tcPr>
            <w:tcW w:w="1984"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 xml:space="preserve"> До 8</w:t>
            </w:r>
          </w:p>
        </w:tc>
        <w:tc>
          <w:tcPr>
            <w:tcW w:w="1843" w:type="dxa"/>
          </w:tcPr>
          <w:p w:rsidR="00A23841" w:rsidRPr="00AD6B9E" w:rsidRDefault="00A23841" w:rsidP="00021989">
            <w:pPr>
              <w:spacing w:after="0" w:line="240" w:lineRule="auto"/>
              <w:rPr>
                <w:rFonts w:ascii="Times New Roman" w:hAnsi="Times New Roman" w:cs="Times New Roman"/>
                <w:sz w:val="24"/>
                <w:szCs w:val="24"/>
              </w:rPr>
            </w:pPr>
            <w:r w:rsidRPr="00AD6B9E">
              <w:rPr>
                <w:rFonts w:ascii="Times New Roman" w:hAnsi="Times New Roman" w:cs="Times New Roman"/>
                <w:sz w:val="24"/>
                <w:szCs w:val="24"/>
              </w:rPr>
              <w:t>До 7,5</w:t>
            </w:r>
          </w:p>
        </w:tc>
      </w:tr>
    </w:tbl>
    <w:p w:rsidR="00260740" w:rsidRDefault="00260740" w:rsidP="00A23841">
      <w:pPr>
        <w:spacing w:after="0"/>
        <w:rPr>
          <w:rFonts w:ascii="Times New Roman" w:hAnsi="Times New Roman" w:cs="Times New Roman"/>
          <w:b/>
          <w:sz w:val="24"/>
          <w:szCs w:val="24"/>
        </w:rPr>
      </w:pPr>
    </w:p>
    <w:p w:rsidR="00260740" w:rsidRDefault="00260740" w:rsidP="00A23841">
      <w:pPr>
        <w:spacing w:after="0"/>
        <w:rPr>
          <w:rFonts w:ascii="Times New Roman" w:hAnsi="Times New Roman" w:cs="Times New Roman"/>
          <w:b/>
          <w:sz w:val="24"/>
          <w:szCs w:val="24"/>
        </w:rPr>
      </w:pPr>
    </w:p>
    <w:p w:rsidR="00260740" w:rsidRDefault="00260740" w:rsidP="00A23841">
      <w:pPr>
        <w:spacing w:after="0"/>
        <w:rPr>
          <w:rFonts w:ascii="Times New Roman" w:hAnsi="Times New Roman" w:cs="Times New Roman"/>
          <w:b/>
          <w:sz w:val="24"/>
          <w:szCs w:val="24"/>
        </w:rPr>
      </w:pPr>
    </w:p>
    <w:p w:rsidR="00A23841" w:rsidRDefault="00A23841" w:rsidP="00A23841">
      <w:pPr>
        <w:spacing w:after="0"/>
        <w:rPr>
          <w:rFonts w:ascii="Times New Roman" w:hAnsi="Times New Roman" w:cs="Times New Roman"/>
          <w:b/>
          <w:sz w:val="24"/>
          <w:szCs w:val="24"/>
        </w:rPr>
      </w:pPr>
      <w:r w:rsidRPr="004A6904">
        <w:rPr>
          <w:rFonts w:ascii="Times New Roman" w:hAnsi="Times New Roman" w:cs="Times New Roman"/>
          <w:b/>
          <w:sz w:val="24"/>
          <w:szCs w:val="24"/>
        </w:rPr>
        <w:lastRenderedPageBreak/>
        <w:t xml:space="preserve">ОЦЕНКА УРОВНЯ ФИЗИЧЕСКОЙ ПОДГОТОВЛЕННОСТИ ЮНОШЕЙ И ДЕВУШЕК </w:t>
      </w:r>
      <w:r w:rsidR="005655A5" w:rsidRPr="004A6904">
        <w:rPr>
          <w:rFonts w:ascii="Times New Roman" w:hAnsi="Times New Roman" w:cs="Times New Roman"/>
          <w:b/>
          <w:sz w:val="24"/>
          <w:szCs w:val="24"/>
        </w:rPr>
        <w:t>СПЕЦИАЛЬНОГ</w:t>
      </w:r>
      <w:r w:rsidR="005655A5">
        <w:rPr>
          <w:rFonts w:ascii="Times New Roman" w:hAnsi="Times New Roman" w:cs="Times New Roman"/>
          <w:b/>
          <w:sz w:val="24"/>
          <w:szCs w:val="24"/>
        </w:rPr>
        <w:t>О</w:t>
      </w:r>
      <w:r w:rsidR="005655A5" w:rsidRPr="004A6904">
        <w:rPr>
          <w:rFonts w:ascii="Times New Roman" w:hAnsi="Times New Roman" w:cs="Times New Roman"/>
          <w:b/>
          <w:sz w:val="24"/>
          <w:szCs w:val="24"/>
        </w:rPr>
        <w:t xml:space="preserve"> УЧЕБНОГО</w:t>
      </w:r>
      <w:r w:rsidRPr="004A6904">
        <w:rPr>
          <w:rFonts w:ascii="Times New Roman" w:hAnsi="Times New Roman" w:cs="Times New Roman"/>
          <w:b/>
          <w:sz w:val="24"/>
          <w:szCs w:val="24"/>
        </w:rPr>
        <w:t xml:space="preserve"> ОТДЕЛЕНИЯ.</w:t>
      </w:r>
    </w:p>
    <w:p w:rsidR="00A23841" w:rsidRPr="00434A17" w:rsidRDefault="00A23841" w:rsidP="00A23841">
      <w:pPr>
        <w:spacing w:after="0"/>
        <w:rPr>
          <w:rFonts w:ascii="Times New Roman" w:hAnsi="Times New Roman" w:cs="Times New Roman"/>
          <w:b/>
          <w:sz w:val="24"/>
          <w:szCs w:val="24"/>
        </w:rPr>
      </w:pPr>
      <w:r w:rsidRPr="004A6904">
        <w:rPr>
          <w:rFonts w:ascii="Times New Roman" w:hAnsi="Times New Roman" w:cs="Times New Roman"/>
          <w:sz w:val="24"/>
          <w:szCs w:val="24"/>
        </w:rPr>
        <w:t xml:space="preserve">1.Теоретические </w:t>
      </w:r>
      <w:r w:rsidR="005655A5" w:rsidRPr="004A6904">
        <w:rPr>
          <w:rFonts w:ascii="Times New Roman" w:hAnsi="Times New Roman" w:cs="Times New Roman"/>
          <w:sz w:val="24"/>
          <w:szCs w:val="24"/>
        </w:rPr>
        <w:t>знания по</w:t>
      </w:r>
      <w:r w:rsidRPr="004A6904">
        <w:rPr>
          <w:rFonts w:ascii="Times New Roman" w:hAnsi="Times New Roman" w:cs="Times New Roman"/>
          <w:sz w:val="24"/>
          <w:szCs w:val="24"/>
        </w:rPr>
        <w:t xml:space="preserve"> изучаемым темам: знать инвентарь</w:t>
      </w:r>
      <w:r>
        <w:rPr>
          <w:rFonts w:ascii="Times New Roman" w:hAnsi="Times New Roman" w:cs="Times New Roman"/>
          <w:sz w:val="24"/>
          <w:szCs w:val="24"/>
        </w:rPr>
        <w:t xml:space="preserve"> и </w:t>
      </w:r>
      <w:bookmarkStart w:id="24" w:name="_GoBack"/>
      <w:bookmarkEnd w:id="24"/>
      <w:r w:rsidR="005655A5">
        <w:rPr>
          <w:rFonts w:ascii="Times New Roman" w:hAnsi="Times New Roman" w:cs="Times New Roman"/>
          <w:sz w:val="24"/>
          <w:szCs w:val="24"/>
        </w:rPr>
        <w:t>оборудование</w:t>
      </w:r>
      <w:r w:rsidR="005655A5" w:rsidRPr="004A6904">
        <w:rPr>
          <w:rFonts w:ascii="Times New Roman" w:hAnsi="Times New Roman" w:cs="Times New Roman"/>
          <w:sz w:val="24"/>
          <w:szCs w:val="24"/>
        </w:rPr>
        <w:t>, технические</w:t>
      </w:r>
      <w:r w:rsidRPr="004A6904">
        <w:rPr>
          <w:rFonts w:ascii="Times New Roman" w:hAnsi="Times New Roman" w:cs="Times New Roman"/>
          <w:sz w:val="24"/>
          <w:szCs w:val="24"/>
        </w:rPr>
        <w:t xml:space="preserve"> приемы и правила судейства.</w:t>
      </w:r>
    </w:p>
    <w:p w:rsidR="00A23841" w:rsidRDefault="00A23841" w:rsidP="00A23841">
      <w:pPr>
        <w:spacing w:after="0"/>
        <w:rPr>
          <w:rFonts w:ascii="Times New Roman" w:hAnsi="Times New Roman" w:cs="Times New Roman"/>
          <w:sz w:val="24"/>
          <w:szCs w:val="24"/>
        </w:rPr>
      </w:pPr>
      <w:r w:rsidRPr="004A6904">
        <w:rPr>
          <w:rFonts w:ascii="Times New Roman" w:hAnsi="Times New Roman" w:cs="Times New Roman"/>
          <w:sz w:val="24"/>
          <w:szCs w:val="24"/>
        </w:rPr>
        <w:t>2.Практическое применение на практике (судейство спортивных игр «Волейбол», «Баскетбол»</w:t>
      </w:r>
      <w:r>
        <w:rPr>
          <w:rFonts w:ascii="Times New Roman" w:hAnsi="Times New Roman" w:cs="Times New Roman"/>
          <w:sz w:val="24"/>
          <w:szCs w:val="24"/>
        </w:rPr>
        <w:t>, «Легкая атлетика»</w:t>
      </w:r>
      <w:r w:rsidRPr="004A6904">
        <w:rPr>
          <w:rFonts w:ascii="Times New Roman" w:hAnsi="Times New Roman" w:cs="Times New Roman"/>
          <w:sz w:val="24"/>
          <w:szCs w:val="24"/>
        </w:rPr>
        <w:t>)</w:t>
      </w:r>
      <w:r>
        <w:rPr>
          <w:rFonts w:ascii="Times New Roman" w:hAnsi="Times New Roman" w:cs="Times New Roman"/>
          <w:sz w:val="24"/>
          <w:szCs w:val="24"/>
        </w:rPr>
        <w:t>.</w:t>
      </w:r>
    </w:p>
    <w:p w:rsidR="00A23841" w:rsidRDefault="00A23841" w:rsidP="00670856">
      <w:pPr>
        <w:spacing w:after="0"/>
        <w:rPr>
          <w:rFonts w:ascii="Times New Roman" w:hAnsi="Times New Roman" w:cs="Times New Roman"/>
          <w:sz w:val="24"/>
          <w:szCs w:val="24"/>
        </w:rPr>
        <w:sectPr w:rsidR="00A23841" w:rsidSect="00A23841">
          <w:pgSz w:w="11906" w:h="16838"/>
          <w:pgMar w:top="1134" w:right="851" w:bottom="1134" w:left="1701" w:header="709" w:footer="709" w:gutter="0"/>
          <w:cols w:space="708"/>
          <w:docGrid w:linePitch="360"/>
        </w:sectPr>
      </w:pPr>
      <w:r>
        <w:rPr>
          <w:rFonts w:ascii="Times New Roman" w:hAnsi="Times New Roman" w:cs="Times New Roman"/>
          <w:sz w:val="24"/>
          <w:szCs w:val="24"/>
        </w:rPr>
        <w:t>3.Подготовка слайдов, реферат</w:t>
      </w:r>
      <w:r w:rsidR="00260740">
        <w:rPr>
          <w:rFonts w:ascii="Times New Roman" w:hAnsi="Times New Roman" w:cs="Times New Roman"/>
          <w:sz w:val="24"/>
          <w:szCs w:val="24"/>
        </w:rPr>
        <w:t>ов, докладов по изучаемым тем</w:t>
      </w:r>
      <w:r w:rsidR="000834FC">
        <w:rPr>
          <w:rFonts w:ascii="Times New Roman" w:hAnsi="Times New Roman" w:cs="Times New Roman"/>
          <w:sz w:val="24"/>
          <w:szCs w:val="24"/>
        </w:rPr>
        <w:t>а</w:t>
      </w:r>
    </w:p>
    <w:p w:rsidR="00A23841" w:rsidRPr="004A6904" w:rsidRDefault="00A23841">
      <w:pPr>
        <w:spacing w:after="0"/>
        <w:jc w:val="both"/>
        <w:rPr>
          <w:rFonts w:ascii="Times New Roman" w:hAnsi="Times New Roman" w:cs="Times New Roman"/>
          <w:sz w:val="24"/>
          <w:szCs w:val="24"/>
        </w:rPr>
      </w:pPr>
    </w:p>
    <w:sectPr w:rsidR="00A23841" w:rsidRPr="004A6904" w:rsidSect="00A2384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544" w:rsidRDefault="00695544" w:rsidP="00EB6301">
      <w:pPr>
        <w:spacing w:after="0" w:line="240" w:lineRule="auto"/>
      </w:pPr>
      <w:r>
        <w:separator/>
      </w:r>
    </w:p>
  </w:endnote>
  <w:endnote w:type="continuationSeparator" w:id="0">
    <w:p w:rsidR="00695544" w:rsidRDefault="00695544" w:rsidP="00EB6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472" w:rsidRDefault="008C3472">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C3472" w:rsidRDefault="008C3472">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472" w:rsidRDefault="008C3472">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655A5">
      <w:rPr>
        <w:rStyle w:val="a8"/>
        <w:noProof/>
      </w:rPr>
      <w:t>2</w:t>
    </w:r>
    <w:r>
      <w:rPr>
        <w:rStyle w:val="a8"/>
      </w:rPr>
      <w:fldChar w:fldCharType="end"/>
    </w:r>
  </w:p>
  <w:p w:rsidR="008C3472" w:rsidRDefault="008C3472">
    <w:pPr>
      <w:pStyle w:val="a6"/>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856235"/>
      <w:docPartObj>
        <w:docPartGallery w:val="Page Numbers (Bottom of Page)"/>
        <w:docPartUnique/>
      </w:docPartObj>
    </w:sdtPr>
    <w:sdtEndPr/>
    <w:sdtContent>
      <w:p w:rsidR="008C3472" w:rsidRDefault="008C3472">
        <w:pPr>
          <w:pStyle w:val="a6"/>
          <w:jc w:val="right"/>
        </w:pPr>
        <w:r>
          <w:fldChar w:fldCharType="begin"/>
        </w:r>
        <w:r>
          <w:instrText xml:space="preserve"> PAGE   \* MERGEFORMAT </w:instrText>
        </w:r>
        <w:r>
          <w:fldChar w:fldCharType="separate"/>
        </w:r>
        <w:r w:rsidR="005655A5">
          <w:rPr>
            <w:noProof/>
          </w:rPr>
          <w:t>27</w:t>
        </w:r>
        <w:r>
          <w:rPr>
            <w:noProof/>
          </w:rPr>
          <w:fldChar w:fldCharType="end"/>
        </w:r>
      </w:p>
    </w:sdtContent>
  </w:sdt>
  <w:p w:rsidR="008C3472" w:rsidRDefault="008C3472">
    <w:pPr>
      <w:pStyle w:val="a6"/>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472" w:rsidRDefault="008C3472">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C3472" w:rsidRDefault="008C3472">
    <w:pPr>
      <w:pStyle w:val="a6"/>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472" w:rsidRDefault="008C3472">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655A5">
      <w:rPr>
        <w:rStyle w:val="a8"/>
        <w:noProof/>
      </w:rPr>
      <w:t>20</w:t>
    </w:r>
    <w:r>
      <w:rPr>
        <w:rStyle w:val="a8"/>
      </w:rPr>
      <w:fldChar w:fldCharType="end"/>
    </w:r>
  </w:p>
  <w:p w:rsidR="008C3472" w:rsidRDefault="008C3472">
    <w:pPr>
      <w:pStyle w:val="a6"/>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472" w:rsidRDefault="008C3472">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C3472" w:rsidRDefault="008C3472">
    <w:pPr>
      <w:pStyle w:val="a6"/>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472" w:rsidRDefault="008C3472">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655A5">
      <w:rPr>
        <w:rStyle w:val="a8"/>
        <w:noProof/>
      </w:rPr>
      <w:t>26</w:t>
    </w:r>
    <w:r>
      <w:rPr>
        <w:rStyle w:val="a8"/>
      </w:rPr>
      <w:fldChar w:fldCharType="end"/>
    </w:r>
  </w:p>
  <w:p w:rsidR="008C3472" w:rsidRDefault="008C3472">
    <w:pPr>
      <w:pStyle w:val="a6"/>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472" w:rsidRDefault="008C3472" w:rsidP="00571D25">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655A5">
      <w:rPr>
        <w:rStyle w:val="a8"/>
        <w:noProof/>
      </w:rPr>
      <w:t>81</w:t>
    </w:r>
    <w:r>
      <w:rPr>
        <w:rStyle w:val="a8"/>
      </w:rPr>
      <w:fldChar w:fldCharType="end"/>
    </w:r>
  </w:p>
  <w:p w:rsidR="008C3472" w:rsidRDefault="008C3472" w:rsidP="00571D25">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544" w:rsidRDefault="00695544" w:rsidP="00EB6301">
      <w:pPr>
        <w:spacing w:after="0" w:line="240" w:lineRule="auto"/>
      </w:pPr>
      <w:r>
        <w:separator/>
      </w:r>
    </w:p>
  </w:footnote>
  <w:footnote w:type="continuationSeparator" w:id="0">
    <w:p w:rsidR="00695544" w:rsidRDefault="00695544" w:rsidP="00EB63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154184E"/>
    <w:lvl w:ilvl="0">
      <w:numFmt w:val="bullet"/>
      <w:lvlText w:val="*"/>
      <w:lvlJc w:val="left"/>
    </w:lvl>
  </w:abstractNum>
  <w:abstractNum w:abstractNumId="1" w15:restartNumberingAfterBreak="0">
    <w:nsid w:val="05BF2297"/>
    <w:multiLevelType w:val="hybridMultilevel"/>
    <w:tmpl w:val="743470D8"/>
    <w:lvl w:ilvl="0" w:tplc="6D9A3D22">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1A04794"/>
    <w:multiLevelType w:val="hybridMultilevel"/>
    <w:tmpl w:val="09184674"/>
    <w:lvl w:ilvl="0" w:tplc="A26EBF7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27A73E1"/>
    <w:multiLevelType w:val="multilevel"/>
    <w:tmpl w:val="7C3A5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5346C0"/>
    <w:multiLevelType w:val="hybridMultilevel"/>
    <w:tmpl w:val="13282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8F47E52"/>
    <w:multiLevelType w:val="hybridMultilevel"/>
    <w:tmpl w:val="E6D62198"/>
    <w:lvl w:ilvl="0" w:tplc="0419000F">
      <w:start w:val="1"/>
      <w:numFmt w:val="decimal"/>
      <w:lvlText w:val="%1."/>
      <w:lvlJc w:val="left"/>
      <w:pPr>
        <w:tabs>
          <w:tab w:val="num" w:pos="720"/>
        </w:tabs>
        <w:ind w:left="720" w:hanging="360"/>
      </w:pPr>
    </w:lvl>
    <w:lvl w:ilvl="1" w:tplc="97400BBA">
      <w:start w:val="1"/>
      <w:numFmt w:val="decimal"/>
      <w:lvlText w:val="%2."/>
      <w:lvlJc w:val="left"/>
      <w:pPr>
        <w:tabs>
          <w:tab w:val="num" w:pos="1440"/>
        </w:tabs>
        <w:ind w:left="1440" w:hanging="360"/>
      </w:pPr>
    </w:lvl>
    <w:lvl w:ilvl="2" w:tplc="29B2D95E">
      <w:start w:val="1"/>
      <w:numFmt w:val="decimal"/>
      <w:lvlText w:val="%3."/>
      <w:lvlJc w:val="left"/>
      <w:pPr>
        <w:tabs>
          <w:tab w:val="num" w:pos="2160"/>
        </w:tabs>
        <w:ind w:left="2160" w:hanging="360"/>
      </w:pPr>
    </w:lvl>
    <w:lvl w:ilvl="3" w:tplc="693EE4FA">
      <w:start w:val="1"/>
      <w:numFmt w:val="decimal"/>
      <w:lvlText w:val="%4."/>
      <w:lvlJc w:val="left"/>
      <w:pPr>
        <w:tabs>
          <w:tab w:val="num" w:pos="2880"/>
        </w:tabs>
        <w:ind w:left="2880" w:hanging="360"/>
      </w:pPr>
    </w:lvl>
    <w:lvl w:ilvl="4" w:tplc="E21268C6">
      <w:start w:val="1"/>
      <w:numFmt w:val="decimal"/>
      <w:lvlText w:val="%5."/>
      <w:lvlJc w:val="left"/>
      <w:pPr>
        <w:tabs>
          <w:tab w:val="num" w:pos="3600"/>
        </w:tabs>
        <w:ind w:left="3600" w:hanging="360"/>
      </w:pPr>
    </w:lvl>
    <w:lvl w:ilvl="5" w:tplc="0542F498">
      <w:start w:val="1"/>
      <w:numFmt w:val="decimal"/>
      <w:lvlText w:val="%6."/>
      <w:lvlJc w:val="left"/>
      <w:pPr>
        <w:tabs>
          <w:tab w:val="num" w:pos="4320"/>
        </w:tabs>
        <w:ind w:left="4320" w:hanging="360"/>
      </w:pPr>
    </w:lvl>
    <w:lvl w:ilvl="6" w:tplc="370645EA">
      <w:start w:val="1"/>
      <w:numFmt w:val="decimal"/>
      <w:lvlText w:val="%7."/>
      <w:lvlJc w:val="left"/>
      <w:pPr>
        <w:tabs>
          <w:tab w:val="num" w:pos="5040"/>
        </w:tabs>
        <w:ind w:left="5040" w:hanging="360"/>
      </w:pPr>
    </w:lvl>
    <w:lvl w:ilvl="7" w:tplc="9BBA94AC">
      <w:start w:val="1"/>
      <w:numFmt w:val="decimal"/>
      <w:lvlText w:val="%8."/>
      <w:lvlJc w:val="left"/>
      <w:pPr>
        <w:tabs>
          <w:tab w:val="num" w:pos="5760"/>
        </w:tabs>
        <w:ind w:left="5760" w:hanging="360"/>
      </w:pPr>
    </w:lvl>
    <w:lvl w:ilvl="8" w:tplc="F3DE43B4">
      <w:start w:val="1"/>
      <w:numFmt w:val="decimal"/>
      <w:lvlText w:val="%9."/>
      <w:lvlJc w:val="left"/>
      <w:pPr>
        <w:tabs>
          <w:tab w:val="num" w:pos="6480"/>
        </w:tabs>
        <w:ind w:left="6480" w:hanging="360"/>
      </w:pPr>
    </w:lvl>
  </w:abstractNum>
  <w:abstractNum w:abstractNumId="9" w15:restartNumberingAfterBreak="0">
    <w:nsid w:val="1A38152C"/>
    <w:multiLevelType w:val="hybridMultilevel"/>
    <w:tmpl w:val="C42EA2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C576119"/>
    <w:multiLevelType w:val="hybridMultilevel"/>
    <w:tmpl w:val="F9A0F064"/>
    <w:lvl w:ilvl="0" w:tplc="C83EAC2E">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7622BD"/>
    <w:multiLevelType w:val="hybridMultilevel"/>
    <w:tmpl w:val="127C914E"/>
    <w:lvl w:ilvl="0" w:tplc="9C1A1B34">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0B7923"/>
    <w:multiLevelType w:val="hybridMultilevel"/>
    <w:tmpl w:val="0276C584"/>
    <w:lvl w:ilvl="0" w:tplc="4B8C92FA">
      <w:start w:val="1"/>
      <w:numFmt w:val="decimal"/>
      <w:lvlText w:val="%1."/>
      <w:lvlJc w:val="left"/>
      <w:pPr>
        <w:tabs>
          <w:tab w:val="num" w:pos="2115"/>
        </w:tabs>
        <w:ind w:left="2115" w:hanging="121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32145996"/>
    <w:multiLevelType w:val="hybridMultilevel"/>
    <w:tmpl w:val="2D9ACF50"/>
    <w:lvl w:ilvl="0" w:tplc="C83EAC2E">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6EB1F4F"/>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6" w15:restartNumberingAfterBreak="0">
    <w:nsid w:val="3F684A3B"/>
    <w:multiLevelType w:val="multilevel"/>
    <w:tmpl w:val="E4A8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755B4B"/>
    <w:multiLevelType w:val="hybridMultilevel"/>
    <w:tmpl w:val="20CA3E12"/>
    <w:lvl w:ilvl="0" w:tplc="C83EAC2E">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8A6C04"/>
    <w:multiLevelType w:val="hybridMultilevel"/>
    <w:tmpl w:val="327E65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6A6196C"/>
    <w:multiLevelType w:val="hybridMultilevel"/>
    <w:tmpl w:val="2F649E72"/>
    <w:lvl w:ilvl="0" w:tplc="6D9A3D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2CF2142"/>
    <w:multiLevelType w:val="hybridMultilevel"/>
    <w:tmpl w:val="BC3CF0D8"/>
    <w:lvl w:ilvl="0" w:tplc="9272B254">
      <w:start w:val="4"/>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abstractNum w:abstractNumId="21" w15:restartNumberingAfterBreak="0">
    <w:nsid w:val="572D1814"/>
    <w:multiLevelType w:val="hybridMultilevel"/>
    <w:tmpl w:val="346C90C2"/>
    <w:lvl w:ilvl="0" w:tplc="6D9A3D22">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8EB7BCB"/>
    <w:multiLevelType w:val="hybridMultilevel"/>
    <w:tmpl w:val="1BA043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271B7A"/>
    <w:multiLevelType w:val="hybridMultilevel"/>
    <w:tmpl w:val="D400AE16"/>
    <w:lvl w:ilvl="0" w:tplc="D3F2963A">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4" w15:restartNumberingAfterBreak="0">
    <w:nsid w:val="60A618C0"/>
    <w:multiLevelType w:val="hybridMultilevel"/>
    <w:tmpl w:val="7F24F298"/>
    <w:lvl w:ilvl="0" w:tplc="C5EA28A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6F7CAC"/>
    <w:multiLevelType w:val="hybridMultilevel"/>
    <w:tmpl w:val="6C60FE76"/>
    <w:lvl w:ilvl="0" w:tplc="C83EAC2E">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314529"/>
    <w:multiLevelType w:val="hybridMultilevel"/>
    <w:tmpl w:val="30CA10AA"/>
    <w:lvl w:ilvl="0" w:tplc="6D9A3D2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2822634"/>
    <w:multiLevelType w:val="hybridMultilevel"/>
    <w:tmpl w:val="2EAC0ACE"/>
    <w:lvl w:ilvl="0" w:tplc="25687B22">
      <w:start w:val="1"/>
      <w:numFmt w:val="decimal"/>
      <w:lvlText w:val="%1."/>
      <w:lvlJc w:val="left"/>
      <w:pPr>
        <w:tabs>
          <w:tab w:val="num" w:pos="780"/>
        </w:tabs>
        <w:ind w:left="780" w:hanging="420"/>
      </w:pPr>
      <w:rPr>
        <w:rFonts w:hint="default"/>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7177DFE"/>
    <w:multiLevelType w:val="hybridMultilevel"/>
    <w:tmpl w:val="8556941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0"/>
    <w:lvlOverride w:ilvl="0">
      <w:lvl w:ilvl="0">
        <w:numFmt w:val="bullet"/>
        <w:lvlText w:val="-"/>
        <w:legacy w:legacy="1" w:legacySpace="0" w:legacyIndent="132"/>
        <w:lvlJc w:val="left"/>
        <w:rPr>
          <w:rFonts w:ascii="Times New Roman" w:hAnsi="Times New Roman" w:cs="Times New Roman" w:hint="default"/>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9"/>
  </w:num>
  <w:num w:numId="5">
    <w:abstractNumId w:val="2"/>
  </w:num>
  <w:num w:numId="6">
    <w:abstractNumId w:val="14"/>
  </w:num>
  <w:num w:numId="7">
    <w:abstractNumId w:val="6"/>
  </w:num>
  <w:num w:numId="8">
    <w:abstractNumId w:val="9"/>
  </w:num>
  <w:num w:numId="9">
    <w:abstractNumId w:val="24"/>
  </w:num>
  <w:num w:numId="10">
    <w:abstractNumId w:val="5"/>
  </w:num>
  <w:num w:numId="11">
    <w:abstractNumId w:val="16"/>
  </w:num>
  <w:num w:numId="12">
    <w:abstractNumId w:val="12"/>
  </w:num>
  <w:num w:numId="13">
    <w:abstractNumId w:val="11"/>
  </w:num>
  <w:num w:numId="14">
    <w:abstractNumId w:val="27"/>
  </w:num>
  <w:num w:numId="15">
    <w:abstractNumId w:val="26"/>
  </w:num>
  <w:num w:numId="16">
    <w:abstractNumId w:val="21"/>
  </w:num>
  <w:num w:numId="17">
    <w:abstractNumId w:val="1"/>
  </w:num>
  <w:num w:numId="18">
    <w:abstractNumId w:val="19"/>
  </w:num>
  <w:num w:numId="19">
    <w:abstractNumId w:val="3"/>
  </w:num>
  <w:num w:numId="20">
    <w:abstractNumId w:val="22"/>
  </w:num>
  <w:num w:numId="21">
    <w:abstractNumId w:val="10"/>
  </w:num>
  <w:num w:numId="22">
    <w:abstractNumId w:val="25"/>
  </w:num>
  <w:num w:numId="23">
    <w:abstractNumId w:val="13"/>
  </w:num>
  <w:num w:numId="24">
    <w:abstractNumId w:val="17"/>
  </w:num>
  <w:num w:numId="25">
    <w:abstractNumId w:val="28"/>
  </w:num>
  <w:num w:numId="26">
    <w:abstractNumId w:val="23"/>
  </w:num>
  <w:num w:numId="27">
    <w:abstractNumId w:val="15"/>
  </w:num>
  <w:num w:numId="28">
    <w:abstractNumId w:val="20"/>
  </w:num>
  <w:num w:numId="29">
    <w:abstractNumId w:val="1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43FEC"/>
    <w:rsid w:val="00004475"/>
    <w:rsid w:val="00021989"/>
    <w:rsid w:val="00034322"/>
    <w:rsid w:val="00035C49"/>
    <w:rsid w:val="0007269D"/>
    <w:rsid w:val="000760FA"/>
    <w:rsid w:val="000827A0"/>
    <w:rsid w:val="000834FC"/>
    <w:rsid w:val="000D3FB0"/>
    <w:rsid w:val="000F6388"/>
    <w:rsid w:val="00112162"/>
    <w:rsid w:val="00134A24"/>
    <w:rsid w:val="001431CC"/>
    <w:rsid w:val="0015605A"/>
    <w:rsid w:val="001B730F"/>
    <w:rsid w:val="001C036F"/>
    <w:rsid w:val="00235366"/>
    <w:rsid w:val="00247A4A"/>
    <w:rsid w:val="00260740"/>
    <w:rsid w:val="002740A5"/>
    <w:rsid w:val="00284183"/>
    <w:rsid w:val="002935AE"/>
    <w:rsid w:val="002F6A60"/>
    <w:rsid w:val="002F71A6"/>
    <w:rsid w:val="00322F54"/>
    <w:rsid w:val="00325AC1"/>
    <w:rsid w:val="0034389C"/>
    <w:rsid w:val="00377A17"/>
    <w:rsid w:val="00385855"/>
    <w:rsid w:val="003C5CF9"/>
    <w:rsid w:val="003D33BD"/>
    <w:rsid w:val="003F0F34"/>
    <w:rsid w:val="004147A9"/>
    <w:rsid w:val="00434A17"/>
    <w:rsid w:val="0043573D"/>
    <w:rsid w:val="0046054B"/>
    <w:rsid w:val="0047036E"/>
    <w:rsid w:val="0047170D"/>
    <w:rsid w:val="004745F4"/>
    <w:rsid w:val="00495DBE"/>
    <w:rsid w:val="004A6904"/>
    <w:rsid w:val="004D3BEC"/>
    <w:rsid w:val="004D3E3D"/>
    <w:rsid w:val="004D7833"/>
    <w:rsid w:val="004E361E"/>
    <w:rsid w:val="004F34C1"/>
    <w:rsid w:val="00501422"/>
    <w:rsid w:val="00524E12"/>
    <w:rsid w:val="005457FA"/>
    <w:rsid w:val="005655A5"/>
    <w:rsid w:val="00571D25"/>
    <w:rsid w:val="0057793D"/>
    <w:rsid w:val="005B038D"/>
    <w:rsid w:val="005D575A"/>
    <w:rsid w:val="005D71E2"/>
    <w:rsid w:val="005E3BCF"/>
    <w:rsid w:val="005E3CC0"/>
    <w:rsid w:val="005E5138"/>
    <w:rsid w:val="00602A84"/>
    <w:rsid w:val="00613DF3"/>
    <w:rsid w:val="006262F6"/>
    <w:rsid w:val="00636E53"/>
    <w:rsid w:val="00667FCC"/>
    <w:rsid w:val="00670856"/>
    <w:rsid w:val="00670F7A"/>
    <w:rsid w:val="006760B1"/>
    <w:rsid w:val="00681FF5"/>
    <w:rsid w:val="00687069"/>
    <w:rsid w:val="00695544"/>
    <w:rsid w:val="006B6890"/>
    <w:rsid w:val="006B7A1C"/>
    <w:rsid w:val="007050BC"/>
    <w:rsid w:val="0074047F"/>
    <w:rsid w:val="007C75F5"/>
    <w:rsid w:val="007D2244"/>
    <w:rsid w:val="007D2AA1"/>
    <w:rsid w:val="007E17A0"/>
    <w:rsid w:val="007E57AF"/>
    <w:rsid w:val="00845582"/>
    <w:rsid w:val="008805E8"/>
    <w:rsid w:val="008B2DEA"/>
    <w:rsid w:val="008B45E4"/>
    <w:rsid w:val="008C3472"/>
    <w:rsid w:val="008E2AAD"/>
    <w:rsid w:val="00903374"/>
    <w:rsid w:val="00920228"/>
    <w:rsid w:val="0096451F"/>
    <w:rsid w:val="00970B49"/>
    <w:rsid w:val="0097461C"/>
    <w:rsid w:val="009A40CC"/>
    <w:rsid w:val="009B4F63"/>
    <w:rsid w:val="009C030B"/>
    <w:rsid w:val="009C1384"/>
    <w:rsid w:val="009F79D4"/>
    <w:rsid w:val="00A0251D"/>
    <w:rsid w:val="00A14C09"/>
    <w:rsid w:val="00A23841"/>
    <w:rsid w:val="00A24B61"/>
    <w:rsid w:val="00A25FCE"/>
    <w:rsid w:val="00A34D53"/>
    <w:rsid w:val="00A37B1D"/>
    <w:rsid w:val="00A43FEC"/>
    <w:rsid w:val="00AB391A"/>
    <w:rsid w:val="00AB769C"/>
    <w:rsid w:val="00AD6B9E"/>
    <w:rsid w:val="00AE6D34"/>
    <w:rsid w:val="00B533C5"/>
    <w:rsid w:val="00B60DC7"/>
    <w:rsid w:val="00B81D53"/>
    <w:rsid w:val="00BB6374"/>
    <w:rsid w:val="00BC2887"/>
    <w:rsid w:val="00BE09ED"/>
    <w:rsid w:val="00BE59D6"/>
    <w:rsid w:val="00C276D6"/>
    <w:rsid w:val="00C5591E"/>
    <w:rsid w:val="00C60087"/>
    <w:rsid w:val="00C6666D"/>
    <w:rsid w:val="00CB4FBA"/>
    <w:rsid w:val="00CC1744"/>
    <w:rsid w:val="00CD089B"/>
    <w:rsid w:val="00D17440"/>
    <w:rsid w:val="00D20F06"/>
    <w:rsid w:val="00D3445D"/>
    <w:rsid w:val="00D61CA9"/>
    <w:rsid w:val="00D63360"/>
    <w:rsid w:val="00D72884"/>
    <w:rsid w:val="00D82A10"/>
    <w:rsid w:val="00D9712C"/>
    <w:rsid w:val="00DA03A2"/>
    <w:rsid w:val="00DB2BFD"/>
    <w:rsid w:val="00DC21B8"/>
    <w:rsid w:val="00DD63C1"/>
    <w:rsid w:val="00DE5EEE"/>
    <w:rsid w:val="00E131EE"/>
    <w:rsid w:val="00E42E7D"/>
    <w:rsid w:val="00E51235"/>
    <w:rsid w:val="00E533EB"/>
    <w:rsid w:val="00E61F42"/>
    <w:rsid w:val="00EB6301"/>
    <w:rsid w:val="00F07C6A"/>
    <w:rsid w:val="00F1529B"/>
    <w:rsid w:val="00F15918"/>
    <w:rsid w:val="00F15D76"/>
    <w:rsid w:val="00F71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6AF2FB"/>
  <w15:docId w15:val="{14A8F426-030A-4B30-BC8A-E3BC57B22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1E"/>
  </w:style>
  <w:style w:type="paragraph" w:styleId="1">
    <w:name w:val="heading 1"/>
    <w:basedOn w:val="a"/>
    <w:next w:val="a"/>
    <w:link w:val="10"/>
    <w:qFormat/>
    <w:rsid w:val="00385855"/>
    <w:pPr>
      <w:keepNext/>
      <w:autoSpaceDE w:val="0"/>
      <w:autoSpaceDN w:val="0"/>
      <w:spacing w:after="0" w:line="240" w:lineRule="auto"/>
      <w:ind w:firstLine="284"/>
      <w:jc w:val="both"/>
      <w:outlineLvl w:val="0"/>
    </w:pPr>
    <w:rPr>
      <w:rFonts w:ascii="Times New Roman" w:eastAsia="Times New Roman" w:hAnsi="Times New Roman" w:cs="Times New Roman"/>
      <w:sz w:val="24"/>
      <w:szCs w:val="24"/>
    </w:rPr>
  </w:style>
  <w:style w:type="paragraph" w:styleId="2">
    <w:name w:val="heading 2"/>
    <w:basedOn w:val="a"/>
    <w:next w:val="a"/>
    <w:link w:val="20"/>
    <w:qFormat/>
    <w:rsid w:val="00385855"/>
    <w:pPr>
      <w:keepNext/>
      <w:shd w:val="clear" w:color="auto" w:fill="FFFFFF"/>
      <w:spacing w:after="0" w:line="360" w:lineRule="auto"/>
      <w:ind w:firstLine="851"/>
      <w:jc w:val="center"/>
      <w:outlineLvl w:val="1"/>
    </w:pPr>
    <w:rPr>
      <w:rFonts w:ascii="Times New Roman" w:eastAsia="Times New Roman" w:hAnsi="Times New Roman" w:cs="Times New Roman"/>
      <w:b/>
      <w:bCs/>
      <w:sz w:val="24"/>
      <w:szCs w:val="24"/>
    </w:rPr>
  </w:style>
  <w:style w:type="paragraph" w:styleId="3">
    <w:name w:val="heading 3"/>
    <w:basedOn w:val="a"/>
    <w:next w:val="a"/>
    <w:link w:val="30"/>
    <w:qFormat/>
    <w:rsid w:val="00385855"/>
    <w:pPr>
      <w:keepNext/>
      <w:shd w:val="clear" w:color="auto" w:fill="FFFFFF"/>
      <w:spacing w:after="0" w:line="360" w:lineRule="auto"/>
      <w:ind w:firstLine="851"/>
      <w:jc w:val="both"/>
      <w:outlineLvl w:val="2"/>
    </w:pPr>
    <w:rPr>
      <w:rFonts w:ascii="Times New Roman" w:eastAsia="Times New Roman" w:hAnsi="Times New Roman" w:cs="Times New Roman"/>
      <w:b/>
      <w:bCs/>
      <w:sz w:val="24"/>
      <w:szCs w:val="24"/>
    </w:rPr>
  </w:style>
  <w:style w:type="paragraph" w:styleId="4">
    <w:name w:val="heading 4"/>
    <w:basedOn w:val="a"/>
    <w:next w:val="a"/>
    <w:link w:val="40"/>
    <w:qFormat/>
    <w:rsid w:val="003858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pPr>
    <w:rPr>
      <w:rFonts w:ascii="Times New Roman" w:eastAsia="Times New Roman" w:hAnsi="Times New Roman" w:cs="Times New Roman"/>
      <w:b/>
      <w:bCs/>
      <w:color w:val="000000"/>
      <w:spacing w:val="1"/>
      <w:sz w:val="24"/>
      <w:szCs w:val="24"/>
    </w:rPr>
  </w:style>
  <w:style w:type="paragraph" w:styleId="5">
    <w:name w:val="heading 5"/>
    <w:basedOn w:val="a"/>
    <w:next w:val="a"/>
    <w:link w:val="50"/>
    <w:qFormat/>
    <w:rsid w:val="003858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4"/>
    </w:pPr>
    <w:rPr>
      <w:rFonts w:ascii="Times New Roman" w:eastAsia="Times New Roman" w:hAnsi="Times New Roman" w:cs="Times New Roman"/>
      <w:b/>
      <w:sz w:val="24"/>
      <w:szCs w:val="28"/>
    </w:rPr>
  </w:style>
  <w:style w:type="paragraph" w:styleId="6">
    <w:name w:val="heading 6"/>
    <w:basedOn w:val="a"/>
    <w:next w:val="a"/>
    <w:link w:val="60"/>
    <w:qFormat/>
    <w:rsid w:val="00385855"/>
    <w:pPr>
      <w:keepNext/>
      <w:shd w:val="clear" w:color="auto" w:fill="FFFFFF"/>
      <w:spacing w:after="0" w:line="360" w:lineRule="auto"/>
      <w:jc w:val="both"/>
      <w:outlineLvl w:val="5"/>
    </w:pPr>
    <w:rPr>
      <w:rFonts w:ascii="Times New Roman" w:eastAsia="Times New Roman" w:hAnsi="Times New Roman" w:cs="Times New Roman"/>
      <w:b/>
      <w:bCs/>
      <w:color w:val="000000"/>
      <w:spacing w:val="2"/>
      <w:sz w:val="24"/>
      <w:szCs w:val="24"/>
    </w:rPr>
  </w:style>
  <w:style w:type="paragraph" w:styleId="7">
    <w:name w:val="heading 7"/>
    <w:basedOn w:val="a"/>
    <w:next w:val="a"/>
    <w:link w:val="70"/>
    <w:qFormat/>
    <w:rsid w:val="00385855"/>
    <w:pPr>
      <w:keepNext/>
      <w:shd w:val="clear" w:color="auto" w:fill="FFFFFF"/>
      <w:spacing w:after="0" w:line="360" w:lineRule="auto"/>
      <w:jc w:val="both"/>
      <w:outlineLvl w:val="6"/>
    </w:pPr>
    <w:rPr>
      <w:rFonts w:ascii="Times New Roman" w:eastAsia="Times New Roman" w:hAnsi="Times New Roman" w:cs="Times New Roman"/>
      <w:b/>
      <w:bCs/>
      <w:sz w:val="24"/>
      <w:szCs w:val="24"/>
    </w:rPr>
  </w:style>
  <w:style w:type="paragraph" w:styleId="8">
    <w:name w:val="heading 8"/>
    <w:basedOn w:val="a"/>
    <w:next w:val="a"/>
    <w:link w:val="80"/>
    <w:qFormat/>
    <w:rsid w:val="00385855"/>
    <w:pPr>
      <w:keepNext/>
      <w:shd w:val="clear" w:color="auto" w:fill="FFFFFF"/>
      <w:spacing w:after="0" w:line="360" w:lineRule="auto"/>
      <w:jc w:val="both"/>
      <w:outlineLvl w:val="7"/>
    </w:pPr>
    <w:rPr>
      <w:rFonts w:ascii="Times New Roman" w:eastAsia="Times New Roman" w:hAnsi="Times New Roman" w:cs="Times New Roman"/>
      <w:b/>
      <w:bCs/>
      <w:color w:val="000000"/>
      <w:spacing w:val="1"/>
      <w:sz w:val="24"/>
      <w:szCs w:val="24"/>
    </w:rPr>
  </w:style>
  <w:style w:type="paragraph" w:styleId="9">
    <w:name w:val="heading 9"/>
    <w:basedOn w:val="a"/>
    <w:next w:val="a"/>
    <w:link w:val="90"/>
    <w:qFormat/>
    <w:rsid w:val="00385855"/>
    <w:pPr>
      <w:keepNext/>
      <w:spacing w:after="0" w:line="360" w:lineRule="auto"/>
      <w:ind w:firstLine="851"/>
      <w:jc w:val="center"/>
      <w:outlineLvl w:val="8"/>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5855"/>
    <w:rPr>
      <w:rFonts w:ascii="Times New Roman" w:eastAsia="Times New Roman" w:hAnsi="Times New Roman" w:cs="Times New Roman"/>
      <w:sz w:val="24"/>
      <w:szCs w:val="24"/>
    </w:rPr>
  </w:style>
  <w:style w:type="character" w:customStyle="1" w:styleId="20">
    <w:name w:val="Заголовок 2 Знак"/>
    <w:basedOn w:val="a0"/>
    <w:link w:val="2"/>
    <w:rsid w:val="00385855"/>
    <w:rPr>
      <w:rFonts w:ascii="Times New Roman" w:eastAsia="Times New Roman" w:hAnsi="Times New Roman" w:cs="Times New Roman"/>
      <w:b/>
      <w:bCs/>
      <w:sz w:val="24"/>
      <w:szCs w:val="24"/>
      <w:shd w:val="clear" w:color="auto" w:fill="FFFFFF"/>
    </w:rPr>
  </w:style>
  <w:style w:type="character" w:customStyle="1" w:styleId="30">
    <w:name w:val="Заголовок 3 Знак"/>
    <w:basedOn w:val="a0"/>
    <w:link w:val="3"/>
    <w:rsid w:val="00385855"/>
    <w:rPr>
      <w:rFonts w:ascii="Times New Roman" w:eastAsia="Times New Roman" w:hAnsi="Times New Roman" w:cs="Times New Roman"/>
      <w:b/>
      <w:bCs/>
      <w:sz w:val="24"/>
      <w:szCs w:val="24"/>
      <w:shd w:val="clear" w:color="auto" w:fill="FFFFFF"/>
    </w:rPr>
  </w:style>
  <w:style w:type="character" w:customStyle="1" w:styleId="40">
    <w:name w:val="Заголовок 4 Знак"/>
    <w:basedOn w:val="a0"/>
    <w:link w:val="4"/>
    <w:rsid w:val="00385855"/>
    <w:rPr>
      <w:rFonts w:ascii="Times New Roman" w:eastAsia="Times New Roman" w:hAnsi="Times New Roman" w:cs="Times New Roman"/>
      <w:b/>
      <w:bCs/>
      <w:color w:val="000000"/>
      <w:spacing w:val="1"/>
      <w:sz w:val="24"/>
      <w:szCs w:val="24"/>
    </w:rPr>
  </w:style>
  <w:style w:type="character" w:customStyle="1" w:styleId="50">
    <w:name w:val="Заголовок 5 Знак"/>
    <w:basedOn w:val="a0"/>
    <w:link w:val="5"/>
    <w:rsid w:val="00385855"/>
    <w:rPr>
      <w:rFonts w:ascii="Times New Roman" w:eastAsia="Times New Roman" w:hAnsi="Times New Roman" w:cs="Times New Roman"/>
      <w:b/>
      <w:sz w:val="24"/>
      <w:szCs w:val="28"/>
    </w:rPr>
  </w:style>
  <w:style w:type="character" w:customStyle="1" w:styleId="60">
    <w:name w:val="Заголовок 6 Знак"/>
    <w:basedOn w:val="a0"/>
    <w:link w:val="6"/>
    <w:rsid w:val="00385855"/>
    <w:rPr>
      <w:rFonts w:ascii="Times New Roman" w:eastAsia="Times New Roman" w:hAnsi="Times New Roman" w:cs="Times New Roman"/>
      <w:b/>
      <w:bCs/>
      <w:color w:val="000000"/>
      <w:spacing w:val="2"/>
      <w:sz w:val="24"/>
      <w:szCs w:val="24"/>
      <w:shd w:val="clear" w:color="auto" w:fill="FFFFFF"/>
    </w:rPr>
  </w:style>
  <w:style w:type="character" w:customStyle="1" w:styleId="70">
    <w:name w:val="Заголовок 7 Знак"/>
    <w:basedOn w:val="a0"/>
    <w:link w:val="7"/>
    <w:rsid w:val="00385855"/>
    <w:rPr>
      <w:rFonts w:ascii="Times New Roman" w:eastAsia="Times New Roman" w:hAnsi="Times New Roman" w:cs="Times New Roman"/>
      <w:b/>
      <w:bCs/>
      <w:sz w:val="24"/>
      <w:szCs w:val="24"/>
      <w:shd w:val="clear" w:color="auto" w:fill="FFFFFF"/>
    </w:rPr>
  </w:style>
  <w:style w:type="character" w:customStyle="1" w:styleId="80">
    <w:name w:val="Заголовок 8 Знак"/>
    <w:basedOn w:val="a0"/>
    <w:link w:val="8"/>
    <w:rsid w:val="00385855"/>
    <w:rPr>
      <w:rFonts w:ascii="Times New Roman" w:eastAsia="Times New Roman" w:hAnsi="Times New Roman" w:cs="Times New Roman"/>
      <w:b/>
      <w:bCs/>
      <w:color w:val="000000"/>
      <w:spacing w:val="1"/>
      <w:sz w:val="24"/>
      <w:szCs w:val="24"/>
      <w:shd w:val="clear" w:color="auto" w:fill="FFFFFF"/>
    </w:rPr>
  </w:style>
  <w:style w:type="character" w:customStyle="1" w:styleId="90">
    <w:name w:val="Заголовок 9 Знак"/>
    <w:basedOn w:val="a0"/>
    <w:link w:val="9"/>
    <w:rsid w:val="00385855"/>
    <w:rPr>
      <w:rFonts w:ascii="Times New Roman" w:eastAsia="Times New Roman" w:hAnsi="Times New Roman" w:cs="Times New Roman"/>
      <w:b/>
      <w:bCs/>
      <w:sz w:val="28"/>
      <w:szCs w:val="24"/>
    </w:rPr>
  </w:style>
  <w:style w:type="paragraph" w:styleId="a3">
    <w:name w:val="Normal (Web)"/>
    <w:basedOn w:val="a"/>
    <w:uiPriority w:val="99"/>
    <w:rsid w:val="00A43FE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EB63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6301"/>
  </w:style>
  <w:style w:type="paragraph" w:styleId="a6">
    <w:name w:val="footer"/>
    <w:basedOn w:val="a"/>
    <w:link w:val="a7"/>
    <w:uiPriority w:val="99"/>
    <w:unhideWhenUsed/>
    <w:rsid w:val="00EB63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6301"/>
  </w:style>
  <w:style w:type="paragraph" w:styleId="21">
    <w:name w:val="Body Text Indent 2"/>
    <w:basedOn w:val="a"/>
    <w:link w:val="22"/>
    <w:rsid w:val="00385855"/>
    <w:pPr>
      <w:spacing w:after="120" w:line="480" w:lineRule="auto"/>
      <w:ind w:left="283"/>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85855"/>
    <w:rPr>
      <w:rFonts w:ascii="Times New Roman" w:eastAsia="Times New Roman" w:hAnsi="Times New Roman" w:cs="Times New Roman"/>
      <w:sz w:val="24"/>
      <w:szCs w:val="24"/>
    </w:rPr>
  </w:style>
  <w:style w:type="character" w:styleId="a8">
    <w:name w:val="page number"/>
    <w:basedOn w:val="a0"/>
    <w:uiPriority w:val="99"/>
    <w:rsid w:val="00385855"/>
  </w:style>
  <w:style w:type="paragraph" w:styleId="a9">
    <w:name w:val="Body Text"/>
    <w:basedOn w:val="a"/>
    <w:link w:val="aa"/>
    <w:rsid w:val="00385855"/>
    <w:pPr>
      <w:shd w:val="clear" w:color="auto" w:fill="FFFFFF"/>
      <w:spacing w:after="0" w:line="360" w:lineRule="auto"/>
      <w:jc w:val="both"/>
    </w:pPr>
    <w:rPr>
      <w:rFonts w:ascii="Times New Roman" w:eastAsia="Times New Roman" w:hAnsi="Times New Roman" w:cs="Times New Roman"/>
      <w:color w:val="000000"/>
      <w:spacing w:val="1"/>
      <w:sz w:val="24"/>
      <w:szCs w:val="24"/>
    </w:rPr>
  </w:style>
  <w:style w:type="character" w:customStyle="1" w:styleId="aa">
    <w:name w:val="Основной текст Знак"/>
    <w:basedOn w:val="a0"/>
    <w:link w:val="a9"/>
    <w:rsid w:val="00385855"/>
    <w:rPr>
      <w:rFonts w:ascii="Times New Roman" w:eastAsia="Times New Roman" w:hAnsi="Times New Roman" w:cs="Times New Roman"/>
      <w:color w:val="000000"/>
      <w:spacing w:val="1"/>
      <w:sz w:val="24"/>
      <w:szCs w:val="24"/>
      <w:shd w:val="clear" w:color="auto" w:fill="FFFFFF"/>
    </w:rPr>
  </w:style>
  <w:style w:type="paragraph" w:styleId="31">
    <w:name w:val="Body Text 3"/>
    <w:basedOn w:val="a"/>
    <w:link w:val="32"/>
    <w:rsid w:val="00385855"/>
    <w:pPr>
      <w:spacing w:after="0" w:line="240" w:lineRule="auto"/>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rsid w:val="00385855"/>
    <w:rPr>
      <w:rFonts w:ascii="Times New Roman" w:eastAsia="Times New Roman" w:hAnsi="Times New Roman" w:cs="Times New Roman"/>
      <w:sz w:val="24"/>
      <w:szCs w:val="24"/>
    </w:rPr>
  </w:style>
  <w:style w:type="paragraph" w:styleId="23">
    <w:name w:val="Body Text 2"/>
    <w:basedOn w:val="a"/>
    <w:link w:val="24"/>
    <w:rsid w:val="00385855"/>
    <w:pPr>
      <w:spacing w:after="0" w:line="240" w:lineRule="auto"/>
      <w:jc w:val="both"/>
    </w:pPr>
    <w:rPr>
      <w:rFonts w:ascii="Times New Roman" w:eastAsia="Times New Roman" w:hAnsi="Times New Roman" w:cs="Times New Roman"/>
      <w:b/>
      <w:bCs/>
      <w:i/>
      <w:sz w:val="24"/>
      <w:szCs w:val="24"/>
    </w:rPr>
  </w:style>
  <w:style w:type="character" w:customStyle="1" w:styleId="24">
    <w:name w:val="Основной текст 2 Знак"/>
    <w:basedOn w:val="a0"/>
    <w:link w:val="23"/>
    <w:rsid w:val="00385855"/>
    <w:rPr>
      <w:rFonts w:ascii="Times New Roman" w:eastAsia="Times New Roman" w:hAnsi="Times New Roman" w:cs="Times New Roman"/>
      <w:b/>
      <w:bCs/>
      <w:i/>
      <w:sz w:val="24"/>
      <w:szCs w:val="24"/>
    </w:rPr>
  </w:style>
  <w:style w:type="paragraph" w:styleId="ab">
    <w:name w:val="Title"/>
    <w:basedOn w:val="a"/>
    <w:link w:val="ac"/>
    <w:qFormat/>
    <w:rsid w:val="00385855"/>
    <w:pPr>
      <w:spacing w:after="0" w:line="360" w:lineRule="auto"/>
      <w:ind w:firstLine="851"/>
      <w:jc w:val="center"/>
    </w:pPr>
    <w:rPr>
      <w:rFonts w:ascii="Times New Roman" w:eastAsia="Times New Roman" w:hAnsi="Times New Roman" w:cs="Times New Roman"/>
      <w:sz w:val="28"/>
      <w:szCs w:val="24"/>
    </w:rPr>
  </w:style>
  <w:style w:type="character" w:customStyle="1" w:styleId="ac">
    <w:name w:val="Заголовок Знак"/>
    <w:basedOn w:val="a0"/>
    <w:link w:val="ab"/>
    <w:rsid w:val="00385855"/>
    <w:rPr>
      <w:rFonts w:ascii="Times New Roman" w:eastAsia="Times New Roman" w:hAnsi="Times New Roman" w:cs="Times New Roman"/>
      <w:sz w:val="28"/>
      <w:szCs w:val="24"/>
    </w:rPr>
  </w:style>
  <w:style w:type="character" w:styleId="ad">
    <w:name w:val="Emphasis"/>
    <w:basedOn w:val="a0"/>
    <w:qFormat/>
    <w:rsid w:val="00385855"/>
    <w:rPr>
      <w:i/>
      <w:iCs/>
    </w:rPr>
  </w:style>
  <w:style w:type="character" w:styleId="ae">
    <w:name w:val="Strong"/>
    <w:basedOn w:val="a0"/>
    <w:qFormat/>
    <w:rsid w:val="00385855"/>
    <w:rPr>
      <w:b/>
      <w:bCs/>
    </w:rPr>
  </w:style>
  <w:style w:type="table" w:styleId="af">
    <w:name w:val="Table Grid"/>
    <w:basedOn w:val="a1"/>
    <w:rsid w:val="00DC21B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Balloon Text"/>
    <w:basedOn w:val="a"/>
    <w:link w:val="af1"/>
    <w:uiPriority w:val="99"/>
    <w:unhideWhenUsed/>
    <w:rsid w:val="006B7A1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rsid w:val="006B7A1C"/>
    <w:rPr>
      <w:rFonts w:ascii="Tahoma" w:hAnsi="Tahoma" w:cs="Tahoma"/>
      <w:sz w:val="16"/>
      <w:szCs w:val="16"/>
    </w:rPr>
  </w:style>
  <w:style w:type="character" w:styleId="af2">
    <w:name w:val="Hyperlink"/>
    <w:basedOn w:val="a0"/>
    <w:uiPriority w:val="99"/>
    <w:semiHidden/>
    <w:unhideWhenUsed/>
    <w:rsid w:val="00B533C5"/>
    <w:rPr>
      <w:color w:val="0000FF"/>
      <w:u w:val="single"/>
    </w:rPr>
  </w:style>
  <w:style w:type="character" w:styleId="af3">
    <w:name w:val="line number"/>
    <w:basedOn w:val="a0"/>
    <w:uiPriority w:val="99"/>
    <w:semiHidden/>
    <w:unhideWhenUsed/>
    <w:rsid w:val="008B45E4"/>
  </w:style>
  <w:style w:type="paragraph" w:styleId="af4">
    <w:name w:val="List Paragraph"/>
    <w:basedOn w:val="a"/>
    <w:uiPriority w:val="34"/>
    <w:qFormat/>
    <w:rsid w:val="00D9712C"/>
    <w:pPr>
      <w:spacing w:after="0" w:line="240" w:lineRule="auto"/>
      <w:ind w:left="720"/>
      <w:contextualSpacing/>
    </w:pPr>
    <w:rPr>
      <w:rFonts w:ascii="Times New Roman" w:eastAsia="Times New Roman" w:hAnsi="Times New Roman" w:cs="Times New Roman"/>
      <w:sz w:val="24"/>
      <w:szCs w:val="24"/>
    </w:rPr>
  </w:style>
  <w:style w:type="paragraph" w:styleId="af5">
    <w:name w:val="No Spacing"/>
    <w:link w:val="af6"/>
    <w:uiPriority w:val="1"/>
    <w:qFormat/>
    <w:rsid w:val="00D9712C"/>
    <w:pPr>
      <w:spacing w:after="0" w:line="240" w:lineRule="auto"/>
    </w:pPr>
    <w:rPr>
      <w:lang w:eastAsia="en-US"/>
    </w:rPr>
  </w:style>
  <w:style w:type="character" w:customStyle="1" w:styleId="af6">
    <w:name w:val="Без интервала Знак"/>
    <w:basedOn w:val="a0"/>
    <w:link w:val="af5"/>
    <w:uiPriority w:val="1"/>
    <w:rsid w:val="00D9712C"/>
    <w:rPr>
      <w:lang w:eastAsia="en-US"/>
    </w:rPr>
  </w:style>
  <w:style w:type="character" w:customStyle="1" w:styleId="af7">
    <w:name w:val="Основной текст с отступом Знак"/>
    <w:basedOn w:val="a0"/>
    <w:link w:val="af8"/>
    <w:locked/>
    <w:rsid w:val="00687069"/>
    <w:rPr>
      <w:sz w:val="24"/>
      <w:szCs w:val="24"/>
    </w:rPr>
  </w:style>
  <w:style w:type="paragraph" w:styleId="af8">
    <w:name w:val="Body Text Indent"/>
    <w:basedOn w:val="a"/>
    <w:link w:val="af7"/>
    <w:rsid w:val="00687069"/>
    <w:pPr>
      <w:spacing w:after="120" w:line="240" w:lineRule="auto"/>
      <w:ind w:left="283"/>
    </w:pPr>
    <w:rPr>
      <w:sz w:val="24"/>
      <w:szCs w:val="24"/>
    </w:rPr>
  </w:style>
  <w:style w:type="character" w:customStyle="1" w:styleId="11">
    <w:name w:val="Основной текст с отступом Знак1"/>
    <w:basedOn w:val="a0"/>
    <w:uiPriority w:val="99"/>
    <w:semiHidden/>
    <w:rsid w:val="00687069"/>
  </w:style>
  <w:style w:type="paragraph" w:customStyle="1" w:styleId="af9">
    <w:basedOn w:val="a"/>
    <w:next w:val="ab"/>
    <w:qFormat/>
    <w:rsid w:val="009A40CC"/>
    <w:pPr>
      <w:spacing w:after="0" w:line="360" w:lineRule="auto"/>
      <w:ind w:firstLine="851"/>
      <w:jc w:val="center"/>
    </w:pPr>
    <w:rPr>
      <w:rFonts w:ascii="Times New Roman" w:eastAsia="Times New Roman" w:hAnsi="Times New Roman" w:cs="Times New Roman"/>
      <w:sz w:val="28"/>
      <w:szCs w:val="24"/>
    </w:rPr>
  </w:style>
  <w:style w:type="numbering" w:customStyle="1" w:styleId="12">
    <w:name w:val="Нет списка1"/>
    <w:next w:val="a2"/>
    <w:uiPriority w:val="99"/>
    <w:semiHidden/>
    <w:unhideWhenUsed/>
    <w:rsid w:val="00571D25"/>
  </w:style>
  <w:style w:type="character" w:customStyle="1" w:styleId="afa">
    <w:name w:val="Текст концевой сноски Знак"/>
    <w:link w:val="afb"/>
    <w:uiPriority w:val="99"/>
    <w:semiHidden/>
    <w:rsid w:val="00571D25"/>
    <w:rPr>
      <w:rFonts w:ascii="Times New Roman" w:eastAsia="Times New Roman" w:hAnsi="Times New Roman"/>
      <w:sz w:val="20"/>
      <w:szCs w:val="20"/>
    </w:rPr>
  </w:style>
  <w:style w:type="paragraph" w:styleId="afb">
    <w:name w:val="endnote text"/>
    <w:basedOn w:val="a"/>
    <w:link w:val="afa"/>
    <w:uiPriority w:val="99"/>
    <w:semiHidden/>
    <w:unhideWhenUsed/>
    <w:rsid w:val="00571D25"/>
    <w:pPr>
      <w:spacing w:after="0" w:line="240" w:lineRule="auto"/>
    </w:pPr>
    <w:rPr>
      <w:rFonts w:ascii="Times New Roman" w:eastAsia="Times New Roman" w:hAnsi="Times New Roman"/>
      <w:sz w:val="20"/>
      <w:szCs w:val="20"/>
    </w:rPr>
  </w:style>
  <w:style w:type="character" w:customStyle="1" w:styleId="13">
    <w:name w:val="Текст концевой сноски Знак1"/>
    <w:basedOn w:val="a0"/>
    <w:uiPriority w:val="99"/>
    <w:semiHidden/>
    <w:rsid w:val="00571D2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image" Target="media/image3.gi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image" Target="media/image1.gif"/><Relationship Id="rId20" Type="http://schemas.openxmlformats.org/officeDocument/2006/relationships/hyperlink" Target="http://www.medn.ru/mumie/22.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hyperlink" Target="http://www.medn.ru/medblog/vlazhnyeobtiraniy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8473E-3396-403C-9A08-0A4CCE3E2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1</Pages>
  <Words>20184</Words>
  <Characters>115053</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Sarsen</dc:creator>
  <cp:keywords/>
  <dc:description/>
  <cp:lastModifiedBy>Админ</cp:lastModifiedBy>
  <cp:revision>68</cp:revision>
  <cp:lastPrinted>2017-02-04T09:56:00Z</cp:lastPrinted>
  <dcterms:created xsi:type="dcterms:W3CDTF">2016-06-13T12:46:00Z</dcterms:created>
  <dcterms:modified xsi:type="dcterms:W3CDTF">2019-08-05T08:05:00Z</dcterms:modified>
</cp:coreProperties>
</file>